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885" w:type="dxa"/>
        <w:tblLook w:val="04A0" w:firstRow="1" w:lastRow="0" w:firstColumn="1" w:lastColumn="0" w:noHBand="0" w:noVBand="1"/>
      </w:tblPr>
      <w:tblGrid>
        <w:gridCol w:w="5524"/>
        <w:gridCol w:w="5361"/>
      </w:tblGrid>
      <w:tr w:rsidR="00220F3A" w:rsidRPr="00BB4DE4" w14:paraId="11CAA8E1" w14:textId="77777777" w:rsidTr="791BF53A">
        <w:tc>
          <w:tcPr>
            <w:tcW w:w="5524" w:type="dxa"/>
          </w:tcPr>
          <w:p w14:paraId="38CCBE20" w14:textId="08E767D9" w:rsidR="00277DE6" w:rsidRPr="00BD69F7" w:rsidRDefault="00277DE6" w:rsidP="007D09BC">
            <w:pPr>
              <w:widowControl w:val="0"/>
              <w:pBdr>
                <w:top w:val="nil"/>
                <w:left w:val="nil"/>
                <w:bottom w:val="nil"/>
                <w:right w:val="nil"/>
                <w:between w:val="nil"/>
              </w:pBdr>
              <w:tabs>
                <w:tab w:val="left" w:pos="567"/>
                <w:tab w:val="left" w:pos="851"/>
              </w:tabs>
              <w:jc w:val="center"/>
              <w:rPr>
                <w:rFonts w:ascii="Arial" w:hAnsi="Arial" w:cs="Arial"/>
                <w:caps/>
                <w:szCs w:val="24"/>
              </w:rPr>
            </w:pPr>
            <w:r w:rsidRPr="00BD69F7">
              <w:rPr>
                <w:rFonts w:ascii="Arial" w:hAnsi="Arial" w:cs="Arial"/>
                <w:b/>
                <w:caps/>
                <w:szCs w:val="24"/>
              </w:rPr>
              <w:t xml:space="preserve">Prekių pirkimo-pardavimo sutarties </w:t>
            </w:r>
            <w:r w:rsidRPr="00BD69F7">
              <w:rPr>
                <w:rFonts w:ascii="Arial" w:hAnsi="Arial" w:cs="Arial"/>
                <w:b/>
                <w:bCs/>
                <w:caps/>
                <w:szCs w:val="24"/>
              </w:rPr>
              <w:t>Specialiosios</w:t>
            </w:r>
            <w:r w:rsidRPr="00BD69F7">
              <w:rPr>
                <w:rFonts w:ascii="Arial" w:hAnsi="Arial" w:cs="Arial"/>
                <w:b/>
                <w:caps/>
                <w:szCs w:val="24"/>
              </w:rPr>
              <w:t xml:space="preserve"> sąlygos</w:t>
            </w:r>
            <w:r w:rsidRPr="00BD69F7">
              <w:rPr>
                <w:rFonts w:ascii="Arial" w:hAnsi="Arial" w:cs="Arial"/>
                <w:caps/>
                <w:szCs w:val="24"/>
              </w:rPr>
              <w:t xml:space="preserve"> </w:t>
            </w:r>
          </w:p>
        </w:tc>
        <w:tc>
          <w:tcPr>
            <w:tcW w:w="5361" w:type="dxa"/>
          </w:tcPr>
          <w:p w14:paraId="21A6A9BE" w14:textId="4129AFAC" w:rsidR="00277DE6" w:rsidRPr="00875B3E" w:rsidRDefault="00277DE6" w:rsidP="007D09BC">
            <w:pPr>
              <w:widowControl w:val="0"/>
              <w:pBdr>
                <w:top w:val="nil"/>
                <w:left w:val="nil"/>
                <w:bottom w:val="nil"/>
                <w:right w:val="nil"/>
                <w:between w:val="nil"/>
              </w:pBdr>
              <w:tabs>
                <w:tab w:val="left" w:pos="567"/>
                <w:tab w:val="left" w:pos="851"/>
              </w:tabs>
              <w:jc w:val="center"/>
              <w:rPr>
                <w:rFonts w:ascii="Arial" w:hAnsi="Arial" w:cs="Arial"/>
                <w:lang w:val="en-GB"/>
              </w:rPr>
            </w:pPr>
            <w:r w:rsidRPr="00875B3E">
              <w:rPr>
                <w:rFonts w:ascii="Arial" w:hAnsi="Arial" w:cs="Arial"/>
                <w:b/>
                <w:bCs/>
                <w:caps/>
                <w:szCs w:val="24"/>
                <w:lang w:val="en-GB"/>
              </w:rPr>
              <w:t xml:space="preserve">Special </w:t>
            </w:r>
            <w:r w:rsidRPr="00875B3E">
              <w:rPr>
                <w:rFonts w:ascii="Arial" w:hAnsi="Arial" w:cs="Arial"/>
                <w:b/>
                <w:caps/>
                <w:szCs w:val="24"/>
                <w:lang w:val="en-GB"/>
              </w:rPr>
              <w:t>Conditions OF THE CONTRACT OF SALE/PURCHASE OF GOODS</w:t>
            </w:r>
          </w:p>
        </w:tc>
      </w:tr>
      <w:tr w:rsidR="00277DE6" w:rsidRPr="00BD69F7" w14:paraId="7F8B9671" w14:textId="77777777" w:rsidTr="791BF53A">
        <w:tc>
          <w:tcPr>
            <w:tcW w:w="5524" w:type="dxa"/>
          </w:tcPr>
          <w:p w14:paraId="24A920CF" w14:textId="5A59D251" w:rsidR="00277DE6" w:rsidRPr="00BD69F7" w:rsidRDefault="00277DE6" w:rsidP="00A24499">
            <w:pPr>
              <w:jc w:val="both"/>
              <w:rPr>
                <w:rFonts w:ascii="Arial" w:hAnsi="Arial" w:cs="Arial"/>
                <w:b/>
                <w:bCs/>
                <w:kern w:val="2"/>
                <w:szCs w:val="24"/>
              </w:rPr>
            </w:pPr>
            <w:r w:rsidRPr="00BD69F7">
              <w:rPr>
                <w:rFonts w:ascii="Arial" w:hAnsi="Arial" w:cs="Arial"/>
                <w:b/>
                <w:bCs/>
                <w:kern w:val="2"/>
                <w:szCs w:val="24"/>
              </w:rPr>
              <w:t>Sutarties pavadinimas</w:t>
            </w:r>
          </w:p>
        </w:tc>
        <w:tc>
          <w:tcPr>
            <w:tcW w:w="5361" w:type="dxa"/>
          </w:tcPr>
          <w:p w14:paraId="075C6B43" w14:textId="1BD5ACCB" w:rsidR="00277DE6" w:rsidRPr="00875B3E" w:rsidRDefault="00277DE6" w:rsidP="00277DE6">
            <w:pPr>
              <w:rPr>
                <w:rFonts w:ascii="Arial" w:hAnsi="Arial" w:cs="Arial"/>
                <w:b/>
                <w:bCs/>
                <w:caps/>
                <w:szCs w:val="24"/>
                <w:lang w:val="en-GB"/>
              </w:rPr>
            </w:pPr>
            <w:r w:rsidRPr="00875B3E">
              <w:rPr>
                <w:rFonts w:ascii="Arial" w:hAnsi="Arial" w:cs="Arial"/>
                <w:b/>
                <w:bCs/>
                <w:kern w:val="2"/>
                <w:szCs w:val="24"/>
                <w:lang w:val="en-GB"/>
              </w:rPr>
              <w:t>Title of the Contract</w:t>
            </w:r>
          </w:p>
        </w:tc>
      </w:tr>
      <w:tr w:rsidR="00277DE6" w:rsidRPr="00BD69F7" w14:paraId="03602090" w14:textId="77777777" w:rsidTr="791BF53A">
        <w:tc>
          <w:tcPr>
            <w:tcW w:w="5524" w:type="dxa"/>
          </w:tcPr>
          <w:p w14:paraId="30721321" w14:textId="0A92A9F2" w:rsidR="00277DE6" w:rsidRPr="00BD69F7" w:rsidRDefault="00277DE6" w:rsidP="00277DE6">
            <w:pPr>
              <w:rPr>
                <w:rFonts w:ascii="Arial" w:hAnsi="Arial" w:cs="Arial"/>
                <w:b/>
                <w:bCs/>
                <w:kern w:val="2"/>
                <w:szCs w:val="24"/>
              </w:rPr>
            </w:pPr>
            <w:r w:rsidRPr="00BD69F7">
              <w:rPr>
                <w:rFonts w:ascii="Arial" w:hAnsi="Arial" w:cs="Arial"/>
                <w:b/>
                <w:bCs/>
                <w:kern w:val="2"/>
                <w:szCs w:val="24"/>
              </w:rPr>
              <w:t>Sutarties data</w:t>
            </w:r>
          </w:p>
        </w:tc>
        <w:tc>
          <w:tcPr>
            <w:tcW w:w="5361" w:type="dxa"/>
          </w:tcPr>
          <w:p w14:paraId="2354B2E8" w14:textId="0C21F1DF" w:rsidR="00277DE6" w:rsidRPr="00875B3E" w:rsidRDefault="00277DE6" w:rsidP="00277DE6">
            <w:pPr>
              <w:rPr>
                <w:rFonts w:ascii="Arial" w:hAnsi="Arial" w:cs="Arial"/>
                <w:b/>
                <w:bCs/>
                <w:kern w:val="2"/>
                <w:szCs w:val="24"/>
                <w:lang w:val="en-GB"/>
              </w:rPr>
            </w:pPr>
            <w:r w:rsidRPr="00875B3E">
              <w:rPr>
                <w:rFonts w:ascii="Arial" w:hAnsi="Arial" w:cs="Arial"/>
                <w:b/>
                <w:bCs/>
                <w:kern w:val="2"/>
                <w:szCs w:val="24"/>
                <w:lang w:val="en-GB"/>
              </w:rPr>
              <w:t>Date of the Contract</w:t>
            </w:r>
          </w:p>
        </w:tc>
      </w:tr>
      <w:tr w:rsidR="00277DE6" w:rsidRPr="00BD69F7" w14:paraId="249C6B21" w14:textId="77777777" w:rsidTr="791BF53A">
        <w:tc>
          <w:tcPr>
            <w:tcW w:w="5524" w:type="dxa"/>
          </w:tcPr>
          <w:p w14:paraId="27CBD934" w14:textId="74236248" w:rsidR="00277DE6" w:rsidRPr="00BD69F7" w:rsidRDefault="00277DE6" w:rsidP="00277DE6">
            <w:pPr>
              <w:rPr>
                <w:rFonts w:ascii="Arial" w:hAnsi="Arial" w:cs="Arial"/>
                <w:b/>
                <w:bCs/>
                <w:kern w:val="2"/>
                <w:szCs w:val="24"/>
              </w:rPr>
            </w:pPr>
            <w:r w:rsidRPr="00BD69F7">
              <w:rPr>
                <w:rFonts w:ascii="Arial" w:hAnsi="Arial" w:cs="Arial"/>
                <w:b/>
                <w:bCs/>
                <w:kern w:val="2"/>
                <w:szCs w:val="24"/>
              </w:rPr>
              <w:t>Sutarties numeris</w:t>
            </w:r>
          </w:p>
        </w:tc>
        <w:tc>
          <w:tcPr>
            <w:tcW w:w="5361" w:type="dxa"/>
          </w:tcPr>
          <w:p w14:paraId="5258680C" w14:textId="06D534A3" w:rsidR="00277DE6" w:rsidRPr="00875B3E" w:rsidRDefault="00277DE6" w:rsidP="00277DE6">
            <w:pPr>
              <w:rPr>
                <w:rFonts w:ascii="Arial" w:hAnsi="Arial" w:cs="Arial"/>
                <w:b/>
                <w:bCs/>
                <w:kern w:val="2"/>
                <w:szCs w:val="24"/>
                <w:lang w:val="en-GB"/>
              </w:rPr>
            </w:pPr>
            <w:r w:rsidRPr="00875B3E">
              <w:rPr>
                <w:rFonts w:ascii="Arial" w:hAnsi="Arial" w:cs="Arial"/>
                <w:b/>
                <w:bCs/>
                <w:kern w:val="2"/>
                <w:szCs w:val="24"/>
                <w:lang w:val="en-GB"/>
              </w:rPr>
              <w:t>Contract number</w:t>
            </w:r>
          </w:p>
        </w:tc>
      </w:tr>
      <w:tr w:rsidR="00277DE6" w:rsidRPr="00BD69F7" w14:paraId="2784942D" w14:textId="77777777" w:rsidTr="791BF53A">
        <w:tc>
          <w:tcPr>
            <w:tcW w:w="5524" w:type="dxa"/>
          </w:tcPr>
          <w:p w14:paraId="7C6D5AD2" w14:textId="58B9EE52" w:rsidR="00277DE6" w:rsidRPr="00BD69F7" w:rsidRDefault="00277DE6" w:rsidP="000F6193">
            <w:pPr>
              <w:pStyle w:val="ListParagraph"/>
              <w:numPr>
                <w:ilvl w:val="0"/>
                <w:numId w:val="2"/>
              </w:numPr>
              <w:ind w:left="314"/>
              <w:jc w:val="center"/>
              <w:rPr>
                <w:rFonts w:ascii="Arial" w:hAnsi="Arial" w:cs="Arial"/>
                <w:b/>
                <w:bCs/>
                <w:kern w:val="2"/>
                <w:szCs w:val="24"/>
              </w:rPr>
            </w:pPr>
            <w:r w:rsidRPr="00BD69F7">
              <w:rPr>
                <w:rFonts w:ascii="Arial" w:hAnsi="Arial" w:cs="Arial"/>
                <w:b/>
                <w:bCs/>
                <w:kern w:val="2"/>
                <w:szCs w:val="24"/>
              </w:rPr>
              <w:t>SUTARTIES ŠALYS</w:t>
            </w:r>
          </w:p>
        </w:tc>
        <w:tc>
          <w:tcPr>
            <w:tcW w:w="5361" w:type="dxa"/>
          </w:tcPr>
          <w:p w14:paraId="0A422B52" w14:textId="01FC82A0" w:rsidR="00277DE6" w:rsidRPr="00875B3E" w:rsidRDefault="00277DE6" w:rsidP="000F6193">
            <w:pPr>
              <w:pStyle w:val="ListParagraph"/>
              <w:numPr>
                <w:ilvl w:val="0"/>
                <w:numId w:val="3"/>
              </w:numPr>
              <w:ind w:left="297"/>
              <w:jc w:val="center"/>
              <w:rPr>
                <w:rFonts w:ascii="Arial" w:hAnsi="Arial" w:cs="Arial"/>
                <w:b/>
                <w:bCs/>
                <w:kern w:val="2"/>
                <w:szCs w:val="24"/>
                <w:lang w:val="en-GB"/>
              </w:rPr>
            </w:pPr>
            <w:r w:rsidRPr="00875B3E">
              <w:rPr>
                <w:rFonts w:ascii="Arial" w:hAnsi="Arial" w:cs="Arial"/>
                <w:b/>
                <w:bCs/>
                <w:kern w:val="2"/>
                <w:szCs w:val="24"/>
                <w:lang w:val="en-GB"/>
              </w:rPr>
              <w:t>PARTIES TO THE CONTRACT</w:t>
            </w:r>
          </w:p>
        </w:tc>
      </w:tr>
      <w:tr w:rsidR="00277DE6" w:rsidRPr="00BD69F7" w14:paraId="6F9CFACE" w14:textId="77777777" w:rsidTr="791BF53A">
        <w:tc>
          <w:tcPr>
            <w:tcW w:w="5524" w:type="dxa"/>
          </w:tcPr>
          <w:p w14:paraId="50A1274C" w14:textId="5F2FF4D9" w:rsidR="00277DE6" w:rsidRPr="00BD69F7" w:rsidRDefault="000F6193" w:rsidP="000F6193">
            <w:pPr>
              <w:rPr>
                <w:rFonts w:ascii="Arial" w:hAnsi="Arial" w:cs="Arial"/>
                <w:b/>
                <w:bCs/>
                <w:kern w:val="2"/>
                <w:szCs w:val="24"/>
              </w:rPr>
            </w:pPr>
            <w:r w:rsidRPr="00BD69F7">
              <w:rPr>
                <w:rFonts w:ascii="Arial" w:hAnsi="Arial" w:cs="Arial"/>
                <w:b/>
                <w:bCs/>
                <w:kern w:val="2"/>
                <w:szCs w:val="24"/>
              </w:rPr>
              <w:t>1.1. Pirkėjas</w:t>
            </w:r>
          </w:p>
        </w:tc>
        <w:tc>
          <w:tcPr>
            <w:tcW w:w="5361" w:type="dxa"/>
          </w:tcPr>
          <w:p w14:paraId="516D77E2" w14:textId="0459AB2D" w:rsidR="00277DE6" w:rsidRPr="00875B3E" w:rsidRDefault="000F6193" w:rsidP="000F6193">
            <w:pPr>
              <w:rPr>
                <w:rFonts w:ascii="Arial" w:hAnsi="Arial" w:cs="Arial"/>
                <w:lang w:val="en-GB"/>
              </w:rPr>
            </w:pPr>
            <w:r w:rsidRPr="00875B3E">
              <w:rPr>
                <w:rFonts w:ascii="Arial" w:hAnsi="Arial" w:cs="Arial"/>
                <w:b/>
                <w:bCs/>
                <w:kern w:val="2"/>
                <w:szCs w:val="24"/>
                <w:lang w:val="en-GB"/>
              </w:rPr>
              <w:t>1.1. Buyer</w:t>
            </w:r>
          </w:p>
        </w:tc>
      </w:tr>
      <w:tr w:rsidR="000F6193" w:rsidRPr="00BD69F7" w14:paraId="64AB0F41" w14:textId="77777777" w:rsidTr="791BF53A">
        <w:tc>
          <w:tcPr>
            <w:tcW w:w="5524" w:type="dxa"/>
          </w:tcPr>
          <w:p w14:paraId="0F98BDE1" w14:textId="69180ABF" w:rsidR="000F6193" w:rsidRPr="00BD69F7" w:rsidRDefault="000F6193" w:rsidP="000F6193">
            <w:pPr>
              <w:rPr>
                <w:rFonts w:ascii="Arial" w:hAnsi="Arial" w:cs="Arial"/>
                <w:kern w:val="2"/>
                <w:szCs w:val="24"/>
              </w:rPr>
            </w:pPr>
            <w:r w:rsidRPr="00BD69F7">
              <w:rPr>
                <w:rFonts w:ascii="Arial" w:hAnsi="Arial" w:cs="Arial"/>
                <w:kern w:val="2"/>
                <w:szCs w:val="24"/>
              </w:rPr>
              <w:t>1.1.1. Pavadinimas</w:t>
            </w:r>
          </w:p>
        </w:tc>
        <w:tc>
          <w:tcPr>
            <w:tcW w:w="5361" w:type="dxa"/>
          </w:tcPr>
          <w:p w14:paraId="71B916C2" w14:textId="1D9B81B3" w:rsidR="000F6193" w:rsidRPr="00875B3E" w:rsidRDefault="000F6193" w:rsidP="000F6193">
            <w:pPr>
              <w:rPr>
                <w:rFonts w:ascii="Arial" w:hAnsi="Arial" w:cs="Arial"/>
                <w:lang w:val="en-GB"/>
              </w:rPr>
            </w:pPr>
            <w:r w:rsidRPr="00875B3E">
              <w:rPr>
                <w:rFonts w:ascii="Arial" w:hAnsi="Arial" w:cs="Arial"/>
                <w:kern w:val="2"/>
                <w:szCs w:val="24"/>
                <w:lang w:val="en-GB"/>
              </w:rPr>
              <w:t>1.1.1. Name</w:t>
            </w:r>
          </w:p>
        </w:tc>
      </w:tr>
      <w:tr w:rsidR="000F6193" w:rsidRPr="00BD69F7" w14:paraId="322D37FE" w14:textId="77777777" w:rsidTr="791BF53A">
        <w:tc>
          <w:tcPr>
            <w:tcW w:w="5524" w:type="dxa"/>
          </w:tcPr>
          <w:p w14:paraId="155FB397" w14:textId="5A613B25" w:rsidR="000F6193" w:rsidRPr="00BD69F7" w:rsidRDefault="000F6193" w:rsidP="000F6193">
            <w:pPr>
              <w:rPr>
                <w:rFonts w:ascii="Arial" w:hAnsi="Arial" w:cs="Arial"/>
                <w:b/>
                <w:bCs/>
                <w:szCs w:val="24"/>
              </w:rPr>
            </w:pPr>
            <w:r w:rsidRPr="00BD69F7">
              <w:rPr>
                <w:rFonts w:ascii="Arial" w:hAnsi="Arial" w:cs="Arial"/>
                <w:kern w:val="2"/>
                <w:szCs w:val="24"/>
              </w:rPr>
              <w:t>1.1.2. Juridinio asmens kodas</w:t>
            </w:r>
          </w:p>
        </w:tc>
        <w:tc>
          <w:tcPr>
            <w:tcW w:w="5361" w:type="dxa"/>
          </w:tcPr>
          <w:p w14:paraId="13795E8E" w14:textId="71CB7C4D" w:rsidR="000F6193" w:rsidRPr="00875B3E" w:rsidRDefault="000F6193" w:rsidP="000F6193">
            <w:pPr>
              <w:rPr>
                <w:rFonts w:ascii="Arial" w:hAnsi="Arial" w:cs="Arial"/>
                <w:b/>
                <w:bCs/>
                <w:kern w:val="2"/>
                <w:szCs w:val="24"/>
                <w:lang w:val="en-GB"/>
              </w:rPr>
            </w:pPr>
            <w:r w:rsidRPr="00875B3E">
              <w:rPr>
                <w:rFonts w:ascii="Arial" w:hAnsi="Arial" w:cs="Arial"/>
                <w:kern w:val="2"/>
                <w:szCs w:val="24"/>
                <w:lang w:val="en-GB"/>
              </w:rPr>
              <w:t>1.1.2. Legal entity code</w:t>
            </w:r>
          </w:p>
        </w:tc>
      </w:tr>
      <w:tr w:rsidR="000F6193" w:rsidRPr="00BD69F7" w14:paraId="08874A31" w14:textId="77777777" w:rsidTr="791BF53A">
        <w:tc>
          <w:tcPr>
            <w:tcW w:w="5524" w:type="dxa"/>
          </w:tcPr>
          <w:p w14:paraId="044B3EF7" w14:textId="5F26DAA6" w:rsidR="000F6193" w:rsidRPr="00BD69F7" w:rsidRDefault="000F6193" w:rsidP="000F6193">
            <w:pPr>
              <w:rPr>
                <w:rFonts w:ascii="Arial" w:hAnsi="Arial" w:cs="Arial"/>
              </w:rPr>
            </w:pPr>
            <w:r w:rsidRPr="00BD69F7">
              <w:rPr>
                <w:rFonts w:ascii="Arial" w:hAnsi="Arial" w:cs="Arial"/>
                <w:kern w:val="2"/>
                <w:szCs w:val="24"/>
              </w:rPr>
              <w:t>1.1.3. Adresas</w:t>
            </w:r>
          </w:p>
        </w:tc>
        <w:tc>
          <w:tcPr>
            <w:tcW w:w="5361" w:type="dxa"/>
          </w:tcPr>
          <w:p w14:paraId="55BB2BAC" w14:textId="266C92BB" w:rsidR="000F6193" w:rsidRPr="00875B3E" w:rsidRDefault="000F6193" w:rsidP="000F6193">
            <w:pPr>
              <w:rPr>
                <w:rFonts w:ascii="Arial" w:hAnsi="Arial" w:cs="Arial"/>
                <w:lang w:val="en-GB"/>
              </w:rPr>
            </w:pPr>
            <w:r w:rsidRPr="00875B3E">
              <w:rPr>
                <w:rFonts w:ascii="Arial" w:hAnsi="Arial" w:cs="Arial"/>
                <w:kern w:val="2"/>
                <w:szCs w:val="24"/>
                <w:lang w:val="en-GB"/>
              </w:rPr>
              <w:t>1.1.3. Address</w:t>
            </w:r>
          </w:p>
        </w:tc>
      </w:tr>
      <w:tr w:rsidR="000F6193" w:rsidRPr="00BD69F7" w14:paraId="34686E48" w14:textId="77777777" w:rsidTr="791BF53A">
        <w:tc>
          <w:tcPr>
            <w:tcW w:w="5524" w:type="dxa"/>
          </w:tcPr>
          <w:p w14:paraId="1DECBDA0" w14:textId="709EF4D5" w:rsidR="000F6193" w:rsidRPr="00BD69F7" w:rsidRDefault="000F6193" w:rsidP="000F6193">
            <w:pPr>
              <w:rPr>
                <w:rFonts w:ascii="Arial" w:hAnsi="Arial" w:cs="Arial"/>
                <w:b/>
                <w:bCs/>
                <w:szCs w:val="24"/>
              </w:rPr>
            </w:pPr>
            <w:r w:rsidRPr="00BD69F7">
              <w:rPr>
                <w:rFonts w:ascii="Arial" w:hAnsi="Arial" w:cs="Arial"/>
                <w:kern w:val="2"/>
                <w:szCs w:val="24"/>
              </w:rPr>
              <w:t>1.1.4. PVM mokėtojo kodas</w:t>
            </w:r>
          </w:p>
        </w:tc>
        <w:tc>
          <w:tcPr>
            <w:tcW w:w="5361" w:type="dxa"/>
          </w:tcPr>
          <w:p w14:paraId="1E3362F7" w14:textId="2E45D40B" w:rsidR="000F6193" w:rsidRPr="00875B3E" w:rsidRDefault="000F6193" w:rsidP="000F6193">
            <w:pPr>
              <w:rPr>
                <w:rFonts w:ascii="Arial" w:hAnsi="Arial" w:cs="Arial"/>
                <w:b/>
                <w:bCs/>
                <w:kern w:val="2"/>
                <w:szCs w:val="24"/>
                <w:lang w:val="en-GB"/>
              </w:rPr>
            </w:pPr>
            <w:r w:rsidRPr="00875B3E">
              <w:rPr>
                <w:rFonts w:ascii="Arial" w:hAnsi="Arial" w:cs="Arial"/>
                <w:kern w:val="2"/>
                <w:szCs w:val="24"/>
                <w:lang w:val="en-GB"/>
              </w:rPr>
              <w:t>1.1.4. VAT registration number</w:t>
            </w:r>
          </w:p>
        </w:tc>
      </w:tr>
      <w:tr w:rsidR="000F6193" w:rsidRPr="00BD69F7" w14:paraId="5F9576C5" w14:textId="77777777" w:rsidTr="791BF53A">
        <w:tc>
          <w:tcPr>
            <w:tcW w:w="5524" w:type="dxa"/>
          </w:tcPr>
          <w:p w14:paraId="4600C84F" w14:textId="1D238A1D" w:rsidR="000F6193" w:rsidRPr="00BD69F7" w:rsidRDefault="000F6193" w:rsidP="000F6193">
            <w:pPr>
              <w:tabs>
                <w:tab w:val="right" w:pos="4557"/>
              </w:tabs>
              <w:rPr>
                <w:rFonts w:ascii="Arial" w:hAnsi="Arial" w:cs="Arial"/>
              </w:rPr>
            </w:pPr>
            <w:r w:rsidRPr="00BD69F7">
              <w:rPr>
                <w:rFonts w:ascii="Arial" w:hAnsi="Arial" w:cs="Arial"/>
                <w:kern w:val="2"/>
                <w:szCs w:val="24"/>
              </w:rPr>
              <w:t>1.1.5. Atsiskaitomoji sąskaita</w:t>
            </w:r>
          </w:p>
        </w:tc>
        <w:tc>
          <w:tcPr>
            <w:tcW w:w="5361" w:type="dxa"/>
          </w:tcPr>
          <w:p w14:paraId="27115924" w14:textId="47E4881B" w:rsidR="000F6193" w:rsidRPr="00875B3E" w:rsidRDefault="000F6193" w:rsidP="000F6193">
            <w:pPr>
              <w:rPr>
                <w:rFonts w:ascii="Arial" w:hAnsi="Arial" w:cs="Arial"/>
                <w:b/>
                <w:bCs/>
                <w:kern w:val="2"/>
                <w:szCs w:val="24"/>
                <w:lang w:val="en-GB"/>
              </w:rPr>
            </w:pPr>
            <w:r w:rsidRPr="00875B3E">
              <w:rPr>
                <w:rFonts w:ascii="Arial" w:hAnsi="Arial" w:cs="Arial"/>
                <w:kern w:val="2"/>
                <w:szCs w:val="24"/>
                <w:lang w:val="en-GB"/>
              </w:rPr>
              <w:t>1.1.5. Checking account</w:t>
            </w:r>
          </w:p>
        </w:tc>
      </w:tr>
      <w:tr w:rsidR="000F6193" w:rsidRPr="00BD69F7" w14:paraId="64CCCF1B" w14:textId="77777777" w:rsidTr="791BF53A">
        <w:tc>
          <w:tcPr>
            <w:tcW w:w="5524" w:type="dxa"/>
          </w:tcPr>
          <w:p w14:paraId="7B63D84F" w14:textId="77764263" w:rsidR="000F6193" w:rsidRPr="00BD69F7" w:rsidRDefault="000F6193" w:rsidP="000F6193">
            <w:pPr>
              <w:tabs>
                <w:tab w:val="right" w:pos="4557"/>
              </w:tabs>
              <w:rPr>
                <w:rFonts w:ascii="Arial" w:hAnsi="Arial" w:cs="Arial"/>
              </w:rPr>
            </w:pPr>
            <w:r w:rsidRPr="00BD69F7">
              <w:rPr>
                <w:rFonts w:ascii="Arial" w:hAnsi="Arial" w:cs="Arial"/>
                <w:kern w:val="2"/>
                <w:szCs w:val="24"/>
              </w:rPr>
              <w:t>1.1.6. Bankas, banko kodas</w:t>
            </w:r>
          </w:p>
        </w:tc>
        <w:tc>
          <w:tcPr>
            <w:tcW w:w="5361" w:type="dxa"/>
          </w:tcPr>
          <w:p w14:paraId="406E5C04" w14:textId="2546530B" w:rsidR="000F6193" w:rsidRPr="00875B3E" w:rsidRDefault="000F6193" w:rsidP="000F6193">
            <w:pPr>
              <w:rPr>
                <w:rFonts w:ascii="Arial" w:hAnsi="Arial" w:cs="Arial"/>
                <w:b/>
                <w:bCs/>
                <w:kern w:val="2"/>
                <w:szCs w:val="24"/>
                <w:lang w:val="en-GB"/>
              </w:rPr>
            </w:pPr>
            <w:r w:rsidRPr="00875B3E">
              <w:rPr>
                <w:rFonts w:ascii="Arial" w:hAnsi="Arial" w:cs="Arial"/>
                <w:kern w:val="2"/>
                <w:szCs w:val="24"/>
                <w:lang w:val="en-GB"/>
              </w:rPr>
              <w:t>1.1.6. Bank, bank code</w:t>
            </w:r>
          </w:p>
        </w:tc>
      </w:tr>
      <w:tr w:rsidR="000F6193" w:rsidRPr="00BD69F7" w14:paraId="5CB34DA5" w14:textId="77777777" w:rsidTr="791BF53A">
        <w:tc>
          <w:tcPr>
            <w:tcW w:w="5524" w:type="dxa"/>
          </w:tcPr>
          <w:p w14:paraId="230D8445" w14:textId="0EDDD797" w:rsidR="000F6193" w:rsidRPr="00BD69F7" w:rsidRDefault="000F6193" w:rsidP="000F6193">
            <w:pPr>
              <w:tabs>
                <w:tab w:val="right" w:pos="4557"/>
              </w:tabs>
              <w:rPr>
                <w:rFonts w:ascii="Arial" w:hAnsi="Arial" w:cs="Arial"/>
              </w:rPr>
            </w:pPr>
            <w:r w:rsidRPr="00BD69F7">
              <w:rPr>
                <w:rFonts w:ascii="Arial" w:hAnsi="Arial" w:cs="Arial"/>
                <w:kern w:val="2"/>
                <w:szCs w:val="24"/>
              </w:rPr>
              <w:t>1.1.7. Telefonas</w:t>
            </w:r>
          </w:p>
        </w:tc>
        <w:tc>
          <w:tcPr>
            <w:tcW w:w="5361" w:type="dxa"/>
          </w:tcPr>
          <w:p w14:paraId="58981039" w14:textId="15ECA1AB" w:rsidR="000F6193" w:rsidRPr="00875B3E" w:rsidRDefault="000F6193" w:rsidP="000F6193">
            <w:pPr>
              <w:rPr>
                <w:rFonts w:ascii="Arial" w:hAnsi="Arial" w:cs="Arial"/>
                <w:b/>
                <w:bCs/>
                <w:kern w:val="2"/>
                <w:szCs w:val="24"/>
                <w:lang w:val="en-GB"/>
              </w:rPr>
            </w:pPr>
            <w:r w:rsidRPr="00875B3E">
              <w:rPr>
                <w:rFonts w:ascii="Arial" w:hAnsi="Arial" w:cs="Arial"/>
                <w:kern w:val="2"/>
                <w:szCs w:val="24"/>
                <w:lang w:val="en-GB"/>
              </w:rPr>
              <w:t>1.1.7. Telephone</w:t>
            </w:r>
          </w:p>
        </w:tc>
      </w:tr>
      <w:tr w:rsidR="000F6193" w:rsidRPr="00BD69F7" w14:paraId="4AD3F845" w14:textId="77777777" w:rsidTr="791BF53A">
        <w:tc>
          <w:tcPr>
            <w:tcW w:w="5524" w:type="dxa"/>
          </w:tcPr>
          <w:p w14:paraId="56FB9643" w14:textId="6FA466A3" w:rsidR="000F6193" w:rsidRPr="00BD69F7" w:rsidRDefault="000F6193" w:rsidP="000F6193">
            <w:pPr>
              <w:tabs>
                <w:tab w:val="right" w:pos="4557"/>
              </w:tabs>
              <w:rPr>
                <w:rFonts w:ascii="Arial" w:hAnsi="Arial" w:cs="Arial"/>
              </w:rPr>
            </w:pPr>
            <w:r w:rsidRPr="00BD69F7">
              <w:rPr>
                <w:rFonts w:ascii="Arial" w:hAnsi="Arial" w:cs="Arial"/>
                <w:kern w:val="2"/>
                <w:szCs w:val="24"/>
              </w:rPr>
              <w:t>1.1.8. El. paštas</w:t>
            </w:r>
          </w:p>
        </w:tc>
        <w:tc>
          <w:tcPr>
            <w:tcW w:w="5361" w:type="dxa"/>
          </w:tcPr>
          <w:p w14:paraId="0CC05D9D" w14:textId="3202DA57" w:rsidR="000F6193" w:rsidRPr="00875B3E" w:rsidRDefault="000F6193" w:rsidP="000F6193">
            <w:pPr>
              <w:rPr>
                <w:rFonts w:ascii="Arial" w:hAnsi="Arial" w:cs="Arial"/>
                <w:b/>
                <w:bCs/>
                <w:kern w:val="2"/>
                <w:szCs w:val="24"/>
                <w:lang w:val="en-GB"/>
              </w:rPr>
            </w:pPr>
            <w:r w:rsidRPr="00875B3E">
              <w:rPr>
                <w:rFonts w:ascii="Arial" w:hAnsi="Arial" w:cs="Arial"/>
                <w:kern w:val="2"/>
                <w:szCs w:val="24"/>
                <w:lang w:val="en-GB"/>
              </w:rPr>
              <w:t>1.1.8. Email</w:t>
            </w:r>
          </w:p>
        </w:tc>
      </w:tr>
      <w:tr w:rsidR="000F6193" w:rsidRPr="00BD69F7" w14:paraId="10563552" w14:textId="77777777" w:rsidTr="791BF53A">
        <w:tc>
          <w:tcPr>
            <w:tcW w:w="5524" w:type="dxa"/>
          </w:tcPr>
          <w:p w14:paraId="0951A6BF" w14:textId="1102708E" w:rsidR="000F6193" w:rsidRPr="00BD69F7" w:rsidRDefault="000F6193" w:rsidP="000F6193">
            <w:pPr>
              <w:tabs>
                <w:tab w:val="right" w:pos="4557"/>
              </w:tabs>
              <w:rPr>
                <w:rFonts w:ascii="Arial" w:hAnsi="Arial" w:cs="Arial"/>
              </w:rPr>
            </w:pPr>
            <w:r w:rsidRPr="00BD69F7">
              <w:rPr>
                <w:rFonts w:ascii="Arial" w:hAnsi="Arial" w:cs="Arial"/>
                <w:kern w:val="2"/>
                <w:szCs w:val="24"/>
              </w:rPr>
              <w:t>1.1.9. Šalies atstovas</w:t>
            </w:r>
          </w:p>
        </w:tc>
        <w:tc>
          <w:tcPr>
            <w:tcW w:w="5361" w:type="dxa"/>
          </w:tcPr>
          <w:p w14:paraId="1C76B04D" w14:textId="327EFE71" w:rsidR="000F6193" w:rsidRPr="00875B3E" w:rsidRDefault="000F6193" w:rsidP="000F6193">
            <w:pPr>
              <w:rPr>
                <w:rFonts w:ascii="Arial" w:hAnsi="Arial" w:cs="Arial"/>
                <w:b/>
                <w:bCs/>
                <w:kern w:val="2"/>
                <w:szCs w:val="24"/>
                <w:lang w:val="en-GB"/>
              </w:rPr>
            </w:pPr>
            <w:r w:rsidRPr="00875B3E">
              <w:rPr>
                <w:rFonts w:ascii="Arial" w:hAnsi="Arial" w:cs="Arial"/>
                <w:kern w:val="2"/>
                <w:szCs w:val="24"/>
                <w:lang w:val="en-GB"/>
              </w:rPr>
              <w:t>1.1.9. Party Representative</w:t>
            </w:r>
          </w:p>
        </w:tc>
      </w:tr>
      <w:tr w:rsidR="000F6193" w:rsidRPr="00BD69F7" w14:paraId="20AD871B" w14:textId="77777777" w:rsidTr="791BF53A">
        <w:tc>
          <w:tcPr>
            <w:tcW w:w="5524" w:type="dxa"/>
          </w:tcPr>
          <w:p w14:paraId="4B823925" w14:textId="25A4BC72" w:rsidR="000F6193" w:rsidRPr="00BD69F7" w:rsidRDefault="000F6193" w:rsidP="000F6193">
            <w:pPr>
              <w:tabs>
                <w:tab w:val="right" w:pos="4557"/>
              </w:tabs>
              <w:rPr>
                <w:rFonts w:ascii="Arial" w:hAnsi="Arial" w:cs="Arial"/>
              </w:rPr>
            </w:pPr>
            <w:r w:rsidRPr="00BD69F7">
              <w:rPr>
                <w:rFonts w:ascii="Arial" w:hAnsi="Arial" w:cs="Arial"/>
                <w:kern w:val="2"/>
                <w:szCs w:val="24"/>
              </w:rPr>
              <w:t>1.1.10. Atstovavimo pagrindas</w:t>
            </w:r>
          </w:p>
        </w:tc>
        <w:tc>
          <w:tcPr>
            <w:tcW w:w="5361" w:type="dxa"/>
          </w:tcPr>
          <w:p w14:paraId="5DD71E2D" w14:textId="4CF40FCA" w:rsidR="000F6193" w:rsidRPr="00875B3E" w:rsidRDefault="000F6193" w:rsidP="000F6193">
            <w:pPr>
              <w:rPr>
                <w:rFonts w:ascii="Arial" w:hAnsi="Arial" w:cs="Arial"/>
                <w:b/>
                <w:bCs/>
                <w:kern w:val="2"/>
                <w:szCs w:val="24"/>
                <w:lang w:val="en-GB"/>
              </w:rPr>
            </w:pPr>
            <w:r w:rsidRPr="00875B3E">
              <w:rPr>
                <w:rFonts w:ascii="Arial" w:hAnsi="Arial" w:cs="Arial"/>
                <w:kern w:val="2"/>
                <w:szCs w:val="24"/>
                <w:lang w:val="en-GB"/>
              </w:rPr>
              <w:t>1.1.10. Grounds for representation</w:t>
            </w:r>
          </w:p>
        </w:tc>
      </w:tr>
      <w:tr w:rsidR="000F6193" w:rsidRPr="00BD69F7" w14:paraId="69A7AE9A" w14:textId="77777777" w:rsidTr="791BF53A">
        <w:tc>
          <w:tcPr>
            <w:tcW w:w="5524" w:type="dxa"/>
          </w:tcPr>
          <w:p w14:paraId="4119B199" w14:textId="7A4B8D0C" w:rsidR="000F6193" w:rsidRPr="00BD69F7" w:rsidRDefault="000F6193" w:rsidP="000F6193">
            <w:pPr>
              <w:rPr>
                <w:rFonts w:ascii="Arial" w:hAnsi="Arial" w:cs="Arial"/>
                <w:b/>
                <w:bCs/>
                <w:kern w:val="2"/>
                <w:szCs w:val="24"/>
              </w:rPr>
            </w:pPr>
            <w:r w:rsidRPr="00BD69F7">
              <w:rPr>
                <w:rFonts w:ascii="Arial" w:hAnsi="Arial" w:cs="Arial"/>
                <w:b/>
                <w:bCs/>
                <w:kern w:val="2"/>
                <w:szCs w:val="24"/>
              </w:rPr>
              <w:t>1.2. Tiekėjas</w:t>
            </w:r>
          </w:p>
        </w:tc>
        <w:tc>
          <w:tcPr>
            <w:tcW w:w="5361" w:type="dxa"/>
          </w:tcPr>
          <w:p w14:paraId="11BF0ECE" w14:textId="1F440470" w:rsidR="000F6193" w:rsidRPr="00875B3E" w:rsidRDefault="000F6193" w:rsidP="000F6193">
            <w:pPr>
              <w:rPr>
                <w:rFonts w:ascii="Arial" w:hAnsi="Arial" w:cs="Arial"/>
                <w:b/>
                <w:bCs/>
                <w:kern w:val="2"/>
                <w:szCs w:val="24"/>
                <w:lang w:val="en-GB"/>
              </w:rPr>
            </w:pPr>
            <w:r w:rsidRPr="00875B3E">
              <w:rPr>
                <w:rFonts w:ascii="Arial" w:hAnsi="Arial" w:cs="Arial"/>
                <w:b/>
                <w:bCs/>
                <w:kern w:val="2"/>
                <w:szCs w:val="24"/>
                <w:lang w:val="en-GB"/>
              </w:rPr>
              <w:t>1.2. Supplier</w:t>
            </w:r>
          </w:p>
        </w:tc>
      </w:tr>
      <w:tr w:rsidR="000F6193" w:rsidRPr="00BD69F7" w14:paraId="5CE3CB8F" w14:textId="77777777" w:rsidTr="791BF53A">
        <w:tc>
          <w:tcPr>
            <w:tcW w:w="5524" w:type="dxa"/>
          </w:tcPr>
          <w:p w14:paraId="42A5FC1C" w14:textId="774E5AB6" w:rsidR="000F6193" w:rsidRPr="00BD69F7" w:rsidRDefault="000F6193" w:rsidP="000F6193">
            <w:pPr>
              <w:rPr>
                <w:rFonts w:ascii="Arial" w:hAnsi="Arial" w:cs="Arial"/>
                <w:b/>
                <w:bCs/>
                <w:kern w:val="2"/>
                <w:szCs w:val="24"/>
              </w:rPr>
            </w:pPr>
            <w:r w:rsidRPr="00BD69F7">
              <w:rPr>
                <w:rFonts w:ascii="Arial" w:hAnsi="Arial" w:cs="Arial"/>
                <w:kern w:val="2"/>
                <w:szCs w:val="24"/>
              </w:rPr>
              <w:t>1.2.1. Pavadinimas</w:t>
            </w:r>
          </w:p>
        </w:tc>
        <w:tc>
          <w:tcPr>
            <w:tcW w:w="5361" w:type="dxa"/>
          </w:tcPr>
          <w:p w14:paraId="74C5A1F9" w14:textId="15956FB5" w:rsidR="000F6193" w:rsidRPr="00875B3E" w:rsidRDefault="000F6193" w:rsidP="000F6193">
            <w:pPr>
              <w:rPr>
                <w:rFonts w:ascii="Arial" w:hAnsi="Arial" w:cs="Arial"/>
                <w:kern w:val="2"/>
                <w:szCs w:val="24"/>
                <w:lang w:val="en-GB"/>
              </w:rPr>
            </w:pPr>
            <w:r w:rsidRPr="00875B3E">
              <w:rPr>
                <w:rFonts w:ascii="Arial" w:hAnsi="Arial" w:cs="Arial"/>
                <w:kern w:val="2"/>
                <w:szCs w:val="24"/>
                <w:lang w:val="en-GB"/>
              </w:rPr>
              <w:t>1.2.1. Name</w:t>
            </w:r>
          </w:p>
        </w:tc>
      </w:tr>
      <w:tr w:rsidR="000F6193" w:rsidRPr="00BD69F7" w14:paraId="7498FC73" w14:textId="77777777" w:rsidTr="791BF53A">
        <w:tc>
          <w:tcPr>
            <w:tcW w:w="5524" w:type="dxa"/>
          </w:tcPr>
          <w:p w14:paraId="1F84EC1E" w14:textId="13FAE6CA" w:rsidR="000F6193" w:rsidRPr="00BD69F7" w:rsidRDefault="000F6193" w:rsidP="000F6193">
            <w:pPr>
              <w:rPr>
                <w:rFonts w:ascii="Arial" w:hAnsi="Arial" w:cs="Arial"/>
                <w:b/>
                <w:bCs/>
                <w:kern w:val="2"/>
                <w:szCs w:val="24"/>
              </w:rPr>
            </w:pPr>
            <w:r w:rsidRPr="00BD69F7">
              <w:rPr>
                <w:rFonts w:ascii="Arial" w:hAnsi="Arial" w:cs="Arial"/>
                <w:kern w:val="2"/>
                <w:szCs w:val="24"/>
              </w:rPr>
              <w:t>1.2.2. Juridinio asmens kodas</w:t>
            </w:r>
          </w:p>
        </w:tc>
        <w:tc>
          <w:tcPr>
            <w:tcW w:w="5361" w:type="dxa"/>
          </w:tcPr>
          <w:p w14:paraId="4962F68B" w14:textId="20EB3C1C" w:rsidR="000F6193" w:rsidRPr="00875B3E" w:rsidRDefault="000F6193" w:rsidP="000F6193">
            <w:pPr>
              <w:rPr>
                <w:rFonts w:ascii="Arial" w:hAnsi="Arial" w:cs="Arial"/>
                <w:kern w:val="2"/>
                <w:szCs w:val="24"/>
                <w:lang w:val="en-GB"/>
              </w:rPr>
            </w:pPr>
            <w:r w:rsidRPr="00875B3E">
              <w:rPr>
                <w:rFonts w:ascii="Arial" w:hAnsi="Arial" w:cs="Arial"/>
                <w:kern w:val="2"/>
                <w:szCs w:val="24"/>
                <w:lang w:val="en-GB"/>
              </w:rPr>
              <w:t>1.2.2. Legal entity code</w:t>
            </w:r>
          </w:p>
        </w:tc>
      </w:tr>
      <w:tr w:rsidR="000F6193" w:rsidRPr="00BD69F7" w14:paraId="7E7E809A" w14:textId="77777777" w:rsidTr="791BF53A">
        <w:tc>
          <w:tcPr>
            <w:tcW w:w="5524" w:type="dxa"/>
          </w:tcPr>
          <w:p w14:paraId="2682FE09" w14:textId="1B7491CD" w:rsidR="000F6193" w:rsidRPr="00BD69F7" w:rsidRDefault="000F6193" w:rsidP="000F6193">
            <w:pPr>
              <w:rPr>
                <w:rFonts w:ascii="Arial" w:hAnsi="Arial" w:cs="Arial"/>
                <w:b/>
                <w:bCs/>
                <w:kern w:val="2"/>
                <w:szCs w:val="24"/>
              </w:rPr>
            </w:pPr>
            <w:r w:rsidRPr="00BD69F7">
              <w:rPr>
                <w:rFonts w:ascii="Arial" w:hAnsi="Arial" w:cs="Arial"/>
                <w:kern w:val="2"/>
                <w:szCs w:val="24"/>
              </w:rPr>
              <w:t>1.2.3. Adresas</w:t>
            </w:r>
          </w:p>
        </w:tc>
        <w:tc>
          <w:tcPr>
            <w:tcW w:w="5361" w:type="dxa"/>
          </w:tcPr>
          <w:p w14:paraId="0A58749E" w14:textId="7B6DD157" w:rsidR="000F6193" w:rsidRPr="00875B3E" w:rsidRDefault="000F6193" w:rsidP="000F6193">
            <w:pPr>
              <w:rPr>
                <w:rFonts w:ascii="Arial" w:hAnsi="Arial" w:cs="Arial"/>
                <w:kern w:val="2"/>
                <w:szCs w:val="24"/>
                <w:lang w:val="en-GB"/>
              </w:rPr>
            </w:pPr>
            <w:r w:rsidRPr="00875B3E">
              <w:rPr>
                <w:rFonts w:ascii="Arial" w:hAnsi="Arial" w:cs="Arial"/>
                <w:kern w:val="2"/>
                <w:szCs w:val="24"/>
                <w:lang w:val="en-GB"/>
              </w:rPr>
              <w:t>1.2.3. Address</w:t>
            </w:r>
          </w:p>
        </w:tc>
      </w:tr>
      <w:tr w:rsidR="000F6193" w:rsidRPr="00BD69F7" w14:paraId="76D8E2FD" w14:textId="77777777" w:rsidTr="791BF53A">
        <w:tc>
          <w:tcPr>
            <w:tcW w:w="5524" w:type="dxa"/>
          </w:tcPr>
          <w:p w14:paraId="6F19D849" w14:textId="620A24B6" w:rsidR="000F6193" w:rsidRPr="00BD69F7" w:rsidRDefault="000F6193" w:rsidP="000F6193">
            <w:pPr>
              <w:rPr>
                <w:rFonts w:ascii="Arial" w:hAnsi="Arial" w:cs="Arial"/>
                <w:b/>
                <w:bCs/>
                <w:kern w:val="2"/>
                <w:szCs w:val="24"/>
              </w:rPr>
            </w:pPr>
            <w:r w:rsidRPr="00BD69F7">
              <w:rPr>
                <w:rFonts w:ascii="Arial" w:hAnsi="Arial" w:cs="Arial"/>
                <w:kern w:val="2"/>
                <w:szCs w:val="24"/>
              </w:rPr>
              <w:t>1.2.4. PVM mokėtojo kodas</w:t>
            </w:r>
          </w:p>
        </w:tc>
        <w:tc>
          <w:tcPr>
            <w:tcW w:w="5361" w:type="dxa"/>
          </w:tcPr>
          <w:p w14:paraId="4D8B5F6E" w14:textId="3F04E846" w:rsidR="000F6193" w:rsidRPr="00875B3E" w:rsidRDefault="000F6193" w:rsidP="000F6193">
            <w:pPr>
              <w:rPr>
                <w:rFonts w:ascii="Arial" w:hAnsi="Arial" w:cs="Arial"/>
                <w:kern w:val="2"/>
                <w:szCs w:val="24"/>
                <w:lang w:val="en-GB"/>
              </w:rPr>
            </w:pPr>
            <w:r w:rsidRPr="00875B3E">
              <w:rPr>
                <w:rFonts w:ascii="Arial" w:hAnsi="Arial" w:cs="Arial"/>
                <w:kern w:val="2"/>
                <w:szCs w:val="24"/>
                <w:lang w:val="en-GB"/>
              </w:rPr>
              <w:t>1.2.4. VAT registration number</w:t>
            </w:r>
          </w:p>
        </w:tc>
      </w:tr>
      <w:tr w:rsidR="000F6193" w:rsidRPr="00BD69F7" w14:paraId="76DBCC5C" w14:textId="77777777" w:rsidTr="791BF53A">
        <w:tc>
          <w:tcPr>
            <w:tcW w:w="5524" w:type="dxa"/>
          </w:tcPr>
          <w:p w14:paraId="1F50FB00" w14:textId="3A2F3FA5" w:rsidR="000F6193" w:rsidRPr="00BD69F7" w:rsidRDefault="000F6193" w:rsidP="000F6193">
            <w:pPr>
              <w:rPr>
                <w:rFonts w:ascii="Arial" w:hAnsi="Arial" w:cs="Arial"/>
                <w:b/>
                <w:bCs/>
                <w:kern w:val="2"/>
                <w:szCs w:val="24"/>
              </w:rPr>
            </w:pPr>
            <w:r w:rsidRPr="00BD69F7">
              <w:rPr>
                <w:rFonts w:ascii="Arial" w:hAnsi="Arial" w:cs="Arial"/>
                <w:kern w:val="2"/>
                <w:szCs w:val="24"/>
              </w:rPr>
              <w:t>1.2.5. Atsiskaitomoji sąskaita</w:t>
            </w:r>
          </w:p>
        </w:tc>
        <w:tc>
          <w:tcPr>
            <w:tcW w:w="5361" w:type="dxa"/>
          </w:tcPr>
          <w:p w14:paraId="00B9E6E7" w14:textId="3A4F8E09" w:rsidR="000F6193" w:rsidRPr="00875B3E" w:rsidRDefault="000F6193" w:rsidP="000F6193">
            <w:pPr>
              <w:rPr>
                <w:rFonts w:ascii="Arial" w:hAnsi="Arial" w:cs="Arial"/>
                <w:kern w:val="2"/>
                <w:szCs w:val="24"/>
                <w:lang w:val="en-GB"/>
              </w:rPr>
            </w:pPr>
            <w:r w:rsidRPr="00875B3E">
              <w:rPr>
                <w:rFonts w:ascii="Arial" w:hAnsi="Arial" w:cs="Arial"/>
                <w:kern w:val="2"/>
                <w:szCs w:val="24"/>
                <w:lang w:val="en-GB"/>
              </w:rPr>
              <w:t>1.2.5. Checking account</w:t>
            </w:r>
          </w:p>
        </w:tc>
      </w:tr>
      <w:tr w:rsidR="000F6193" w:rsidRPr="00BD69F7" w14:paraId="010FCE81" w14:textId="77777777" w:rsidTr="791BF53A">
        <w:tc>
          <w:tcPr>
            <w:tcW w:w="5524" w:type="dxa"/>
          </w:tcPr>
          <w:p w14:paraId="07419928" w14:textId="41A97B80" w:rsidR="000F6193" w:rsidRPr="00BD69F7" w:rsidRDefault="000F6193" w:rsidP="000F6193">
            <w:pPr>
              <w:rPr>
                <w:rFonts w:ascii="Arial" w:hAnsi="Arial" w:cs="Arial"/>
                <w:b/>
                <w:bCs/>
                <w:kern w:val="2"/>
                <w:szCs w:val="24"/>
              </w:rPr>
            </w:pPr>
            <w:r w:rsidRPr="00BD69F7">
              <w:rPr>
                <w:rFonts w:ascii="Arial" w:hAnsi="Arial" w:cs="Arial"/>
                <w:kern w:val="2"/>
                <w:szCs w:val="24"/>
              </w:rPr>
              <w:t>1.2.6. Bankas, banko kodas</w:t>
            </w:r>
          </w:p>
        </w:tc>
        <w:tc>
          <w:tcPr>
            <w:tcW w:w="5361" w:type="dxa"/>
          </w:tcPr>
          <w:p w14:paraId="7A9D5697" w14:textId="1908C97C" w:rsidR="000F6193" w:rsidRPr="00875B3E" w:rsidRDefault="000F6193" w:rsidP="000F6193">
            <w:pPr>
              <w:rPr>
                <w:rFonts w:ascii="Arial" w:hAnsi="Arial" w:cs="Arial"/>
                <w:kern w:val="2"/>
                <w:szCs w:val="24"/>
                <w:lang w:val="en-GB"/>
              </w:rPr>
            </w:pPr>
            <w:r w:rsidRPr="00875B3E">
              <w:rPr>
                <w:rFonts w:ascii="Arial" w:hAnsi="Arial" w:cs="Arial"/>
                <w:kern w:val="2"/>
                <w:szCs w:val="24"/>
                <w:lang w:val="en-GB"/>
              </w:rPr>
              <w:t>1.2.6. Bank, bank code</w:t>
            </w:r>
          </w:p>
        </w:tc>
      </w:tr>
      <w:tr w:rsidR="000F6193" w:rsidRPr="00BD69F7" w14:paraId="611DAF93" w14:textId="77777777" w:rsidTr="791BF53A">
        <w:tc>
          <w:tcPr>
            <w:tcW w:w="5524" w:type="dxa"/>
          </w:tcPr>
          <w:p w14:paraId="52C8F154" w14:textId="1DF3C02F" w:rsidR="000F6193" w:rsidRPr="00BD69F7" w:rsidRDefault="000F6193" w:rsidP="000F6193">
            <w:pPr>
              <w:rPr>
                <w:rFonts w:ascii="Arial" w:hAnsi="Arial" w:cs="Arial"/>
                <w:b/>
                <w:bCs/>
                <w:kern w:val="2"/>
                <w:szCs w:val="24"/>
              </w:rPr>
            </w:pPr>
            <w:r w:rsidRPr="00BD69F7">
              <w:rPr>
                <w:rFonts w:ascii="Arial" w:hAnsi="Arial" w:cs="Arial"/>
                <w:kern w:val="2"/>
                <w:szCs w:val="24"/>
              </w:rPr>
              <w:t>1.2.7. Telefonas</w:t>
            </w:r>
          </w:p>
        </w:tc>
        <w:tc>
          <w:tcPr>
            <w:tcW w:w="5361" w:type="dxa"/>
          </w:tcPr>
          <w:p w14:paraId="01DEF305" w14:textId="01266834" w:rsidR="000F6193" w:rsidRPr="00875B3E" w:rsidRDefault="000F6193" w:rsidP="000F6193">
            <w:pPr>
              <w:rPr>
                <w:rFonts w:ascii="Arial" w:hAnsi="Arial" w:cs="Arial"/>
                <w:kern w:val="2"/>
                <w:szCs w:val="24"/>
                <w:lang w:val="en-GB"/>
              </w:rPr>
            </w:pPr>
            <w:r w:rsidRPr="00875B3E">
              <w:rPr>
                <w:rFonts w:ascii="Arial" w:hAnsi="Arial" w:cs="Arial"/>
                <w:kern w:val="2"/>
                <w:szCs w:val="24"/>
                <w:lang w:val="en-GB"/>
              </w:rPr>
              <w:t>1.2.7. Telephone</w:t>
            </w:r>
          </w:p>
        </w:tc>
      </w:tr>
      <w:tr w:rsidR="000F6193" w:rsidRPr="00BD69F7" w14:paraId="480F4F11" w14:textId="77777777" w:rsidTr="791BF53A">
        <w:tc>
          <w:tcPr>
            <w:tcW w:w="5524" w:type="dxa"/>
          </w:tcPr>
          <w:p w14:paraId="30EF225E" w14:textId="2B208705" w:rsidR="000F6193" w:rsidRPr="00BD69F7" w:rsidRDefault="000F6193" w:rsidP="000F6193">
            <w:pPr>
              <w:rPr>
                <w:rFonts w:ascii="Arial" w:hAnsi="Arial" w:cs="Arial"/>
                <w:b/>
                <w:bCs/>
                <w:kern w:val="2"/>
                <w:szCs w:val="24"/>
              </w:rPr>
            </w:pPr>
            <w:r w:rsidRPr="00BD69F7">
              <w:rPr>
                <w:rFonts w:ascii="Arial" w:hAnsi="Arial" w:cs="Arial"/>
                <w:kern w:val="2"/>
                <w:szCs w:val="24"/>
              </w:rPr>
              <w:t>1.2.8. El. paštas</w:t>
            </w:r>
          </w:p>
        </w:tc>
        <w:tc>
          <w:tcPr>
            <w:tcW w:w="5361" w:type="dxa"/>
          </w:tcPr>
          <w:p w14:paraId="61064198" w14:textId="39783150" w:rsidR="000F6193" w:rsidRPr="00875B3E" w:rsidRDefault="000F6193" w:rsidP="000F6193">
            <w:pPr>
              <w:rPr>
                <w:rFonts w:ascii="Arial" w:hAnsi="Arial" w:cs="Arial"/>
                <w:kern w:val="2"/>
                <w:szCs w:val="24"/>
                <w:lang w:val="en-GB"/>
              </w:rPr>
            </w:pPr>
            <w:r w:rsidRPr="00875B3E">
              <w:rPr>
                <w:rFonts w:ascii="Arial" w:hAnsi="Arial" w:cs="Arial"/>
                <w:kern w:val="2"/>
                <w:szCs w:val="24"/>
                <w:lang w:val="en-GB"/>
              </w:rPr>
              <w:t>1.2.8. Email</w:t>
            </w:r>
          </w:p>
        </w:tc>
      </w:tr>
      <w:tr w:rsidR="000F6193" w:rsidRPr="00BD69F7" w14:paraId="74EAC0CD" w14:textId="77777777" w:rsidTr="791BF53A">
        <w:tc>
          <w:tcPr>
            <w:tcW w:w="5524" w:type="dxa"/>
          </w:tcPr>
          <w:p w14:paraId="6DFD47EB" w14:textId="19E88A49" w:rsidR="000F6193" w:rsidRPr="00BD69F7" w:rsidRDefault="000F6193" w:rsidP="000F6193">
            <w:pPr>
              <w:rPr>
                <w:rFonts w:ascii="Arial" w:hAnsi="Arial" w:cs="Arial"/>
                <w:b/>
                <w:bCs/>
                <w:kern w:val="2"/>
                <w:szCs w:val="24"/>
              </w:rPr>
            </w:pPr>
            <w:r w:rsidRPr="00BD69F7">
              <w:rPr>
                <w:rFonts w:ascii="Arial" w:hAnsi="Arial" w:cs="Arial"/>
                <w:kern w:val="2"/>
                <w:szCs w:val="24"/>
              </w:rPr>
              <w:t>1.2.9. Šalies atstovas</w:t>
            </w:r>
          </w:p>
        </w:tc>
        <w:tc>
          <w:tcPr>
            <w:tcW w:w="5361" w:type="dxa"/>
          </w:tcPr>
          <w:p w14:paraId="28BCFAB5" w14:textId="53089A29" w:rsidR="000F6193" w:rsidRPr="00875B3E" w:rsidRDefault="000F6193" w:rsidP="000F6193">
            <w:pPr>
              <w:rPr>
                <w:rFonts w:ascii="Arial" w:hAnsi="Arial" w:cs="Arial"/>
                <w:kern w:val="2"/>
                <w:szCs w:val="24"/>
                <w:lang w:val="en-GB"/>
              </w:rPr>
            </w:pPr>
            <w:r w:rsidRPr="00875B3E">
              <w:rPr>
                <w:rFonts w:ascii="Arial" w:hAnsi="Arial" w:cs="Arial"/>
                <w:kern w:val="2"/>
                <w:szCs w:val="24"/>
                <w:lang w:val="en-GB"/>
              </w:rPr>
              <w:t>1.2.9. Party Representative</w:t>
            </w:r>
          </w:p>
        </w:tc>
      </w:tr>
      <w:tr w:rsidR="000F6193" w:rsidRPr="00BD69F7" w14:paraId="3CE7787E" w14:textId="77777777" w:rsidTr="791BF53A">
        <w:trPr>
          <w:trHeight w:val="85"/>
        </w:trPr>
        <w:tc>
          <w:tcPr>
            <w:tcW w:w="5524" w:type="dxa"/>
          </w:tcPr>
          <w:p w14:paraId="21329830" w14:textId="090DC03B" w:rsidR="000F6193" w:rsidRPr="00BD69F7" w:rsidRDefault="000F6193" w:rsidP="000F6193">
            <w:pPr>
              <w:rPr>
                <w:rFonts w:ascii="Arial" w:hAnsi="Arial" w:cs="Arial"/>
                <w:b/>
                <w:bCs/>
                <w:kern w:val="2"/>
                <w:szCs w:val="24"/>
              </w:rPr>
            </w:pPr>
            <w:r w:rsidRPr="00BD69F7">
              <w:rPr>
                <w:rFonts w:ascii="Arial" w:hAnsi="Arial" w:cs="Arial"/>
                <w:kern w:val="2"/>
                <w:szCs w:val="24"/>
              </w:rPr>
              <w:t>1.2.10. Atstovavimo pagrindas</w:t>
            </w:r>
          </w:p>
        </w:tc>
        <w:tc>
          <w:tcPr>
            <w:tcW w:w="5361" w:type="dxa"/>
          </w:tcPr>
          <w:p w14:paraId="2D053C4F" w14:textId="0C0F02DF" w:rsidR="000F6193" w:rsidRPr="00875B3E" w:rsidRDefault="000F6193" w:rsidP="000F6193">
            <w:pPr>
              <w:rPr>
                <w:rFonts w:ascii="Arial" w:hAnsi="Arial" w:cs="Arial"/>
                <w:kern w:val="2"/>
                <w:szCs w:val="24"/>
                <w:lang w:val="en-GB"/>
              </w:rPr>
            </w:pPr>
            <w:r w:rsidRPr="00875B3E">
              <w:rPr>
                <w:rFonts w:ascii="Arial" w:hAnsi="Arial" w:cs="Arial"/>
                <w:kern w:val="2"/>
                <w:szCs w:val="24"/>
                <w:lang w:val="en-GB"/>
              </w:rPr>
              <w:t>1.2.10. Grounds for representation</w:t>
            </w:r>
          </w:p>
        </w:tc>
      </w:tr>
      <w:tr w:rsidR="000F6193" w:rsidRPr="00BD69F7" w14:paraId="615EB00E" w14:textId="77777777" w:rsidTr="791BF53A">
        <w:trPr>
          <w:trHeight w:val="85"/>
        </w:trPr>
        <w:tc>
          <w:tcPr>
            <w:tcW w:w="5524" w:type="dxa"/>
          </w:tcPr>
          <w:p w14:paraId="4E47C210" w14:textId="5439BF9A" w:rsidR="000F6193" w:rsidRPr="00BD69F7" w:rsidRDefault="000F6193" w:rsidP="000F6193">
            <w:pPr>
              <w:ind w:left="30"/>
              <w:jc w:val="center"/>
              <w:rPr>
                <w:rFonts w:ascii="Arial" w:hAnsi="Arial" w:cs="Arial"/>
                <w:kern w:val="2"/>
                <w:szCs w:val="24"/>
              </w:rPr>
            </w:pPr>
            <w:r w:rsidRPr="00BD69F7">
              <w:rPr>
                <w:rFonts w:ascii="Arial" w:hAnsi="Arial" w:cs="Arial"/>
                <w:b/>
                <w:bCs/>
                <w:kern w:val="2"/>
                <w:szCs w:val="24"/>
              </w:rPr>
              <w:t>2. ATSAKINGI ASMENYS</w:t>
            </w:r>
          </w:p>
        </w:tc>
        <w:tc>
          <w:tcPr>
            <w:tcW w:w="5361" w:type="dxa"/>
          </w:tcPr>
          <w:p w14:paraId="31ECB814" w14:textId="31523CCC" w:rsidR="000F6193" w:rsidRPr="00875B3E" w:rsidRDefault="000F6193" w:rsidP="000F6193">
            <w:pPr>
              <w:ind w:left="-4"/>
              <w:jc w:val="center"/>
              <w:rPr>
                <w:rFonts w:ascii="Arial" w:hAnsi="Arial" w:cs="Arial"/>
                <w:kern w:val="2"/>
                <w:szCs w:val="24"/>
                <w:lang w:val="en-GB"/>
              </w:rPr>
            </w:pPr>
            <w:r w:rsidRPr="00875B3E">
              <w:rPr>
                <w:rFonts w:ascii="Arial" w:hAnsi="Arial" w:cs="Arial"/>
                <w:b/>
                <w:bCs/>
                <w:kern w:val="2"/>
                <w:szCs w:val="24"/>
                <w:lang w:val="en-GB"/>
              </w:rPr>
              <w:t>2. RESPONSIBLE PERSONS</w:t>
            </w:r>
          </w:p>
        </w:tc>
      </w:tr>
      <w:tr w:rsidR="000F6193" w:rsidRPr="00BD69F7" w14:paraId="32B047AB" w14:textId="77777777" w:rsidTr="791BF53A">
        <w:trPr>
          <w:trHeight w:val="85"/>
        </w:trPr>
        <w:tc>
          <w:tcPr>
            <w:tcW w:w="5524" w:type="dxa"/>
          </w:tcPr>
          <w:p w14:paraId="14D731B6" w14:textId="358701F0" w:rsidR="000F6193" w:rsidRPr="00BD69F7" w:rsidRDefault="000F6193" w:rsidP="00BB4DE4">
            <w:pPr>
              <w:ind w:left="30"/>
              <w:jc w:val="both"/>
              <w:rPr>
                <w:rFonts w:ascii="Arial" w:hAnsi="Arial" w:cs="Arial"/>
                <w:b/>
                <w:bCs/>
                <w:kern w:val="2"/>
                <w:szCs w:val="24"/>
              </w:rPr>
            </w:pPr>
            <w:r w:rsidRPr="00BD69F7">
              <w:rPr>
                <w:rFonts w:ascii="Arial" w:hAnsi="Arial" w:cs="Arial"/>
                <w:b/>
                <w:bCs/>
                <w:kern w:val="2"/>
                <w:szCs w:val="24"/>
              </w:rPr>
              <w:t>2.1. Pirkėjo kontaktiniai asmenys, atsakingi už Sutarties vykdymą, Prekių priėmimą, Sąskaitų per informacinę sistemą „</w:t>
            </w:r>
            <w:r w:rsidR="004D2574" w:rsidRPr="00BD69F7">
              <w:rPr>
                <w:rFonts w:ascii="Arial" w:hAnsi="Arial" w:cs="Arial"/>
                <w:b/>
                <w:bCs/>
                <w:kern w:val="2"/>
                <w:szCs w:val="24"/>
              </w:rPr>
              <w:t>SABIS</w:t>
            </w:r>
            <w:r w:rsidRPr="00BD69F7">
              <w:rPr>
                <w:rFonts w:ascii="Arial" w:hAnsi="Arial" w:cs="Arial"/>
                <w:b/>
                <w:bCs/>
                <w:kern w:val="2"/>
                <w:szCs w:val="24"/>
              </w:rPr>
              <w:t>“ priėmimą</w:t>
            </w:r>
            <w:r w:rsidRPr="00BD69F7">
              <w:rPr>
                <w:rFonts w:ascii="Arial" w:hAnsi="Arial" w:cs="Arial"/>
                <w:b/>
                <w:bCs/>
                <w:kern w:val="2"/>
                <w:szCs w:val="24"/>
              </w:rPr>
              <w:br/>
            </w:r>
          </w:p>
        </w:tc>
        <w:tc>
          <w:tcPr>
            <w:tcW w:w="5361" w:type="dxa"/>
          </w:tcPr>
          <w:p w14:paraId="1E9AC625" w14:textId="176213BB" w:rsidR="000F6193" w:rsidRPr="00875B3E" w:rsidRDefault="000F6193" w:rsidP="00BB4DE4">
            <w:pPr>
              <w:ind w:left="-4"/>
              <w:jc w:val="both"/>
              <w:rPr>
                <w:rFonts w:ascii="Arial" w:hAnsi="Arial" w:cs="Arial"/>
                <w:b/>
                <w:bCs/>
                <w:kern w:val="2"/>
                <w:szCs w:val="24"/>
                <w:lang w:val="en-GB"/>
              </w:rPr>
            </w:pPr>
            <w:r w:rsidRPr="00875B3E">
              <w:rPr>
                <w:rFonts w:ascii="Arial" w:hAnsi="Arial" w:cs="Arial"/>
                <w:b/>
                <w:bCs/>
                <w:kern w:val="2"/>
                <w:szCs w:val="24"/>
                <w:lang w:val="en-GB"/>
              </w:rPr>
              <w:t xml:space="preserve">2.1 The Buyer’s contact persons responsible for the execution of the Contract, the acceptance of the Goods, and the acceptance of Invoices via the </w:t>
            </w:r>
            <w:r w:rsidR="004D2574" w:rsidRPr="00875B3E">
              <w:rPr>
                <w:rFonts w:ascii="Arial" w:hAnsi="Arial" w:cs="Arial"/>
                <w:b/>
                <w:bCs/>
                <w:kern w:val="2"/>
                <w:szCs w:val="24"/>
                <w:lang w:val="en-GB"/>
              </w:rPr>
              <w:t>SABIS</w:t>
            </w:r>
            <w:r w:rsidRPr="00875B3E">
              <w:rPr>
                <w:rFonts w:ascii="Arial" w:hAnsi="Arial" w:cs="Arial"/>
                <w:b/>
                <w:bCs/>
                <w:kern w:val="2"/>
                <w:szCs w:val="24"/>
                <w:lang w:val="en-GB"/>
              </w:rPr>
              <w:t xml:space="preserve"> information system.</w:t>
            </w:r>
          </w:p>
        </w:tc>
      </w:tr>
      <w:tr w:rsidR="000F6193" w:rsidRPr="00BD69F7" w14:paraId="348C53A0" w14:textId="77777777" w:rsidTr="791BF53A">
        <w:trPr>
          <w:trHeight w:val="85"/>
        </w:trPr>
        <w:tc>
          <w:tcPr>
            <w:tcW w:w="5524" w:type="dxa"/>
          </w:tcPr>
          <w:p w14:paraId="5CA41FC0" w14:textId="340C3756" w:rsidR="000F6193" w:rsidRPr="00BD69F7" w:rsidRDefault="000F6193" w:rsidP="00BB4DE4">
            <w:pPr>
              <w:ind w:left="30"/>
              <w:jc w:val="both"/>
              <w:rPr>
                <w:rFonts w:ascii="Arial" w:hAnsi="Arial" w:cs="Arial"/>
                <w:b/>
                <w:bCs/>
                <w:kern w:val="2"/>
                <w:szCs w:val="24"/>
              </w:rPr>
            </w:pPr>
            <w:r w:rsidRPr="00BD69F7">
              <w:rPr>
                <w:rFonts w:ascii="Arial" w:hAnsi="Arial" w:cs="Arial"/>
                <w:kern w:val="2"/>
                <w:szCs w:val="24"/>
              </w:rPr>
              <w:t>(nurodyti padalinį / skyrių, pareigas, vardą, pavardę, tel., el. paštą)</w:t>
            </w:r>
          </w:p>
        </w:tc>
        <w:tc>
          <w:tcPr>
            <w:tcW w:w="5361" w:type="dxa"/>
          </w:tcPr>
          <w:p w14:paraId="1F63038F" w14:textId="0994A470" w:rsidR="000F6193" w:rsidRPr="00875B3E" w:rsidRDefault="000F6193" w:rsidP="00BB4DE4">
            <w:pPr>
              <w:ind w:left="-4"/>
              <w:jc w:val="both"/>
              <w:rPr>
                <w:rFonts w:ascii="Arial" w:hAnsi="Arial" w:cs="Arial"/>
                <w:b/>
                <w:bCs/>
                <w:kern w:val="2"/>
                <w:szCs w:val="24"/>
                <w:lang w:val="en-GB"/>
              </w:rPr>
            </w:pPr>
            <w:r w:rsidRPr="00875B3E">
              <w:rPr>
                <w:rFonts w:ascii="Arial" w:hAnsi="Arial" w:cs="Arial"/>
                <w:kern w:val="2"/>
                <w:szCs w:val="24"/>
                <w:lang w:val="en-GB"/>
              </w:rPr>
              <w:t>(specify unit/department, title, name, tel., email)</w:t>
            </w:r>
          </w:p>
        </w:tc>
      </w:tr>
      <w:tr w:rsidR="000F6193" w:rsidRPr="00BD69F7" w14:paraId="54C76C29" w14:textId="77777777" w:rsidTr="791BF53A">
        <w:trPr>
          <w:trHeight w:val="85"/>
        </w:trPr>
        <w:tc>
          <w:tcPr>
            <w:tcW w:w="5524" w:type="dxa"/>
          </w:tcPr>
          <w:p w14:paraId="19D28C95" w14:textId="08F2948D" w:rsidR="000F6193" w:rsidRPr="00BD69F7" w:rsidRDefault="000F6193" w:rsidP="00BB4DE4">
            <w:pPr>
              <w:ind w:left="30"/>
              <w:jc w:val="both"/>
              <w:rPr>
                <w:rFonts w:ascii="Arial" w:hAnsi="Arial" w:cs="Arial"/>
                <w:b/>
                <w:bCs/>
                <w:kern w:val="2"/>
                <w:szCs w:val="24"/>
              </w:rPr>
            </w:pPr>
            <w:r w:rsidRPr="00BD69F7">
              <w:rPr>
                <w:rFonts w:ascii="Arial" w:hAnsi="Arial" w:cs="Arial"/>
                <w:b/>
                <w:bCs/>
                <w:kern w:val="2"/>
                <w:szCs w:val="24"/>
              </w:rPr>
              <w:t>2.2. Tiekėjo kontaktiniai asmenys, atsakingi už Sutarties vykdymą</w:t>
            </w:r>
          </w:p>
        </w:tc>
        <w:tc>
          <w:tcPr>
            <w:tcW w:w="5361" w:type="dxa"/>
          </w:tcPr>
          <w:p w14:paraId="3D67DE49" w14:textId="7B2BF06F" w:rsidR="000F6193" w:rsidRPr="00875B3E" w:rsidRDefault="000F6193" w:rsidP="00BB4DE4">
            <w:pPr>
              <w:ind w:left="-4"/>
              <w:jc w:val="both"/>
              <w:rPr>
                <w:rFonts w:ascii="Arial" w:hAnsi="Arial" w:cs="Arial"/>
                <w:b/>
                <w:bCs/>
                <w:kern w:val="2"/>
                <w:szCs w:val="24"/>
                <w:lang w:val="en-GB"/>
              </w:rPr>
            </w:pPr>
            <w:r w:rsidRPr="00875B3E">
              <w:rPr>
                <w:rFonts w:ascii="Arial" w:hAnsi="Arial" w:cs="Arial"/>
                <w:b/>
                <w:bCs/>
                <w:kern w:val="2"/>
                <w:szCs w:val="24"/>
                <w:lang w:val="en-GB"/>
              </w:rPr>
              <w:t>2.2. The Supplier’s contact persons responsible for the performance of the Contract</w:t>
            </w:r>
          </w:p>
        </w:tc>
      </w:tr>
      <w:tr w:rsidR="000F6193" w:rsidRPr="00BD69F7" w14:paraId="57AE20E2" w14:textId="77777777" w:rsidTr="791BF53A">
        <w:trPr>
          <w:trHeight w:val="85"/>
        </w:trPr>
        <w:tc>
          <w:tcPr>
            <w:tcW w:w="5524" w:type="dxa"/>
          </w:tcPr>
          <w:p w14:paraId="2C6D47C7" w14:textId="12A2FF0C" w:rsidR="000F6193" w:rsidRPr="00BD69F7" w:rsidRDefault="000F6193" w:rsidP="00BB4DE4">
            <w:pPr>
              <w:ind w:left="30"/>
              <w:jc w:val="both"/>
              <w:rPr>
                <w:rFonts w:ascii="Arial" w:hAnsi="Arial" w:cs="Arial"/>
                <w:b/>
                <w:bCs/>
                <w:kern w:val="2"/>
                <w:szCs w:val="24"/>
              </w:rPr>
            </w:pPr>
            <w:r w:rsidRPr="00BD69F7">
              <w:rPr>
                <w:rFonts w:ascii="Arial" w:hAnsi="Arial" w:cs="Arial"/>
                <w:kern w:val="2"/>
                <w:szCs w:val="24"/>
              </w:rPr>
              <w:t>(nurodyti padalinį / skyrių, pareigas, vardą, pavardę, tel., el. paštą)</w:t>
            </w:r>
          </w:p>
        </w:tc>
        <w:tc>
          <w:tcPr>
            <w:tcW w:w="5361" w:type="dxa"/>
          </w:tcPr>
          <w:p w14:paraId="77677987" w14:textId="0B9EE5BF" w:rsidR="000F6193" w:rsidRPr="00875B3E" w:rsidRDefault="000F6193" w:rsidP="00BB4DE4">
            <w:pPr>
              <w:ind w:left="-4"/>
              <w:jc w:val="both"/>
              <w:rPr>
                <w:rFonts w:ascii="Arial" w:hAnsi="Arial" w:cs="Arial"/>
                <w:b/>
                <w:bCs/>
                <w:kern w:val="2"/>
                <w:szCs w:val="24"/>
                <w:lang w:val="en-GB"/>
              </w:rPr>
            </w:pPr>
            <w:r w:rsidRPr="00875B3E">
              <w:rPr>
                <w:rFonts w:ascii="Arial" w:hAnsi="Arial" w:cs="Arial"/>
                <w:kern w:val="2"/>
                <w:szCs w:val="24"/>
                <w:lang w:val="en-GB"/>
              </w:rPr>
              <w:t>(specify unit/department, title, name, tel., email)</w:t>
            </w:r>
          </w:p>
        </w:tc>
      </w:tr>
      <w:tr w:rsidR="000F6193" w:rsidRPr="00BD69F7" w14:paraId="2BD22F9F" w14:textId="77777777" w:rsidTr="791BF53A">
        <w:trPr>
          <w:trHeight w:val="85"/>
        </w:trPr>
        <w:tc>
          <w:tcPr>
            <w:tcW w:w="5524" w:type="dxa"/>
          </w:tcPr>
          <w:p w14:paraId="1CCFA751" w14:textId="3010BFF2" w:rsidR="000F6193" w:rsidRPr="00BD69F7" w:rsidRDefault="000F6193" w:rsidP="00BB4DE4">
            <w:pPr>
              <w:ind w:left="30"/>
              <w:jc w:val="both"/>
              <w:rPr>
                <w:rFonts w:ascii="Arial" w:hAnsi="Arial" w:cs="Arial"/>
                <w:b/>
                <w:bCs/>
                <w:kern w:val="2"/>
                <w:szCs w:val="24"/>
              </w:rPr>
            </w:pPr>
            <w:r w:rsidRPr="00BD69F7">
              <w:rPr>
                <w:rFonts w:ascii="Arial" w:hAnsi="Arial" w:cs="Arial"/>
                <w:b/>
                <w:bCs/>
                <w:kern w:val="2"/>
                <w:szCs w:val="24"/>
              </w:rPr>
              <w:t>3. SUTARTIES DALYKAS</w:t>
            </w:r>
          </w:p>
        </w:tc>
        <w:tc>
          <w:tcPr>
            <w:tcW w:w="5361" w:type="dxa"/>
          </w:tcPr>
          <w:p w14:paraId="655292AF" w14:textId="75D65EAC" w:rsidR="000F6193" w:rsidRPr="00875B3E" w:rsidRDefault="000F6193" w:rsidP="00BB4DE4">
            <w:pPr>
              <w:ind w:left="-4"/>
              <w:jc w:val="both"/>
              <w:rPr>
                <w:rFonts w:ascii="Arial" w:hAnsi="Arial" w:cs="Arial"/>
                <w:b/>
                <w:bCs/>
                <w:kern w:val="2"/>
                <w:szCs w:val="24"/>
                <w:lang w:val="en-GB"/>
              </w:rPr>
            </w:pPr>
            <w:r w:rsidRPr="00875B3E">
              <w:rPr>
                <w:rFonts w:ascii="Arial" w:hAnsi="Arial" w:cs="Arial"/>
                <w:b/>
                <w:bCs/>
                <w:kern w:val="2"/>
                <w:szCs w:val="24"/>
                <w:lang w:val="en-GB"/>
              </w:rPr>
              <w:t>3. SUBJECT MATTER OF THE CONTRACT</w:t>
            </w:r>
          </w:p>
        </w:tc>
      </w:tr>
      <w:tr w:rsidR="000F6193" w:rsidRPr="00BD69F7" w14:paraId="1C9493DD" w14:textId="77777777" w:rsidTr="791BF53A">
        <w:trPr>
          <w:trHeight w:val="85"/>
        </w:trPr>
        <w:tc>
          <w:tcPr>
            <w:tcW w:w="5524" w:type="dxa"/>
          </w:tcPr>
          <w:p w14:paraId="1FBC5C60" w14:textId="4FB67FFC" w:rsidR="000F6193" w:rsidRPr="00BD69F7" w:rsidRDefault="000F6193" w:rsidP="00BB4DE4">
            <w:pPr>
              <w:ind w:left="30"/>
              <w:jc w:val="both"/>
              <w:rPr>
                <w:rFonts w:ascii="Arial" w:hAnsi="Arial" w:cs="Arial"/>
                <w:b/>
                <w:bCs/>
                <w:kern w:val="2"/>
                <w:szCs w:val="24"/>
              </w:rPr>
            </w:pPr>
            <w:r w:rsidRPr="00BD69F7">
              <w:rPr>
                <w:rFonts w:ascii="Arial" w:hAnsi="Arial" w:cs="Arial"/>
                <w:b/>
                <w:bCs/>
                <w:kern w:val="2"/>
                <w:szCs w:val="24"/>
              </w:rPr>
              <w:t>3.1. Sutarties dalykas</w:t>
            </w:r>
          </w:p>
        </w:tc>
        <w:tc>
          <w:tcPr>
            <w:tcW w:w="5361" w:type="dxa"/>
          </w:tcPr>
          <w:p w14:paraId="1830A0C6" w14:textId="097D88F0" w:rsidR="000F6193" w:rsidRPr="00875B3E" w:rsidRDefault="000F6193" w:rsidP="00BB4DE4">
            <w:pPr>
              <w:ind w:left="-4"/>
              <w:jc w:val="both"/>
              <w:rPr>
                <w:rFonts w:ascii="Arial" w:hAnsi="Arial" w:cs="Arial"/>
                <w:b/>
                <w:bCs/>
                <w:kern w:val="2"/>
                <w:szCs w:val="24"/>
                <w:lang w:val="en-GB"/>
              </w:rPr>
            </w:pPr>
            <w:r w:rsidRPr="00875B3E">
              <w:rPr>
                <w:rFonts w:ascii="Arial" w:hAnsi="Arial" w:cs="Arial"/>
                <w:b/>
                <w:bCs/>
                <w:kern w:val="2"/>
                <w:szCs w:val="24"/>
                <w:lang w:val="en-GB"/>
              </w:rPr>
              <w:t>3.1 Subject matter of the Contract</w:t>
            </w:r>
          </w:p>
        </w:tc>
      </w:tr>
      <w:tr w:rsidR="000F6193" w:rsidRPr="00BD69F7" w14:paraId="4F07673B" w14:textId="77777777" w:rsidTr="791BF53A">
        <w:trPr>
          <w:trHeight w:val="85"/>
        </w:trPr>
        <w:tc>
          <w:tcPr>
            <w:tcW w:w="5524" w:type="dxa"/>
          </w:tcPr>
          <w:p w14:paraId="38F91B47" w14:textId="53769FED" w:rsidR="00584632" w:rsidRDefault="00891425" w:rsidP="003F6034">
            <w:pPr>
              <w:jc w:val="both"/>
              <w:rPr>
                <w:rFonts w:ascii="Arial" w:hAnsi="Arial" w:cs="Arial"/>
                <w:kern w:val="2"/>
                <w:szCs w:val="24"/>
              </w:rPr>
            </w:pPr>
            <w:r>
              <w:rPr>
                <w:rFonts w:ascii="Arial" w:hAnsi="Arial" w:cs="Arial"/>
                <w:kern w:val="2"/>
                <w:szCs w:val="24"/>
              </w:rPr>
              <w:t xml:space="preserve">3.1.1. </w:t>
            </w:r>
            <w:r w:rsidR="00584632" w:rsidRPr="00BD69F7">
              <w:rPr>
                <w:rFonts w:ascii="Arial" w:hAnsi="Arial" w:cs="Arial"/>
                <w:kern w:val="2"/>
                <w:szCs w:val="24"/>
              </w:rPr>
              <w:t xml:space="preserve">Išsamus Prekių aprašymas ir kiti reikalavimai tiekiamoms Prekėms nustatyti Sutarties priede Nr. 1 „Techninė specifikacija“ (toliau – Techninė specifikacija) ir Sutarties priede </w:t>
            </w:r>
            <w:r w:rsidR="00584632" w:rsidRPr="00096F5C">
              <w:rPr>
                <w:rFonts w:ascii="Arial" w:hAnsi="Arial" w:cs="Arial"/>
                <w:kern w:val="2"/>
                <w:szCs w:val="24"/>
                <w:shd w:val="clear" w:color="auto" w:fill="FFFF00"/>
              </w:rPr>
              <w:t>Nr. 3</w:t>
            </w:r>
            <w:r w:rsidR="00584632" w:rsidRPr="00BD69F7">
              <w:rPr>
                <w:rFonts w:ascii="Arial" w:hAnsi="Arial" w:cs="Arial"/>
                <w:kern w:val="2"/>
                <w:szCs w:val="24"/>
              </w:rPr>
              <w:t xml:space="preserve"> „</w:t>
            </w:r>
            <w:r w:rsidR="00584632" w:rsidRPr="00532981">
              <w:rPr>
                <w:rFonts w:ascii="Arial" w:hAnsi="Arial" w:cs="Arial"/>
                <w:i/>
                <w:iCs/>
                <w:kern w:val="2"/>
                <w:szCs w:val="24"/>
              </w:rPr>
              <w:t>Tiekėjo Pasiūlymas</w:t>
            </w:r>
            <w:r w:rsidR="00584632" w:rsidRPr="00BD69F7">
              <w:rPr>
                <w:rFonts w:ascii="Arial" w:hAnsi="Arial" w:cs="Arial"/>
                <w:kern w:val="2"/>
                <w:szCs w:val="24"/>
              </w:rPr>
              <w:t>“.</w:t>
            </w:r>
          </w:p>
          <w:p w14:paraId="0A9B1EC2" w14:textId="1CAC6D88" w:rsidR="00160A9D" w:rsidRPr="00BD69F7" w:rsidRDefault="00891425" w:rsidP="003F6034">
            <w:pPr>
              <w:jc w:val="both"/>
              <w:rPr>
                <w:rFonts w:ascii="Arial" w:hAnsi="Arial" w:cs="Arial"/>
                <w:kern w:val="2"/>
                <w:szCs w:val="24"/>
              </w:rPr>
            </w:pPr>
            <w:r>
              <w:rPr>
                <w:rFonts w:ascii="Arial" w:hAnsi="Arial" w:cs="Arial"/>
                <w:kern w:val="2"/>
                <w:szCs w:val="24"/>
              </w:rPr>
              <w:t xml:space="preserve">3.1.2. </w:t>
            </w:r>
            <w:r w:rsidR="00160A9D" w:rsidRPr="00BD69F7">
              <w:rPr>
                <w:rFonts w:ascii="Arial" w:hAnsi="Arial" w:cs="Arial"/>
                <w:kern w:val="2"/>
                <w:szCs w:val="24"/>
              </w:rPr>
              <w:t xml:space="preserve">Tiekėjas įsipareigoja Sutartyje numatytomis sąlygomis perduoti Pirkėjui </w:t>
            </w:r>
            <w:r w:rsidR="005F31FB">
              <w:rPr>
                <w:rFonts w:ascii="Arial" w:hAnsi="Arial" w:cs="Arial"/>
                <w:kern w:val="2"/>
                <w:szCs w:val="24"/>
              </w:rPr>
              <w:t>3</w:t>
            </w:r>
            <w:r w:rsidR="00BD69F7" w:rsidRPr="00BD69F7">
              <w:rPr>
                <w:rFonts w:ascii="Arial" w:hAnsi="Arial" w:cs="Arial"/>
                <w:kern w:val="2"/>
                <w:szCs w:val="24"/>
              </w:rPr>
              <w:t xml:space="preserve"> (</w:t>
            </w:r>
            <w:r w:rsidR="005F31FB">
              <w:rPr>
                <w:rFonts w:ascii="Arial" w:hAnsi="Arial" w:cs="Arial"/>
                <w:kern w:val="2"/>
                <w:szCs w:val="24"/>
              </w:rPr>
              <w:t>tris</w:t>
            </w:r>
            <w:r w:rsidR="00BD69F7" w:rsidRPr="00BD69F7">
              <w:rPr>
                <w:rFonts w:ascii="Arial" w:hAnsi="Arial" w:cs="Arial"/>
                <w:kern w:val="2"/>
                <w:szCs w:val="24"/>
              </w:rPr>
              <w:t xml:space="preserve">) vnt. </w:t>
            </w:r>
            <w:r w:rsidR="009C6B65">
              <w:rPr>
                <w:rFonts w:ascii="Arial" w:hAnsi="Arial" w:cs="Arial"/>
                <w:kern w:val="2"/>
                <w:szCs w:val="24"/>
              </w:rPr>
              <w:t>Techninėje specifikacijoje nurodytos komplektacijos</w:t>
            </w:r>
            <w:r w:rsidR="009C6B65" w:rsidRPr="00BD69F7">
              <w:rPr>
                <w:rFonts w:ascii="Arial" w:hAnsi="Arial" w:cs="Arial"/>
                <w:kern w:val="2"/>
                <w:szCs w:val="24"/>
              </w:rPr>
              <w:t xml:space="preserve"> </w:t>
            </w:r>
            <w:r w:rsidR="00160A9D" w:rsidRPr="00BD69F7">
              <w:rPr>
                <w:rFonts w:ascii="Arial" w:hAnsi="Arial" w:cs="Arial"/>
                <w:kern w:val="2"/>
                <w:szCs w:val="24"/>
              </w:rPr>
              <w:t xml:space="preserve">330 </w:t>
            </w:r>
            <w:proofErr w:type="spellStart"/>
            <w:r w:rsidR="00160A9D" w:rsidRPr="00BD69F7">
              <w:rPr>
                <w:rFonts w:ascii="Arial" w:hAnsi="Arial" w:cs="Arial"/>
                <w:kern w:val="2"/>
                <w:szCs w:val="24"/>
              </w:rPr>
              <w:t>kV</w:t>
            </w:r>
            <w:proofErr w:type="spellEnd"/>
            <w:r w:rsidR="00160A9D" w:rsidRPr="00BD69F7">
              <w:rPr>
                <w:rFonts w:ascii="Arial" w:hAnsi="Arial" w:cs="Arial"/>
                <w:kern w:val="2"/>
                <w:szCs w:val="24"/>
              </w:rPr>
              <w:t xml:space="preserve"> </w:t>
            </w:r>
            <w:r w:rsidR="00E867E3" w:rsidRPr="00096F5C">
              <w:rPr>
                <w:rFonts w:ascii="Arial" w:hAnsi="Arial" w:cs="Arial"/>
                <w:kern w:val="2"/>
                <w:szCs w:val="24"/>
              </w:rPr>
              <w:lastRenderedPageBreak/>
              <w:t>14</w:t>
            </w:r>
            <w:r w:rsidR="00E867E3">
              <w:rPr>
                <w:rFonts w:ascii="Arial" w:hAnsi="Arial" w:cs="Arial"/>
                <w:kern w:val="2"/>
                <w:szCs w:val="24"/>
              </w:rPr>
              <w:t>0</w:t>
            </w:r>
            <w:r w:rsidR="00E867E3" w:rsidRPr="00BD69F7">
              <w:rPr>
                <w:rFonts w:ascii="Arial" w:hAnsi="Arial" w:cs="Arial"/>
                <w:kern w:val="2"/>
                <w:szCs w:val="24"/>
              </w:rPr>
              <w:t xml:space="preserve"> </w:t>
            </w:r>
            <w:proofErr w:type="spellStart"/>
            <w:r w:rsidR="00160A9D" w:rsidRPr="00BD69F7">
              <w:rPr>
                <w:rFonts w:ascii="Arial" w:hAnsi="Arial" w:cs="Arial"/>
                <w:kern w:val="2"/>
                <w:szCs w:val="24"/>
              </w:rPr>
              <w:t>M</w:t>
            </w:r>
            <w:r w:rsidR="00CF0D3F">
              <w:rPr>
                <w:rFonts w:ascii="Arial" w:hAnsi="Arial" w:cs="Arial"/>
                <w:kern w:val="2"/>
                <w:szCs w:val="24"/>
              </w:rPr>
              <w:t>va</w:t>
            </w:r>
            <w:r w:rsidR="00E867E3">
              <w:rPr>
                <w:rFonts w:ascii="Arial" w:hAnsi="Arial" w:cs="Arial"/>
                <w:kern w:val="2"/>
                <w:szCs w:val="24"/>
              </w:rPr>
              <w:t>r</w:t>
            </w:r>
            <w:proofErr w:type="spellEnd"/>
            <w:r w:rsidR="005800C8">
              <w:rPr>
                <w:rFonts w:ascii="Arial" w:hAnsi="Arial" w:cs="Arial"/>
                <w:kern w:val="2"/>
                <w:szCs w:val="24"/>
              </w:rPr>
              <w:t xml:space="preserve"> valdomus</w:t>
            </w:r>
            <w:r w:rsidR="00E867E3">
              <w:rPr>
                <w:rFonts w:ascii="Arial" w:hAnsi="Arial" w:cs="Arial"/>
                <w:kern w:val="2"/>
                <w:szCs w:val="24"/>
              </w:rPr>
              <w:t xml:space="preserve"> šunto reaktorius </w:t>
            </w:r>
            <w:r w:rsidR="00160A9D" w:rsidRPr="00BD69F7">
              <w:rPr>
                <w:rFonts w:ascii="Arial" w:hAnsi="Arial" w:cs="Arial"/>
                <w:kern w:val="2"/>
                <w:szCs w:val="24"/>
              </w:rPr>
              <w:t>(toliau</w:t>
            </w:r>
            <w:r w:rsidR="001546FE">
              <w:rPr>
                <w:rFonts w:ascii="Arial" w:hAnsi="Arial" w:cs="Arial"/>
                <w:kern w:val="2"/>
                <w:szCs w:val="24"/>
              </w:rPr>
              <w:t xml:space="preserve"> </w:t>
            </w:r>
            <w:r w:rsidR="00A60AFD">
              <w:rPr>
                <w:rFonts w:ascii="Arial" w:hAnsi="Arial" w:cs="Arial"/>
                <w:kern w:val="2"/>
                <w:szCs w:val="24"/>
              </w:rPr>
              <w:t>–</w:t>
            </w:r>
            <w:r w:rsidR="001546FE">
              <w:rPr>
                <w:rFonts w:ascii="Arial" w:hAnsi="Arial" w:cs="Arial"/>
                <w:kern w:val="2"/>
                <w:szCs w:val="24"/>
              </w:rPr>
              <w:t xml:space="preserve"> </w:t>
            </w:r>
            <w:r w:rsidR="00160A9D" w:rsidRPr="00BD69F7">
              <w:rPr>
                <w:rFonts w:ascii="Arial" w:hAnsi="Arial" w:cs="Arial"/>
                <w:kern w:val="2"/>
                <w:szCs w:val="24"/>
              </w:rPr>
              <w:t>Prekės</w:t>
            </w:r>
            <w:r w:rsidR="00A60AFD">
              <w:rPr>
                <w:rFonts w:ascii="Arial" w:hAnsi="Arial" w:cs="Arial"/>
                <w:kern w:val="2"/>
                <w:szCs w:val="24"/>
              </w:rPr>
              <w:t>, o po vieną - Prekė</w:t>
            </w:r>
            <w:r w:rsidR="00160A9D" w:rsidRPr="00BD69F7">
              <w:rPr>
                <w:rFonts w:ascii="Arial" w:hAnsi="Arial" w:cs="Arial"/>
                <w:kern w:val="2"/>
                <w:szCs w:val="24"/>
              </w:rPr>
              <w:t xml:space="preserve">), </w:t>
            </w:r>
            <w:r w:rsidR="00FE3F59">
              <w:rPr>
                <w:rFonts w:ascii="Arial" w:hAnsi="Arial" w:cs="Arial"/>
                <w:kern w:val="2"/>
                <w:szCs w:val="24"/>
              </w:rPr>
              <w:t>suteikti</w:t>
            </w:r>
            <w:r w:rsidR="00FE3F59" w:rsidRPr="00BD69F7">
              <w:rPr>
                <w:rFonts w:ascii="Arial" w:hAnsi="Arial" w:cs="Arial"/>
                <w:kern w:val="2"/>
                <w:szCs w:val="24"/>
              </w:rPr>
              <w:t xml:space="preserve"> </w:t>
            </w:r>
            <w:r w:rsidR="009C6B65">
              <w:rPr>
                <w:rFonts w:ascii="Arial" w:hAnsi="Arial" w:cs="Arial"/>
                <w:kern w:val="2"/>
                <w:szCs w:val="24"/>
              </w:rPr>
              <w:t>Prekių</w:t>
            </w:r>
            <w:r w:rsidR="00160A9D" w:rsidRPr="00BD69F7">
              <w:rPr>
                <w:rFonts w:ascii="Arial" w:hAnsi="Arial" w:cs="Arial"/>
                <w:kern w:val="2"/>
                <w:szCs w:val="24"/>
              </w:rPr>
              <w:t xml:space="preserve"> </w:t>
            </w:r>
            <w:r w:rsidR="00277173">
              <w:rPr>
                <w:rFonts w:ascii="Arial" w:hAnsi="Arial" w:cs="Arial"/>
                <w:kern w:val="2"/>
                <w:szCs w:val="24"/>
              </w:rPr>
              <w:t>pristaty</w:t>
            </w:r>
            <w:r w:rsidR="001C1802">
              <w:rPr>
                <w:rFonts w:ascii="Arial" w:hAnsi="Arial" w:cs="Arial"/>
                <w:kern w:val="2"/>
                <w:szCs w:val="24"/>
              </w:rPr>
              <w:t>mo</w:t>
            </w:r>
            <w:r w:rsidR="005F5333">
              <w:rPr>
                <w:rFonts w:ascii="Arial" w:hAnsi="Arial" w:cs="Arial"/>
                <w:kern w:val="2"/>
                <w:szCs w:val="24"/>
              </w:rPr>
              <w:t>,</w:t>
            </w:r>
            <w:r w:rsidR="001546FE">
              <w:rPr>
                <w:rFonts w:ascii="Arial" w:hAnsi="Arial" w:cs="Arial"/>
                <w:kern w:val="2"/>
                <w:szCs w:val="24"/>
              </w:rPr>
              <w:t xml:space="preserve"> (</w:t>
            </w:r>
            <w:r w:rsidR="009C6B65">
              <w:rPr>
                <w:rFonts w:ascii="Arial" w:hAnsi="Arial" w:cs="Arial"/>
                <w:kern w:val="2"/>
                <w:szCs w:val="24"/>
              </w:rPr>
              <w:t>esant poreikiui</w:t>
            </w:r>
            <w:r w:rsidR="001546FE">
              <w:rPr>
                <w:rFonts w:ascii="Arial" w:hAnsi="Arial" w:cs="Arial"/>
                <w:kern w:val="2"/>
                <w:szCs w:val="24"/>
              </w:rPr>
              <w:t xml:space="preserve">) </w:t>
            </w:r>
            <w:r w:rsidR="00FD0DF1">
              <w:rPr>
                <w:rFonts w:ascii="Arial" w:hAnsi="Arial" w:cs="Arial"/>
                <w:kern w:val="2"/>
                <w:szCs w:val="24"/>
              </w:rPr>
              <w:t>Prek</w:t>
            </w:r>
            <w:r w:rsidR="003A2322">
              <w:rPr>
                <w:rFonts w:ascii="Arial" w:hAnsi="Arial" w:cs="Arial"/>
                <w:kern w:val="2"/>
                <w:szCs w:val="24"/>
              </w:rPr>
              <w:t>ių</w:t>
            </w:r>
            <w:r w:rsidR="00FD0DF1">
              <w:rPr>
                <w:rFonts w:ascii="Arial" w:hAnsi="Arial" w:cs="Arial"/>
                <w:kern w:val="2"/>
                <w:szCs w:val="24"/>
              </w:rPr>
              <w:t xml:space="preserve"> </w:t>
            </w:r>
            <w:r w:rsidR="00FE3F59">
              <w:rPr>
                <w:rFonts w:ascii="Arial" w:hAnsi="Arial" w:cs="Arial"/>
                <w:kern w:val="2"/>
                <w:szCs w:val="24"/>
              </w:rPr>
              <w:t>pasaugos</w:t>
            </w:r>
            <w:r w:rsidR="001546FE">
              <w:rPr>
                <w:rFonts w:ascii="Arial" w:hAnsi="Arial" w:cs="Arial"/>
                <w:kern w:val="2"/>
                <w:szCs w:val="24"/>
              </w:rPr>
              <w:t xml:space="preserve"> </w:t>
            </w:r>
            <w:r w:rsidR="005F5333">
              <w:rPr>
                <w:rFonts w:ascii="Arial" w:hAnsi="Arial" w:cs="Arial"/>
                <w:kern w:val="2"/>
                <w:szCs w:val="24"/>
              </w:rPr>
              <w:t xml:space="preserve">ir </w:t>
            </w:r>
            <w:r w:rsidR="00B908BF">
              <w:rPr>
                <w:rFonts w:ascii="Arial" w:hAnsi="Arial" w:cs="Arial"/>
                <w:kern w:val="2"/>
                <w:szCs w:val="24"/>
              </w:rPr>
              <w:t xml:space="preserve">kitas </w:t>
            </w:r>
            <w:r w:rsidR="007C2EEA">
              <w:rPr>
                <w:rFonts w:ascii="Arial" w:hAnsi="Arial" w:cs="Arial"/>
                <w:kern w:val="2"/>
                <w:szCs w:val="24"/>
              </w:rPr>
              <w:t xml:space="preserve">su Prekėmis susijusias </w:t>
            </w:r>
            <w:r w:rsidR="00B908BF">
              <w:rPr>
                <w:rFonts w:ascii="Arial" w:hAnsi="Arial" w:cs="Arial"/>
                <w:kern w:val="2"/>
                <w:szCs w:val="24"/>
              </w:rPr>
              <w:t>paslaugas</w:t>
            </w:r>
            <w:r w:rsidR="007C2EEA">
              <w:rPr>
                <w:rFonts w:ascii="Arial" w:hAnsi="Arial" w:cs="Arial"/>
                <w:kern w:val="2"/>
                <w:szCs w:val="24"/>
              </w:rPr>
              <w:t>,</w:t>
            </w:r>
            <w:r w:rsidR="005F5333">
              <w:rPr>
                <w:rFonts w:ascii="Arial" w:hAnsi="Arial" w:cs="Arial"/>
                <w:kern w:val="2"/>
                <w:szCs w:val="24"/>
              </w:rPr>
              <w:t xml:space="preserve"> </w:t>
            </w:r>
            <w:r w:rsidR="000371F1">
              <w:rPr>
                <w:rFonts w:ascii="Arial" w:hAnsi="Arial" w:cs="Arial"/>
                <w:kern w:val="2"/>
                <w:szCs w:val="24"/>
              </w:rPr>
              <w:t>k</w:t>
            </w:r>
            <w:r w:rsidR="007C2EEA">
              <w:rPr>
                <w:rFonts w:ascii="Arial" w:hAnsi="Arial" w:cs="Arial"/>
                <w:kern w:val="2"/>
                <w:szCs w:val="24"/>
              </w:rPr>
              <w:t>urios</w:t>
            </w:r>
            <w:r w:rsidR="000371F1">
              <w:rPr>
                <w:rFonts w:ascii="Arial" w:hAnsi="Arial" w:cs="Arial"/>
                <w:kern w:val="2"/>
                <w:szCs w:val="24"/>
              </w:rPr>
              <w:t xml:space="preserve"> nurodyt</w:t>
            </w:r>
            <w:r w:rsidR="007C2EEA">
              <w:rPr>
                <w:rFonts w:ascii="Arial" w:hAnsi="Arial" w:cs="Arial"/>
                <w:kern w:val="2"/>
                <w:szCs w:val="24"/>
              </w:rPr>
              <w:t>os</w:t>
            </w:r>
            <w:r w:rsidR="000371F1">
              <w:rPr>
                <w:rFonts w:ascii="Arial" w:hAnsi="Arial" w:cs="Arial"/>
                <w:kern w:val="2"/>
                <w:szCs w:val="24"/>
              </w:rPr>
              <w:t xml:space="preserve"> Techninėje specifikacijoje</w:t>
            </w:r>
            <w:r w:rsidR="001546FE">
              <w:rPr>
                <w:rFonts w:ascii="Arial" w:hAnsi="Arial" w:cs="Arial"/>
                <w:kern w:val="2"/>
                <w:szCs w:val="24"/>
              </w:rPr>
              <w:t>.</w:t>
            </w:r>
          </w:p>
          <w:p w14:paraId="58848A33" w14:textId="37026E74" w:rsidR="000F6193" w:rsidRPr="00BD69F7" w:rsidRDefault="000F6193" w:rsidP="003F6034">
            <w:pPr>
              <w:jc w:val="both"/>
              <w:rPr>
                <w:rFonts w:ascii="Arial" w:hAnsi="Arial" w:cs="Arial"/>
                <w:b/>
                <w:bCs/>
                <w:kern w:val="2"/>
                <w:szCs w:val="24"/>
              </w:rPr>
            </w:pPr>
          </w:p>
        </w:tc>
        <w:tc>
          <w:tcPr>
            <w:tcW w:w="5361" w:type="dxa"/>
          </w:tcPr>
          <w:p w14:paraId="3C10960A" w14:textId="29F8D033" w:rsidR="005C6DAA" w:rsidRPr="00875B3E" w:rsidRDefault="00891425" w:rsidP="003F6034">
            <w:pPr>
              <w:jc w:val="both"/>
              <w:rPr>
                <w:rFonts w:ascii="Arial" w:hAnsi="Arial" w:cs="Arial"/>
                <w:kern w:val="2"/>
                <w:szCs w:val="24"/>
                <w:lang w:val="en-GB"/>
              </w:rPr>
            </w:pPr>
            <w:r>
              <w:rPr>
                <w:rFonts w:ascii="Arial" w:hAnsi="Arial" w:cs="Arial"/>
                <w:kern w:val="2"/>
                <w:szCs w:val="24"/>
                <w:lang w:val="en-GB"/>
              </w:rPr>
              <w:lastRenderedPageBreak/>
              <w:t xml:space="preserve">3.1.1. </w:t>
            </w:r>
            <w:r w:rsidR="005C6DAA" w:rsidRPr="00875B3E">
              <w:rPr>
                <w:rFonts w:ascii="Arial" w:hAnsi="Arial" w:cs="Arial"/>
                <w:kern w:val="2"/>
                <w:szCs w:val="24"/>
                <w:lang w:val="en-GB"/>
              </w:rPr>
              <w:t xml:space="preserve">The detailed description of the Goods and other requirements for the supplies are set out in Annex 1 "Technical Specification" to the Contract (hereinafter referred to as the "Technical Specification") and </w:t>
            </w:r>
            <w:r w:rsidR="005C6DAA" w:rsidRPr="00875B3E">
              <w:rPr>
                <w:rFonts w:ascii="Arial" w:hAnsi="Arial" w:cs="Arial"/>
                <w:kern w:val="2"/>
                <w:szCs w:val="24"/>
                <w:shd w:val="clear" w:color="auto" w:fill="FFFF00"/>
                <w:lang w:val="en-GB"/>
              </w:rPr>
              <w:t>Annex No. 3</w:t>
            </w:r>
            <w:r w:rsidR="005C6DAA" w:rsidRPr="00875B3E">
              <w:rPr>
                <w:rFonts w:ascii="Arial" w:hAnsi="Arial" w:cs="Arial"/>
                <w:kern w:val="2"/>
                <w:szCs w:val="24"/>
                <w:lang w:val="en-GB"/>
              </w:rPr>
              <w:t xml:space="preserve"> to the Contract “</w:t>
            </w:r>
            <w:r w:rsidR="005C6DAA" w:rsidRPr="00532981">
              <w:rPr>
                <w:rFonts w:ascii="Arial" w:hAnsi="Arial" w:cs="Arial"/>
                <w:i/>
                <w:iCs/>
                <w:kern w:val="2"/>
                <w:szCs w:val="24"/>
                <w:lang w:val="en-GB"/>
              </w:rPr>
              <w:t>Supplier’s Tender</w:t>
            </w:r>
            <w:r w:rsidR="005C6DAA" w:rsidRPr="00875B3E">
              <w:rPr>
                <w:rFonts w:ascii="Arial" w:hAnsi="Arial" w:cs="Arial"/>
                <w:kern w:val="2"/>
                <w:szCs w:val="24"/>
                <w:lang w:val="en-GB"/>
              </w:rPr>
              <w:t>”.</w:t>
            </w:r>
          </w:p>
          <w:p w14:paraId="6FB6B33F" w14:textId="54735627" w:rsidR="000F6193" w:rsidRPr="00875B3E" w:rsidRDefault="00891425" w:rsidP="003F6034">
            <w:pPr>
              <w:jc w:val="both"/>
              <w:rPr>
                <w:rFonts w:ascii="Arial" w:hAnsi="Arial" w:cs="Arial"/>
                <w:kern w:val="2"/>
                <w:szCs w:val="24"/>
                <w:lang w:val="en-GB"/>
              </w:rPr>
            </w:pPr>
            <w:r>
              <w:rPr>
                <w:rFonts w:ascii="Arial" w:hAnsi="Arial" w:cs="Arial"/>
                <w:kern w:val="2"/>
                <w:szCs w:val="24"/>
                <w:lang w:val="en-GB"/>
              </w:rPr>
              <w:t xml:space="preserve">3.1.2. </w:t>
            </w:r>
            <w:r w:rsidR="00160A9D" w:rsidRPr="00875B3E">
              <w:rPr>
                <w:rFonts w:ascii="Arial" w:hAnsi="Arial" w:cs="Arial"/>
                <w:kern w:val="2"/>
                <w:szCs w:val="24"/>
                <w:lang w:val="en-GB"/>
              </w:rPr>
              <w:t>The Supplier undertakes to transfer to the Buyer</w:t>
            </w:r>
            <w:r w:rsidR="00DA167B" w:rsidRPr="00875B3E">
              <w:rPr>
                <w:rFonts w:ascii="Arial" w:hAnsi="Arial" w:cs="Arial"/>
                <w:kern w:val="2"/>
                <w:szCs w:val="24"/>
                <w:lang w:val="en-GB"/>
              </w:rPr>
              <w:t xml:space="preserve">, under the conditions specified in the </w:t>
            </w:r>
            <w:r w:rsidR="00DA167B" w:rsidRPr="00875B3E">
              <w:rPr>
                <w:rFonts w:ascii="Arial" w:hAnsi="Arial" w:cs="Arial"/>
                <w:kern w:val="2"/>
                <w:szCs w:val="24"/>
                <w:lang w:val="en-GB"/>
              </w:rPr>
              <w:lastRenderedPageBreak/>
              <w:t xml:space="preserve">Contract, </w:t>
            </w:r>
            <w:r w:rsidR="005800C8" w:rsidRPr="00875B3E">
              <w:rPr>
                <w:rFonts w:ascii="Arial" w:hAnsi="Arial" w:cs="Arial"/>
                <w:kern w:val="2"/>
                <w:szCs w:val="24"/>
                <w:lang w:val="en-GB"/>
              </w:rPr>
              <w:t>3</w:t>
            </w:r>
            <w:r w:rsidR="00BD69F7" w:rsidRPr="00875B3E">
              <w:rPr>
                <w:rFonts w:ascii="Arial" w:hAnsi="Arial" w:cs="Arial"/>
                <w:kern w:val="2"/>
                <w:szCs w:val="24"/>
                <w:lang w:val="en-GB"/>
              </w:rPr>
              <w:t xml:space="preserve"> (</w:t>
            </w:r>
            <w:r w:rsidR="00160A9D" w:rsidRPr="00875B3E">
              <w:rPr>
                <w:rFonts w:ascii="Arial" w:hAnsi="Arial" w:cs="Arial"/>
                <w:kern w:val="2"/>
                <w:szCs w:val="24"/>
                <w:lang w:val="en-GB"/>
              </w:rPr>
              <w:t>t</w:t>
            </w:r>
            <w:r w:rsidR="005800C8" w:rsidRPr="00875B3E">
              <w:rPr>
                <w:rFonts w:ascii="Arial" w:hAnsi="Arial" w:cs="Arial"/>
                <w:kern w:val="2"/>
                <w:szCs w:val="24"/>
                <w:lang w:val="en-GB"/>
              </w:rPr>
              <w:t>hree</w:t>
            </w:r>
            <w:r w:rsidR="00BD69F7" w:rsidRPr="00875B3E">
              <w:rPr>
                <w:rFonts w:ascii="Arial" w:hAnsi="Arial" w:cs="Arial"/>
                <w:kern w:val="2"/>
                <w:szCs w:val="24"/>
                <w:lang w:val="en-GB"/>
              </w:rPr>
              <w:t>)</w:t>
            </w:r>
            <w:r w:rsidR="00160A9D" w:rsidRPr="00875B3E">
              <w:rPr>
                <w:rFonts w:ascii="Arial" w:hAnsi="Arial" w:cs="Arial"/>
                <w:kern w:val="2"/>
                <w:szCs w:val="24"/>
                <w:lang w:val="en-GB"/>
              </w:rPr>
              <w:t xml:space="preserve"> units of </w:t>
            </w:r>
            <w:r w:rsidR="005800C8" w:rsidRPr="00875B3E">
              <w:rPr>
                <w:rFonts w:ascii="Arial" w:hAnsi="Arial" w:cs="Arial"/>
                <w:kern w:val="2"/>
                <w:szCs w:val="24"/>
                <w:lang w:val="en-GB"/>
              </w:rPr>
              <w:t xml:space="preserve">330 kV 140 </w:t>
            </w:r>
            <w:proofErr w:type="spellStart"/>
            <w:r w:rsidR="005800C8" w:rsidRPr="00875B3E">
              <w:rPr>
                <w:rFonts w:ascii="Arial" w:hAnsi="Arial" w:cs="Arial"/>
                <w:kern w:val="2"/>
                <w:szCs w:val="24"/>
                <w:lang w:val="en-GB"/>
              </w:rPr>
              <w:t>Mvar</w:t>
            </w:r>
            <w:proofErr w:type="spellEnd"/>
            <w:r w:rsidR="005800C8" w:rsidRPr="00875B3E">
              <w:rPr>
                <w:rFonts w:ascii="Arial" w:hAnsi="Arial" w:cs="Arial"/>
                <w:kern w:val="2"/>
                <w:szCs w:val="24"/>
                <w:lang w:val="en-GB"/>
              </w:rPr>
              <w:t xml:space="preserve"> </w:t>
            </w:r>
            <w:r w:rsidR="00160A9D" w:rsidRPr="00875B3E">
              <w:rPr>
                <w:rFonts w:ascii="Arial" w:hAnsi="Arial" w:cs="Arial"/>
                <w:kern w:val="2"/>
                <w:szCs w:val="24"/>
                <w:lang w:val="en-GB"/>
              </w:rPr>
              <w:t xml:space="preserve">330/110/10 kV 200 MVA </w:t>
            </w:r>
            <w:r w:rsidR="005A07C6" w:rsidRPr="00875B3E">
              <w:rPr>
                <w:rFonts w:ascii="Arial" w:hAnsi="Arial" w:cs="Arial"/>
                <w:kern w:val="2"/>
                <w:szCs w:val="24"/>
                <w:lang w:val="en-GB"/>
              </w:rPr>
              <w:t xml:space="preserve">controlled shunt reactors </w:t>
            </w:r>
            <w:r w:rsidR="00875B3E" w:rsidRPr="00875B3E">
              <w:rPr>
                <w:rFonts w:ascii="Arial" w:hAnsi="Arial" w:cs="Arial"/>
                <w:kern w:val="2"/>
                <w:szCs w:val="24"/>
                <w:lang w:val="en-GB"/>
              </w:rPr>
              <w:t xml:space="preserve">of the configuration specified in the Technical Specification </w:t>
            </w:r>
            <w:r w:rsidR="00160A9D" w:rsidRPr="00875B3E">
              <w:rPr>
                <w:rFonts w:ascii="Arial" w:hAnsi="Arial" w:cs="Arial"/>
                <w:kern w:val="2"/>
                <w:szCs w:val="24"/>
                <w:lang w:val="en-GB"/>
              </w:rPr>
              <w:t>(hereinafter referred to as the Goods</w:t>
            </w:r>
            <w:r w:rsidR="000C0138" w:rsidRPr="00875B3E">
              <w:rPr>
                <w:rFonts w:ascii="Arial" w:hAnsi="Arial" w:cs="Arial"/>
                <w:kern w:val="2"/>
                <w:szCs w:val="24"/>
                <w:lang w:val="en-GB"/>
              </w:rPr>
              <w:t xml:space="preserve">, individually as </w:t>
            </w:r>
            <w:r w:rsidR="00B833C6" w:rsidRPr="00875B3E">
              <w:rPr>
                <w:rFonts w:ascii="Arial" w:hAnsi="Arial" w:cs="Arial"/>
                <w:kern w:val="2"/>
                <w:szCs w:val="24"/>
                <w:lang w:val="en-GB"/>
              </w:rPr>
              <w:t>an</w:t>
            </w:r>
            <w:r w:rsidR="000C0138" w:rsidRPr="00875B3E">
              <w:rPr>
                <w:rFonts w:ascii="Arial" w:hAnsi="Arial" w:cs="Arial"/>
                <w:kern w:val="2"/>
                <w:szCs w:val="24"/>
                <w:lang w:val="en-GB"/>
              </w:rPr>
              <w:t xml:space="preserve"> Item</w:t>
            </w:r>
            <w:r w:rsidR="00160A9D" w:rsidRPr="00875B3E">
              <w:rPr>
                <w:rFonts w:ascii="Arial" w:hAnsi="Arial" w:cs="Arial"/>
                <w:kern w:val="2"/>
                <w:szCs w:val="24"/>
                <w:lang w:val="en-GB"/>
              </w:rPr>
              <w:t xml:space="preserve">), </w:t>
            </w:r>
            <w:r w:rsidR="007500FD" w:rsidRPr="007500FD">
              <w:rPr>
                <w:rFonts w:ascii="Arial" w:hAnsi="Arial" w:cs="Arial"/>
                <w:kern w:val="2"/>
                <w:szCs w:val="24"/>
                <w:lang w:val="en-GB"/>
              </w:rPr>
              <w:t>to provide delivery of the Goods, (if necessary) storage of the Goods, and other services related to the Goods as specified in the Technical Specification.</w:t>
            </w:r>
          </w:p>
        </w:tc>
      </w:tr>
      <w:tr w:rsidR="000F6193" w:rsidRPr="00BD69F7" w14:paraId="6579E716" w14:textId="77777777" w:rsidTr="791BF53A">
        <w:trPr>
          <w:trHeight w:val="85"/>
        </w:trPr>
        <w:tc>
          <w:tcPr>
            <w:tcW w:w="5524" w:type="dxa"/>
          </w:tcPr>
          <w:p w14:paraId="3C93E235" w14:textId="638B31D9" w:rsidR="000F6193" w:rsidRPr="00BD69F7" w:rsidRDefault="000F6193" w:rsidP="000F6193">
            <w:pPr>
              <w:ind w:left="30"/>
              <w:rPr>
                <w:rFonts w:ascii="Arial" w:hAnsi="Arial" w:cs="Arial"/>
                <w:b/>
                <w:bCs/>
                <w:kern w:val="2"/>
                <w:szCs w:val="24"/>
              </w:rPr>
            </w:pPr>
            <w:r w:rsidRPr="00BD69F7">
              <w:rPr>
                <w:rFonts w:ascii="Arial" w:hAnsi="Arial" w:cs="Arial"/>
                <w:b/>
                <w:bCs/>
                <w:kern w:val="2"/>
                <w:szCs w:val="24"/>
              </w:rPr>
              <w:lastRenderedPageBreak/>
              <w:t>3.2. Pirkimo numeris</w:t>
            </w:r>
          </w:p>
        </w:tc>
        <w:tc>
          <w:tcPr>
            <w:tcW w:w="5361" w:type="dxa"/>
          </w:tcPr>
          <w:p w14:paraId="1059F0DC" w14:textId="733146CB" w:rsidR="000F6193" w:rsidRPr="00875B3E" w:rsidRDefault="000F6193" w:rsidP="000F6193">
            <w:pPr>
              <w:ind w:left="-4"/>
              <w:rPr>
                <w:rFonts w:ascii="Arial" w:hAnsi="Arial" w:cs="Arial"/>
                <w:b/>
                <w:bCs/>
                <w:kern w:val="2"/>
                <w:szCs w:val="24"/>
                <w:lang w:val="en-GB"/>
              </w:rPr>
            </w:pPr>
            <w:r w:rsidRPr="00875B3E">
              <w:rPr>
                <w:rFonts w:ascii="Arial" w:hAnsi="Arial" w:cs="Arial"/>
                <w:b/>
                <w:bCs/>
                <w:kern w:val="2"/>
                <w:szCs w:val="24"/>
                <w:lang w:val="en-GB"/>
              </w:rPr>
              <w:t>3.2. Procurement number</w:t>
            </w:r>
          </w:p>
        </w:tc>
      </w:tr>
      <w:tr w:rsidR="000F6193" w:rsidRPr="00BD69F7" w14:paraId="7B922FD7" w14:textId="77777777" w:rsidTr="791BF53A">
        <w:trPr>
          <w:trHeight w:val="85"/>
        </w:trPr>
        <w:tc>
          <w:tcPr>
            <w:tcW w:w="5524" w:type="dxa"/>
          </w:tcPr>
          <w:p w14:paraId="58E43594" w14:textId="481D1FBA" w:rsidR="000F6193" w:rsidRPr="00BD69F7" w:rsidRDefault="000F6193" w:rsidP="00BB4DE4">
            <w:pPr>
              <w:ind w:left="30"/>
              <w:jc w:val="both"/>
              <w:rPr>
                <w:rFonts w:ascii="Arial" w:hAnsi="Arial" w:cs="Arial"/>
                <w:b/>
                <w:bCs/>
                <w:kern w:val="2"/>
                <w:szCs w:val="24"/>
              </w:rPr>
            </w:pPr>
            <w:r w:rsidRPr="00BD69F7">
              <w:rPr>
                <w:rFonts w:ascii="Arial" w:hAnsi="Arial" w:cs="Arial"/>
                <w:b/>
                <w:bCs/>
                <w:kern w:val="2"/>
                <w:szCs w:val="24"/>
              </w:rPr>
              <w:t>3.3. Informacija apie Europos Sąjungos lėšomis finansuojamą projektą arba kitą projektą</w:t>
            </w:r>
          </w:p>
        </w:tc>
        <w:tc>
          <w:tcPr>
            <w:tcW w:w="5361" w:type="dxa"/>
          </w:tcPr>
          <w:p w14:paraId="45E84B01" w14:textId="2ACB5F08" w:rsidR="000F6193" w:rsidRPr="00875B3E" w:rsidRDefault="000F6193" w:rsidP="00BB4DE4">
            <w:pPr>
              <w:ind w:left="-4"/>
              <w:jc w:val="both"/>
              <w:rPr>
                <w:rFonts w:ascii="Arial" w:hAnsi="Arial" w:cs="Arial"/>
                <w:b/>
                <w:bCs/>
                <w:kern w:val="2"/>
                <w:szCs w:val="24"/>
                <w:lang w:val="en-GB"/>
              </w:rPr>
            </w:pPr>
            <w:r w:rsidRPr="00875B3E">
              <w:rPr>
                <w:rFonts w:ascii="Arial" w:hAnsi="Arial" w:cs="Arial"/>
                <w:b/>
                <w:bCs/>
                <w:kern w:val="2"/>
                <w:szCs w:val="24"/>
                <w:lang w:val="en-GB"/>
              </w:rPr>
              <w:t>3.3. Information on a project funded by the European Union or another project</w:t>
            </w:r>
          </w:p>
        </w:tc>
      </w:tr>
      <w:tr w:rsidR="000F6193" w:rsidRPr="00BD69F7" w14:paraId="5CEB6487" w14:textId="77777777" w:rsidTr="791BF53A">
        <w:trPr>
          <w:trHeight w:val="85"/>
        </w:trPr>
        <w:tc>
          <w:tcPr>
            <w:tcW w:w="5524" w:type="dxa"/>
          </w:tcPr>
          <w:p w14:paraId="1834A7D3" w14:textId="37D761D1" w:rsidR="00FB40D2" w:rsidRPr="00F54E54" w:rsidRDefault="4B41BB5D" w:rsidP="3231D1C9">
            <w:pPr>
              <w:jc w:val="both"/>
              <w:rPr>
                <w:rFonts w:ascii="Arial" w:eastAsia="Arial" w:hAnsi="Arial" w:cs="Arial"/>
                <w:kern w:val="2"/>
                <w:szCs w:val="24"/>
              </w:rPr>
            </w:pPr>
            <w:r w:rsidRPr="3231D1C9">
              <w:rPr>
                <w:rFonts w:ascii="Arial" w:eastAsia="Arial" w:hAnsi="Arial" w:cs="Arial"/>
                <w:kern w:val="2"/>
                <w:szCs w:val="24"/>
              </w:rPr>
              <w:t>1 (v</w:t>
            </w:r>
            <w:r w:rsidR="00FB40D2" w:rsidRPr="00F54E54">
              <w:rPr>
                <w:rFonts w:ascii="Arial" w:eastAsia="Arial" w:hAnsi="Arial" w:cs="Arial"/>
                <w:kern w:val="2"/>
                <w:szCs w:val="24"/>
              </w:rPr>
              <w:t>iena</w:t>
            </w:r>
            <w:r w:rsidR="0DE4BA1A" w:rsidRPr="3231D1C9">
              <w:rPr>
                <w:rFonts w:ascii="Arial" w:eastAsia="Arial" w:hAnsi="Arial" w:cs="Arial"/>
                <w:kern w:val="2"/>
                <w:szCs w:val="24"/>
              </w:rPr>
              <w:t>)</w:t>
            </w:r>
            <w:r w:rsidR="00FB40D2" w:rsidRPr="00F54E54">
              <w:rPr>
                <w:rFonts w:ascii="Arial" w:eastAsia="Arial" w:hAnsi="Arial" w:cs="Arial"/>
                <w:kern w:val="2"/>
                <w:szCs w:val="24"/>
              </w:rPr>
              <w:t xml:space="preserve"> iš Prekių</w:t>
            </w:r>
            <w:r w:rsidR="00C775D8" w:rsidRPr="00F54E54">
              <w:rPr>
                <w:rFonts w:ascii="Arial" w:eastAsia="Arial" w:hAnsi="Arial" w:cs="Arial"/>
                <w:kern w:val="2"/>
                <w:szCs w:val="24"/>
              </w:rPr>
              <w:t xml:space="preserve"> </w:t>
            </w:r>
            <w:r w:rsidR="009A4F92" w:rsidRPr="00F54E54">
              <w:rPr>
                <w:rFonts w:ascii="Arial" w:eastAsia="Arial" w:hAnsi="Arial" w:cs="Arial"/>
                <w:kern w:val="2"/>
                <w:szCs w:val="24"/>
              </w:rPr>
              <w:t xml:space="preserve">yra </w:t>
            </w:r>
            <w:r w:rsidR="004B463E" w:rsidRPr="00F54E54">
              <w:rPr>
                <w:rFonts w:ascii="Arial" w:eastAsia="Arial" w:hAnsi="Arial" w:cs="Arial"/>
                <w:kern w:val="2"/>
                <w:szCs w:val="24"/>
              </w:rPr>
              <w:t>finansuojama CEF</w:t>
            </w:r>
            <w:r w:rsidR="00907748" w:rsidRPr="00F54E54">
              <w:rPr>
                <w:rFonts w:ascii="Arial" w:eastAsia="Arial" w:hAnsi="Arial" w:cs="Arial"/>
                <w:kern w:val="2"/>
                <w:szCs w:val="24"/>
              </w:rPr>
              <w:t xml:space="preserve"> (</w:t>
            </w:r>
            <w:proofErr w:type="spellStart"/>
            <w:r w:rsidR="00907748" w:rsidRPr="00F54E54">
              <w:rPr>
                <w:rFonts w:ascii="Arial" w:eastAsia="Arial" w:hAnsi="Arial" w:cs="Arial"/>
                <w:kern w:val="2"/>
                <w:szCs w:val="24"/>
              </w:rPr>
              <w:t>Connecting</w:t>
            </w:r>
            <w:proofErr w:type="spellEnd"/>
            <w:r w:rsidR="00907748" w:rsidRPr="00F54E54">
              <w:rPr>
                <w:rFonts w:ascii="Arial" w:eastAsia="Arial" w:hAnsi="Arial" w:cs="Arial"/>
                <w:kern w:val="2"/>
                <w:szCs w:val="24"/>
              </w:rPr>
              <w:t xml:space="preserve"> </w:t>
            </w:r>
            <w:proofErr w:type="spellStart"/>
            <w:r w:rsidR="00907748" w:rsidRPr="00F54E54">
              <w:rPr>
                <w:rFonts w:ascii="Arial" w:eastAsia="Arial" w:hAnsi="Arial" w:cs="Arial"/>
                <w:kern w:val="2"/>
                <w:szCs w:val="24"/>
              </w:rPr>
              <w:t>Eur</w:t>
            </w:r>
            <w:r w:rsidR="00571E4C" w:rsidRPr="00F54E54">
              <w:rPr>
                <w:rFonts w:ascii="Arial" w:eastAsia="Arial" w:hAnsi="Arial" w:cs="Arial"/>
                <w:kern w:val="2"/>
                <w:szCs w:val="24"/>
              </w:rPr>
              <w:t>ope</w:t>
            </w:r>
            <w:proofErr w:type="spellEnd"/>
            <w:r w:rsidR="00571E4C" w:rsidRPr="00F54E54">
              <w:rPr>
                <w:rFonts w:ascii="Arial" w:eastAsia="Arial" w:hAnsi="Arial" w:cs="Arial"/>
                <w:kern w:val="2"/>
                <w:szCs w:val="24"/>
              </w:rPr>
              <w:t xml:space="preserve"> </w:t>
            </w:r>
            <w:proofErr w:type="spellStart"/>
            <w:r w:rsidR="00571E4C" w:rsidRPr="00F54E54">
              <w:rPr>
                <w:rFonts w:ascii="Arial" w:eastAsia="Arial" w:hAnsi="Arial" w:cs="Arial"/>
                <w:kern w:val="2"/>
                <w:szCs w:val="24"/>
              </w:rPr>
              <w:t>Facility</w:t>
            </w:r>
            <w:proofErr w:type="spellEnd"/>
            <w:r w:rsidR="00571E4C" w:rsidRPr="00F54E54">
              <w:rPr>
                <w:rFonts w:ascii="Arial" w:eastAsia="Arial" w:hAnsi="Arial" w:cs="Arial"/>
                <w:kern w:val="2"/>
                <w:szCs w:val="24"/>
              </w:rPr>
              <w:t>)</w:t>
            </w:r>
            <w:r w:rsidR="004B463E" w:rsidRPr="00F54E54">
              <w:rPr>
                <w:rFonts w:ascii="Arial" w:eastAsia="Arial" w:hAnsi="Arial" w:cs="Arial"/>
                <w:kern w:val="2"/>
                <w:szCs w:val="24"/>
              </w:rPr>
              <w:t xml:space="preserve"> lėšomis</w:t>
            </w:r>
            <w:r w:rsidR="002F100D" w:rsidRPr="00F54E54">
              <w:rPr>
                <w:rFonts w:ascii="Arial" w:eastAsia="Arial" w:hAnsi="Arial" w:cs="Arial"/>
                <w:kern w:val="2"/>
                <w:szCs w:val="24"/>
              </w:rPr>
              <w:t xml:space="preserve">. </w:t>
            </w:r>
            <w:r w:rsidR="00FB40D2" w:rsidRPr="00F54E54">
              <w:rPr>
                <w:rFonts w:ascii="Arial" w:eastAsia="Arial" w:hAnsi="Arial" w:cs="Arial"/>
                <w:kern w:val="2"/>
                <w:szCs w:val="24"/>
              </w:rPr>
              <w:t>Minėtai</w:t>
            </w:r>
            <w:r w:rsidR="00C775D8" w:rsidRPr="00F54E54">
              <w:rPr>
                <w:rFonts w:ascii="Arial" w:eastAsia="Arial" w:hAnsi="Arial" w:cs="Arial"/>
                <w:kern w:val="2"/>
                <w:szCs w:val="24"/>
              </w:rPr>
              <w:t xml:space="preserve"> Prek</w:t>
            </w:r>
            <w:r w:rsidR="00A3095D" w:rsidRPr="00F54E54">
              <w:rPr>
                <w:rFonts w:ascii="Arial" w:eastAsia="Arial" w:hAnsi="Arial" w:cs="Arial"/>
                <w:kern w:val="2"/>
                <w:szCs w:val="24"/>
              </w:rPr>
              <w:t>ei</w:t>
            </w:r>
            <w:r w:rsidR="00C775D8" w:rsidRPr="00F54E54">
              <w:rPr>
                <w:rFonts w:ascii="Arial" w:eastAsia="Arial" w:hAnsi="Arial" w:cs="Arial"/>
                <w:kern w:val="2"/>
                <w:szCs w:val="24"/>
              </w:rPr>
              <w:t xml:space="preserve"> </w:t>
            </w:r>
            <w:r w:rsidR="002F100D" w:rsidRPr="00F54E54">
              <w:rPr>
                <w:rFonts w:ascii="Arial" w:eastAsia="Arial" w:hAnsi="Arial" w:cs="Arial"/>
                <w:kern w:val="2"/>
                <w:szCs w:val="24"/>
              </w:rPr>
              <w:t>turi būti išrašomos atsk</w:t>
            </w:r>
            <w:r w:rsidR="00756377" w:rsidRPr="00F54E54">
              <w:rPr>
                <w:rFonts w:ascii="Arial" w:eastAsia="Arial" w:hAnsi="Arial" w:cs="Arial"/>
                <w:kern w:val="2"/>
                <w:szCs w:val="24"/>
              </w:rPr>
              <w:t>iros sąskaitos</w:t>
            </w:r>
            <w:r w:rsidR="007D7873" w:rsidRPr="00F54E54">
              <w:rPr>
                <w:rFonts w:ascii="Arial" w:eastAsia="Arial" w:hAnsi="Arial" w:cs="Arial"/>
                <w:kern w:val="2"/>
                <w:szCs w:val="24"/>
              </w:rPr>
              <w:t xml:space="preserve">, kad išlaidos būtų </w:t>
            </w:r>
            <w:r w:rsidR="00DB4AA3" w:rsidRPr="00F54E54">
              <w:rPr>
                <w:rFonts w:ascii="Arial" w:eastAsia="Arial" w:hAnsi="Arial" w:cs="Arial"/>
                <w:kern w:val="2"/>
                <w:szCs w:val="24"/>
              </w:rPr>
              <w:t>atlyginamos</w:t>
            </w:r>
            <w:r w:rsidR="00860558" w:rsidRPr="00F54E54">
              <w:rPr>
                <w:rFonts w:ascii="Arial" w:eastAsia="Arial" w:hAnsi="Arial" w:cs="Arial"/>
                <w:kern w:val="2"/>
                <w:szCs w:val="24"/>
              </w:rPr>
              <w:t>.</w:t>
            </w:r>
          </w:p>
          <w:p w14:paraId="652BBDEB" w14:textId="1E7AEC0A" w:rsidR="00FF179A" w:rsidRPr="00F54E54" w:rsidRDefault="00FF179A" w:rsidP="1F6ACDED">
            <w:pPr>
              <w:jc w:val="both"/>
              <w:rPr>
                <w:rFonts w:ascii="Arial" w:eastAsia="Arial" w:hAnsi="Arial" w:cs="Arial"/>
                <w:kern w:val="2"/>
                <w:szCs w:val="24"/>
              </w:rPr>
            </w:pPr>
            <w:r w:rsidRPr="00F54E54">
              <w:rPr>
                <w:rFonts w:ascii="Arial" w:eastAsia="Arial" w:hAnsi="Arial" w:cs="Arial"/>
                <w:kern w:val="2"/>
                <w:szCs w:val="24"/>
              </w:rPr>
              <w:t xml:space="preserve">Europos Sąjungos lėšomis bendrai finansuojamo projekto Nr. </w:t>
            </w:r>
            <w:r w:rsidR="00581968" w:rsidRPr="00F54E54">
              <w:rPr>
                <w:rFonts w:ascii="Arial" w:eastAsia="Arial" w:hAnsi="Arial" w:cs="Arial"/>
                <w:b/>
                <w:color w:val="000000"/>
                <w:szCs w:val="24"/>
                <w:lang w:eastAsia="en-GB"/>
              </w:rPr>
              <w:t>INEA/CEF/ENER/M2020/2226437</w:t>
            </w:r>
            <w:r w:rsidRPr="00F54E54">
              <w:rPr>
                <w:rFonts w:ascii="Arial" w:eastAsia="Arial" w:hAnsi="Arial" w:cs="Arial"/>
                <w:kern w:val="2"/>
                <w:szCs w:val="24"/>
              </w:rPr>
              <w:t xml:space="preserve">, pavadinimas </w:t>
            </w:r>
            <w:r w:rsidR="000371F1" w:rsidRPr="00F54E54">
              <w:rPr>
                <w:rFonts w:ascii="Arial" w:eastAsia="Arial" w:hAnsi="Arial" w:cs="Arial"/>
                <w:kern w:val="2"/>
                <w:szCs w:val="24"/>
              </w:rPr>
              <w:t>„</w:t>
            </w:r>
            <w:r w:rsidR="00E77435" w:rsidRPr="00F54E54">
              <w:rPr>
                <w:rFonts w:ascii="Arial" w:eastAsia="Arial" w:hAnsi="Arial" w:cs="Arial"/>
                <w:kern w:val="2"/>
                <w:szCs w:val="24"/>
              </w:rPr>
              <w:t xml:space="preserve">Baltic </w:t>
            </w:r>
            <w:proofErr w:type="spellStart"/>
            <w:r w:rsidR="00E77435" w:rsidRPr="00F54E54">
              <w:rPr>
                <w:rFonts w:ascii="Arial" w:eastAsia="Arial" w:hAnsi="Arial" w:cs="Arial"/>
                <w:kern w:val="2"/>
                <w:szCs w:val="24"/>
              </w:rPr>
              <w:t>Synchronisation</w:t>
            </w:r>
            <w:proofErr w:type="spellEnd"/>
            <w:r w:rsidR="00E77435" w:rsidRPr="00F54E54">
              <w:rPr>
                <w:rFonts w:ascii="Arial" w:eastAsia="Arial" w:hAnsi="Arial" w:cs="Arial"/>
                <w:kern w:val="2"/>
                <w:szCs w:val="24"/>
              </w:rPr>
              <w:t xml:space="preserve"> Project </w:t>
            </w:r>
            <w:proofErr w:type="spellStart"/>
            <w:r w:rsidR="00E77435" w:rsidRPr="00F54E54">
              <w:rPr>
                <w:rFonts w:ascii="Arial" w:eastAsia="Arial" w:hAnsi="Arial" w:cs="Arial"/>
                <w:kern w:val="2"/>
                <w:szCs w:val="24"/>
              </w:rPr>
              <w:t>Phase</w:t>
            </w:r>
            <w:proofErr w:type="spellEnd"/>
            <w:r w:rsidR="00E77435" w:rsidRPr="00F54E54">
              <w:rPr>
                <w:rFonts w:ascii="Arial" w:eastAsia="Arial" w:hAnsi="Arial" w:cs="Arial"/>
                <w:kern w:val="2"/>
                <w:szCs w:val="24"/>
              </w:rPr>
              <w:t xml:space="preserve"> II</w:t>
            </w:r>
            <w:r w:rsidR="000371F1" w:rsidRPr="00F54E54">
              <w:rPr>
                <w:rFonts w:ascii="Arial" w:eastAsia="Arial" w:hAnsi="Arial" w:cs="Arial"/>
                <w:kern w:val="2"/>
                <w:szCs w:val="24"/>
              </w:rPr>
              <w:t>“</w:t>
            </w:r>
            <w:r w:rsidRPr="00F54E54">
              <w:rPr>
                <w:rFonts w:ascii="Arial" w:eastAsia="Arial" w:hAnsi="Arial" w:cs="Arial"/>
                <w:kern w:val="2"/>
                <w:szCs w:val="24"/>
              </w:rPr>
              <w:t>.</w:t>
            </w:r>
          </w:p>
        </w:tc>
        <w:tc>
          <w:tcPr>
            <w:tcW w:w="5361" w:type="dxa"/>
          </w:tcPr>
          <w:p w14:paraId="077F60B9" w14:textId="76E3A217" w:rsidR="006E5D2C" w:rsidRPr="006E5D2C" w:rsidRDefault="76811FAE" w:rsidP="00F54E54">
            <w:pPr>
              <w:jc w:val="both"/>
              <w:rPr>
                <w:rFonts w:ascii="Arial" w:hAnsi="Arial" w:cs="Arial"/>
                <w:kern w:val="2"/>
                <w:lang w:val="en-GB"/>
              </w:rPr>
            </w:pPr>
            <w:r w:rsidRPr="3231D1C9">
              <w:rPr>
                <w:rFonts w:ascii="Arial" w:hAnsi="Arial" w:cs="Arial"/>
                <w:kern w:val="2"/>
                <w:lang w:val="en-GB"/>
              </w:rPr>
              <w:t>1 (o</w:t>
            </w:r>
            <w:r w:rsidR="006E5D2C" w:rsidRPr="3231D1C9">
              <w:rPr>
                <w:rFonts w:ascii="Arial" w:hAnsi="Arial" w:cs="Arial"/>
                <w:kern w:val="2"/>
                <w:lang w:val="en-GB"/>
              </w:rPr>
              <w:t>ne</w:t>
            </w:r>
            <w:r w:rsidR="2F96B78B" w:rsidRPr="3231D1C9">
              <w:rPr>
                <w:rFonts w:ascii="Arial" w:hAnsi="Arial" w:cs="Arial"/>
                <w:kern w:val="2"/>
                <w:lang w:val="en-GB"/>
              </w:rPr>
              <w:t>)</w:t>
            </w:r>
            <w:r w:rsidR="006E5D2C" w:rsidRPr="3231D1C9">
              <w:rPr>
                <w:rFonts w:ascii="Arial" w:hAnsi="Arial" w:cs="Arial"/>
                <w:kern w:val="2"/>
                <w:lang w:val="en-GB"/>
              </w:rPr>
              <w:t xml:space="preserve"> of the Goods is funded by CEF</w:t>
            </w:r>
            <w:r w:rsidR="00571E4C" w:rsidRPr="3231D1C9">
              <w:rPr>
                <w:rFonts w:ascii="Arial" w:hAnsi="Arial" w:cs="Arial"/>
                <w:kern w:val="2"/>
                <w:lang w:val="en-GB"/>
              </w:rPr>
              <w:t xml:space="preserve"> (Connecting Europe Facility)</w:t>
            </w:r>
            <w:r w:rsidR="006E5D2C" w:rsidRPr="3231D1C9">
              <w:rPr>
                <w:rFonts w:ascii="Arial" w:hAnsi="Arial" w:cs="Arial"/>
                <w:kern w:val="2"/>
                <w:lang w:val="en-GB"/>
              </w:rPr>
              <w:t>. Th</w:t>
            </w:r>
            <w:r w:rsidR="00571E4C" w:rsidRPr="3231D1C9">
              <w:rPr>
                <w:rFonts w:ascii="Arial" w:hAnsi="Arial" w:cs="Arial"/>
                <w:kern w:val="2"/>
                <w:lang w:val="en-GB"/>
              </w:rPr>
              <w:t>is item</w:t>
            </w:r>
            <w:r w:rsidR="006E5D2C" w:rsidRPr="3231D1C9">
              <w:rPr>
                <w:rFonts w:ascii="Arial" w:hAnsi="Arial" w:cs="Arial"/>
                <w:kern w:val="2"/>
                <w:lang w:val="en-GB"/>
              </w:rPr>
              <w:t xml:space="preserve"> must be invoiced separately </w:t>
            </w:r>
            <w:r w:rsidR="000158D2" w:rsidRPr="3231D1C9">
              <w:rPr>
                <w:rFonts w:ascii="Arial" w:hAnsi="Arial" w:cs="Arial"/>
                <w:kern w:val="2"/>
                <w:lang w:val="en-GB"/>
              </w:rPr>
              <w:t>to</w:t>
            </w:r>
            <w:r w:rsidR="006E5D2C" w:rsidRPr="3231D1C9">
              <w:rPr>
                <w:rFonts w:ascii="Arial" w:hAnsi="Arial" w:cs="Arial"/>
                <w:kern w:val="2"/>
                <w:lang w:val="en-GB"/>
              </w:rPr>
              <w:t xml:space="preserve"> be reimburse</w:t>
            </w:r>
            <w:r w:rsidR="00FC55CE" w:rsidRPr="3231D1C9">
              <w:rPr>
                <w:rFonts w:ascii="Arial" w:hAnsi="Arial" w:cs="Arial"/>
                <w:kern w:val="2"/>
                <w:lang w:val="en-GB"/>
              </w:rPr>
              <w:t>d</w:t>
            </w:r>
            <w:r w:rsidR="006E5D2C" w:rsidRPr="3231D1C9">
              <w:rPr>
                <w:rFonts w:ascii="Arial" w:hAnsi="Arial" w:cs="Arial"/>
                <w:kern w:val="2"/>
                <w:lang w:val="en-GB"/>
              </w:rPr>
              <w:t>.</w:t>
            </w:r>
          </w:p>
          <w:p w14:paraId="1DB12A42" w14:textId="77777777" w:rsidR="00AA730C" w:rsidRDefault="00AA730C" w:rsidP="00F54E54">
            <w:pPr>
              <w:jc w:val="both"/>
              <w:rPr>
                <w:rFonts w:ascii="Arial" w:hAnsi="Arial" w:cs="Arial"/>
                <w:kern w:val="2"/>
                <w:lang w:val="en-GB"/>
              </w:rPr>
            </w:pPr>
            <w:r w:rsidRPr="3231D1C9">
              <w:rPr>
                <w:rFonts w:ascii="Arial" w:hAnsi="Arial" w:cs="Arial"/>
                <w:kern w:val="2"/>
                <w:lang w:val="en-GB"/>
              </w:rPr>
              <w:t>European Union co-financed project No INEA/CEF/ENER/M2020/2226437, title "Baltic Synchronisation Project Phase II</w:t>
            </w:r>
          </w:p>
          <w:p w14:paraId="5A21C765" w14:textId="4D9AD129" w:rsidR="006E5D2C" w:rsidRPr="00875B3E" w:rsidRDefault="006E5D2C" w:rsidP="006E5D2C">
            <w:pPr>
              <w:rPr>
                <w:rFonts w:ascii="Arial" w:hAnsi="Arial" w:cs="Arial"/>
                <w:kern w:val="2"/>
                <w:szCs w:val="24"/>
                <w:lang w:val="en-GB"/>
              </w:rPr>
            </w:pPr>
          </w:p>
        </w:tc>
      </w:tr>
      <w:tr w:rsidR="000F6193" w:rsidRPr="00BD69F7" w14:paraId="5971EF85" w14:textId="77777777" w:rsidTr="791BF53A">
        <w:trPr>
          <w:trHeight w:val="85"/>
        </w:trPr>
        <w:tc>
          <w:tcPr>
            <w:tcW w:w="5524" w:type="dxa"/>
          </w:tcPr>
          <w:p w14:paraId="2914B7F2" w14:textId="409040D6" w:rsidR="000F6193" w:rsidRPr="00BD69F7" w:rsidRDefault="000F6193" w:rsidP="000F6193">
            <w:pPr>
              <w:jc w:val="center"/>
              <w:rPr>
                <w:rFonts w:ascii="Arial" w:hAnsi="Arial" w:cs="Arial"/>
                <w:kern w:val="2"/>
                <w:szCs w:val="24"/>
              </w:rPr>
            </w:pPr>
            <w:r w:rsidRPr="00BD69F7">
              <w:rPr>
                <w:rFonts w:ascii="Arial" w:hAnsi="Arial" w:cs="Arial"/>
                <w:b/>
                <w:bCs/>
                <w:kern w:val="2"/>
                <w:szCs w:val="24"/>
              </w:rPr>
              <w:t>4. PREKIŲ PRISTATYMO TERMINAI IR PREKIŲ PERDAVIMO - PRIĖMIMO TVARKA</w:t>
            </w:r>
          </w:p>
        </w:tc>
        <w:tc>
          <w:tcPr>
            <w:tcW w:w="5361" w:type="dxa"/>
          </w:tcPr>
          <w:p w14:paraId="1AE189D8" w14:textId="1BB46CCD" w:rsidR="000F6193" w:rsidRPr="00875B3E" w:rsidRDefault="000F6193" w:rsidP="000F6193">
            <w:pPr>
              <w:jc w:val="center"/>
              <w:rPr>
                <w:rFonts w:ascii="Arial" w:hAnsi="Arial" w:cs="Arial"/>
                <w:kern w:val="2"/>
                <w:szCs w:val="24"/>
                <w:lang w:val="en-GB"/>
              </w:rPr>
            </w:pPr>
            <w:r w:rsidRPr="00875B3E">
              <w:rPr>
                <w:rFonts w:ascii="Arial" w:hAnsi="Arial" w:cs="Arial"/>
                <w:b/>
                <w:bCs/>
                <w:kern w:val="2"/>
                <w:szCs w:val="24"/>
                <w:lang w:val="en-GB"/>
              </w:rPr>
              <w:t>4. DELIVERY DEADLINES AND HANDOVER-ACCEPTANCE PROCEDURES</w:t>
            </w:r>
          </w:p>
        </w:tc>
      </w:tr>
      <w:tr w:rsidR="000F6193" w:rsidRPr="00BD69F7" w14:paraId="654D8B96" w14:textId="77777777" w:rsidTr="791BF53A">
        <w:trPr>
          <w:trHeight w:val="85"/>
        </w:trPr>
        <w:tc>
          <w:tcPr>
            <w:tcW w:w="5524" w:type="dxa"/>
          </w:tcPr>
          <w:p w14:paraId="24FAC155" w14:textId="652663B0" w:rsidR="000F6193" w:rsidRPr="00BD69F7" w:rsidRDefault="000F6193" w:rsidP="00BD69F7">
            <w:pPr>
              <w:jc w:val="both"/>
              <w:rPr>
                <w:rFonts w:ascii="Arial" w:hAnsi="Arial" w:cs="Arial"/>
                <w:b/>
                <w:bCs/>
                <w:kern w:val="2"/>
                <w:szCs w:val="24"/>
              </w:rPr>
            </w:pPr>
            <w:r w:rsidRPr="00BD69F7">
              <w:rPr>
                <w:rFonts w:ascii="Arial" w:hAnsi="Arial" w:cs="Arial"/>
                <w:b/>
                <w:bCs/>
                <w:kern w:val="2"/>
                <w:szCs w:val="24"/>
              </w:rPr>
              <w:t>4.1. Prekių pristatymo terminas</w:t>
            </w:r>
          </w:p>
        </w:tc>
        <w:tc>
          <w:tcPr>
            <w:tcW w:w="5361" w:type="dxa"/>
          </w:tcPr>
          <w:p w14:paraId="42D7A123" w14:textId="0CCB49A8" w:rsidR="000F6193" w:rsidRPr="00875B3E" w:rsidRDefault="000F6193" w:rsidP="00BD69F7">
            <w:pPr>
              <w:jc w:val="both"/>
              <w:rPr>
                <w:rFonts w:ascii="Arial" w:hAnsi="Arial" w:cs="Arial"/>
                <w:b/>
                <w:bCs/>
                <w:kern w:val="2"/>
                <w:szCs w:val="24"/>
                <w:lang w:val="en-GB"/>
              </w:rPr>
            </w:pPr>
            <w:r w:rsidRPr="00875B3E">
              <w:rPr>
                <w:rFonts w:ascii="Arial" w:hAnsi="Arial" w:cs="Arial"/>
                <w:b/>
                <w:bCs/>
                <w:kern w:val="2"/>
                <w:szCs w:val="24"/>
                <w:lang w:val="en-GB"/>
              </w:rPr>
              <w:t xml:space="preserve">4.1. Time limit for delivery of the Goods </w:t>
            </w:r>
          </w:p>
        </w:tc>
      </w:tr>
      <w:tr w:rsidR="00160A9D" w:rsidRPr="00BD69F7" w14:paraId="3766EEE9" w14:textId="77777777" w:rsidTr="791BF53A">
        <w:trPr>
          <w:trHeight w:val="85"/>
        </w:trPr>
        <w:tc>
          <w:tcPr>
            <w:tcW w:w="5524" w:type="dxa"/>
          </w:tcPr>
          <w:p w14:paraId="2F76CF4E" w14:textId="1B47AA74" w:rsidR="00560887" w:rsidRPr="00120950" w:rsidRDefault="00AC175B" w:rsidP="19214C75">
            <w:pPr>
              <w:pStyle w:val="ListParagraph"/>
              <w:numPr>
                <w:ilvl w:val="2"/>
                <w:numId w:val="11"/>
              </w:numPr>
              <w:ind w:left="0" w:firstLine="0"/>
              <w:jc w:val="both"/>
              <w:rPr>
                <w:rFonts w:ascii="Arial" w:hAnsi="Arial" w:cs="Arial"/>
                <w:color w:val="000000"/>
                <w:kern w:val="2"/>
              </w:rPr>
            </w:pPr>
            <w:r w:rsidRPr="19214C75">
              <w:rPr>
                <w:rFonts w:ascii="Arial" w:hAnsi="Arial" w:cs="Arial"/>
                <w:color w:val="000000"/>
                <w:kern w:val="2"/>
              </w:rPr>
              <w:t xml:space="preserve">Tiekėjas įsipareigoja pristatyti Prekes suderintame </w:t>
            </w:r>
            <w:r w:rsidR="00C30CD4" w:rsidRPr="19214C75">
              <w:rPr>
                <w:rFonts w:ascii="Arial" w:hAnsi="Arial" w:cs="Arial"/>
                <w:color w:val="000000"/>
                <w:kern w:val="2"/>
              </w:rPr>
              <w:t>Prekių pristatymo grafike nustatytais terminais ir sąlygomis, bet ne per ilgesn</w:t>
            </w:r>
            <w:r w:rsidR="004E5CA9" w:rsidRPr="19214C75">
              <w:rPr>
                <w:rFonts w:ascii="Arial" w:hAnsi="Arial" w:cs="Arial"/>
                <w:color w:val="000000"/>
                <w:kern w:val="2"/>
              </w:rPr>
              <w:t>ius</w:t>
            </w:r>
            <w:r w:rsidR="00080E8C" w:rsidRPr="19214C75">
              <w:rPr>
                <w:rFonts w:ascii="Arial" w:hAnsi="Arial" w:cs="Arial"/>
                <w:color w:val="000000"/>
                <w:kern w:val="2"/>
              </w:rPr>
              <w:t xml:space="preserve"> Terminus nei numatyta šiame punkte.</w:t>
            </w:r>
            <w:r w:rsidR="00A63966" w:rsidRPr="19214C75">
              <w:rPr>
                <w:rFonts w:ascii="Arial" w:hAnsi="Arial" w:cs="Arial"/>
                <w:color w:val="000000"/>
                <w:kern w:val="2"/>
              </w:rPr>
              <w:t xml:space="preserve"> </w:t>
            </w:r>
          </w:p>
          <w:p w14:paraId="49702ED3" w14:textId="6FDEEEA4" w:rsidR="19214C75" w:rsidRDefault="19214C75" w:rsidP="19214C75">
            <w:pPr>
              <w:pStyle w:val="ListParagraph"/>
              <w:ind w:left="0"/>
              <w:jc w:val="both"/>
              <w:rPr>
                <w:rFonts w:ascii="Arial" w:hAnsi="Arial" w:cs="Arial"/>
                <w:color w:val="000000" w:themeColor="text1"/>
              </w:rPr>
            </w:pPr>
          </w:p>
          <w:p w14:paraId="0D2C2B0B" w14:textId="5365AC07" w:rsidR="00560887" w:rsidRPr="00B253B6" w:rsidRDefault="006A1C1F" w:rsidP="19214C75">
            <w:pPr>
              <w:pStyle w:val="ListParagraph"/>
              <w:numPr>
                <w:ilvl w:val="2"/>
                <w:numId w:val="11"/>
              </w:numPr>
              <w:ind w:left="0" w:firstLine="0"/>
              <w:jc w:val="both"/>
              <w:rPr>
                <w:rFonts w:ascii="Arial" w:hAnsi="Arial" w:cs="Arial"/>
                <w:color w:val="000000"/>
                <w:kern w:val="2"/>
              </w:rPr>
            </w:pPr>
            <w:bookmarkStart w:id="0" w:name="_Hlk182476668"/>
            <w:r w:rsidRPr="19214C75">
              <w:rPr>
                <w:rFonts w:ascii="Arial" w:hAnsi="Arial" w:cs="Arial"/>
                <w:color w:val="000000"/>
                <w:kern w:val="2"/>
              </w:rPr>
              <w:t>Prekių p</w:t>
            </w:r>
            <w:r w:rsidR="00C30CD4" w:rsidRPr="19214C75">
              <w:rPr>
                <w:rFonts w:ascii="Arial" w:hAnsi="Arial" w:cs="Arial"/>
                <w:color w:val="000000"/>
                <w:kern w:val="2"/>
              </w:rPr>
              <w:t>ristatymas apima visus Tiekėjo veiksmus iki Prekių perdavimo</w:t>
            </w:r>
            <w:r w:rsidR="00E31831" w:rsidRPr="19214C75">
              <w:rPr>
                <w:rFonts w:ascii="Arial" w:hAnsi="Arial" w:cs="Arial"/>
                <w:color w:val="000000"/>
                <w:kern w:val="2"/>
              </w:rPr>
              <w:t>-priėmimo</w:t>
            </w:r>
            <w:r w:rsidR="00C30CD4" w:rsidRPr="19214C75">
              <w:rPr>
                <w:rFonts w:ascii="Arial" w:hAnsi="Arial" w:cs="Arial"/>
                <w:color w:val="000000"/>
                <w:kern w:val="2"/>
              </w:rPr>
              <w:t xml:space="preserve"> akto pasirašymo fakto, t.</w:t>
            </w:r>
            <w:r w:rsidR="67D5C35F" w:rsidRPr="19214C75">
              <w:rPr>
                <w:rFonts w:ascii="Arial" w:hAnsi="Arial" w:cs="Arial"/>
                <w:color w:val="000000"/>
                <w:kern w:val="2"/>
              </w:rPr>
              <w:t xml:space="preserve"> </w:t>
            </w:r>
            <w:r w:rsidR="00C30CD4" w:rsidRPr="19214C75">
              <w:rPr>
                <w:rFonts w:ascii="Arial" w:hAnsi="Arial" w:cs="Arial"/>
                <w:color w:val="000000"/>
                <w:kern w:val="2"/>
              </w:rPr>
              <w:t xml:space="preserve">y. </w:t>
            </w:r>
            <w:r w:rsidR="002B5E7C" w:rsidRPr="19214C75">
              <w:rPr>
                <w:rFonts w:ascii="Arial" w:hAnsi="Arial" w:cs="Arial"/>
                <w:color w:val="000000"/>
                <w:kern w:val="2"/>
              </w:rPr>
              <w:t>Prekių gabenimą, (esant poreikiui) pasaugą saugojimo vietoje</w:t>
            </w:r>
            <w:r w:rsidR="00DF7D81" w:rsidRPr="19214C75">
              <w:rPr>
                <w:rFonts w:ascii="Arial" w:hAnsi="Arial" w:cs="Arial"/>
                <w:color w:val="000000"/>
                <w:kern w:val="2"/>
              </w:rPr>
              <w:t xml:space="preserve">. Prekių perdavimo-priėmimo aktas pasirašomas </w:t>
            </w:r>
            <w:r w:rsidR="0035476B" w:rsidRPr="19214C75">
              <w:rPr>
                <w:rFonts w:ascii="Arial" w:hAnsi="Arial" w:cs="Arial"/>
                <w:color w:val="000000"/>
                <w:kern w:val="2"/>
              </w:rPr>
              <w:t>pristačius Prekę į Prekės naudojimo vietą</w:t>
            </w:r>
            <w:r w:rsidR="004604BB" w:rsidRPr="19214C75">
              <w:rPr>
                <w:rFonts w:ascii="Arial" w:hAnsi="Arial" w:cs="Arial"/>
                <w:color w:val="000000"/>
                <w:kern w:val="2"/>
              </w:rPr>
              <w:t xml:space="preserve"> ir </w:t>
            </w:r>
            <w:r w:rsidR="00C81B1C" w:rsidRPr="19214C75">
              <w:rPr>
                <w:rFonts w:ascii="Arial" w:hAnsi="Arial" w:cs="Arial"/>
                <w:color w:val="000000"/>
                <w:kern w:val="2"/>
              </w:rPr>
              <w:t>Pirkėj</w:t>
            </w:r>
            <w:r w:rsidR="000879FA" w:rsidRPr="19214C75">
              <w:rPr>
                <w:rFonts w:ascii="Arial" w:hAnsi="Arial" w:cs="Arial"/>
                <w:color w:val="000000"/>
                <w:kern w:val="2"/>
              </w:rPr>
              <w:t>ui raštu patvirtinus Tiekėjo parengtą</w:t>
            </w:r>
            <w:r w:rsidR="004604BB" w:rsidRPr="19214C75">
              <w:rPr>
                <w:rFonts w:ascii="Arial" w:hAnsi="Arial" w:cs="Arial"/>
                <w:color w:val="000000"/>
                <w:kern w:val="2"/>
              </w:rPr>
              <w:t xml:space="preserve"> </w:t>
            </w:r>
            <w:r w:rsidR="000879FA" w:rsidRPr="19214C75">
              <w:rPr>
                <w:rFonts w:ascii="Arial" w:hAnsi="Arial" w:cs="Arial"/>
                <w:color w:val="000000"/>
                <w:kern w:val="2"/>
              </w:rPr>
              <w:t>transportavimo ataskaitą</w:t>
            </w:r>
            <w:r w:rsidR="0035476B" w:rsidRPr="19214C75">
              <w:rPr>
                <w:rFonts w:ascii="Arial" w:hAnsi="Arial" w:cs="Arial"/>
                <w:color w:val="000000"/>
                <w:kern w:val="2"/>
              </w:rPr>
              <w:t>.</w:t>
            </w:r>
            <w:r w:rsidR="002B5E7C" w:rsidRPr="19214C75">
              <w:rPr>
                <w:rFonts w:ascii="Arial" w:hAnsi="Arial" w:cs="Arial"/>
                <w:color w:val="000000"/>
                <w:kern w:val="2"/>
              </w:rPr>
              <w:t xml:space="preserve"> </w:t>
            </w:r>
            <w:bookmarkEnd w:id="0"/>
          </w:p>
          <w:p w14:paraId="60290EE1" w14:textId="032A03EE" w:rsidR="19214C75" w:rsidRDefault="19214C75" w:rsidP="19214C75">
            <w:pPr>
              <w:pStyle w:val="ListParagraph"/>
              <w:jc w:val="both"/>
              <w:rPr>
                <w:rFonts w:ascii="Arial" w:hAnsi="Arial" w:cs="Arial"/>
                <w:color w:val="000000" w:themeColor="text1"/>
              </w:rPr>
            </w:pPr>
          </w:p>
          <w:p w14:paraId="648D5FB4" w14:textId="764212B9" w:rsidR="19214C75" w:rsidRDefault="19214C75" w:rsidP="19214C75">
            <w:pPr>
              <w:pStyle w:val="ListParagraph"/>
              <w:jc w:val="both"/>
              <w:rPr>
                <w:rFonts w:ascii="Arial" w:hAnsi="Arial" w:cs="Arial"/>
                <w:color w:val="000000" w:themeColor="text1"/>
              </w:rPr>
            </w:pPr>
          </w:p>
          <w:p w14:paraId="69BFAC76" w14:textId="21C90E51" w:rsidR="00934109" w:rsidRDefault="00EC0EA1" w:rsidP="19214C75">
            <w:pPr>
              <w:pStyle w:val="ListParagraph"/>
              <w:numPr>
                <w:ilvl w:val="2"/>
                <w:numId w:val="11"/>
              </w:numPr>
              <w:ind w:left="0" w:firstLine="0"/>
              <w:jc w:val="both"/>
              <w:rPr>
                <w:rFonts w:ascii="Arial" w:hAnsi="Arial" w:cs="Arial"/>
                <w:color w:val="000000"/>
                <w:kern w:val="2"/>
              </w:rPr>
            </w:pPr>
            <w:r w:rsidRPr="19214C75">
              <w:rPr>
                <w:rFonts w:ascii="Arial" w:hAnsi="Arial" w:cs="Arial"/>
                <w:color w:val="000000"/>
                <w:kern w:val="2"/>
              </w:rPr>
              <w:t xml:space="preserve">Grafikas turi būti tarp Šalių suderintas per ne ilgesnį kaip </w:t>
            </w:r>
            <w:r w:rsidR="00B53DC6" w:rsidRPr="19214C75">
              <w:rPr>
                <w:rFonts w:ascii="Arial" w:hAnsi="Arial" w:cs="Arial"/>
                <w:color w:val="000000"/>
                <w:kern w:val="2"/>
              </w:rPr>
              <w:t>1</w:t>
            </w:r>
            <w:r w:rsidRPr="19214C75">
              <w:rPr>
                <w:rFonts w:ascii="Arial" w:hAnsi="Arial" w:cs="Arial"/>
                <w:color w:val="000000"/>
                <w:kern w:val="2"/>
              </w:rPr>
              <w:t xml:space="preserve"> </w:t>
            </w:r>
            <w:r w:rsidR="3083AD88" w:rsidRPr="19214C75">
              <w:rPr>
                <w:rFonts w:ascii="Arial" w:hAnsi="Arial" w:cs="Arial"/>
                <w:color w:val="000000"/>
                <w:kern w:val="2"/>
              </w:rPr>
              <w:t xml:space="preserve">(vieno) </w:t>
            </w:r>
            <w:r w:rsidRPr="19214C75">
              <w:rPr>
                <w:rFonts w:ascii="Arial" w:hAnsi="Arial" w:cs="Arial"/>
                <w:color w:val="000000"/>
                <w:kern w:val="2"/>
              </w:rPr>
              <w:t>mėnesi</w:t>
            </w:r>
            <w:r w:rsidR="00B53DC6" w:rsidRPr="19214C75">
              <w:rPr>
                <w:rFonts w:ascii="Arial" w:hAnsi="Arial" w:cs="Arial"/>
                <w:color w:val="000000"/>
                <w:kern w:val="2"/>
              </w:rPr>
              <w:t>o</w:t>
            </w:r>
            <w:r w:rsidRPr="19214C75">
              <w:rPr>
                <w:rFonts w:ascii="Arial" w:hAnsi="Arial" w:cs="Arial"/>
                <w:color w:val="000000"/>
                <w:kern w:val="2"/>
              </w:rPr>
              <w:t xml:space="preserve"> laikotarpį nuo Sutarties įsigaliojimo dienos. Grafiką parengia Tiekėjas. Tiekėjo pate</w:t>
            </w:r>
            <w:r w:rsidR="001B56DB" w:rsidRPr="19214C75">
              <w:rPr>
                <w:rFonts w:ascii="Arial" w:hAnsi="Arial" w:cs="Arial"/>
                <w:color w:val="000000"/>
                <w:kern w:val="2"/>
              </w:rPr>
              <w:t>i</w:t>
            </w:r>
            <w:r w:rsidRPr="19214C75">
              <w:rPr>
                <w:rFonts w:ascii="Arial" w:hAnsi="Arial" w:cs="Arial"/>
                <w:color w:val="000000"/>
                <w:kern w:val="2"/>
              </w:rPr>
              <w:t>kt</w:t>
            </w:r>
            <w:r w:rsidR="003570DA" w:rsidRPr="19214C75">
              <w:rPr>
                <w:rFonts w:ascii="Arial" w:hAnsi="Arial" w:cs="Arial"/>
                <w:color w:val="000000"/>
                <w:kern w:val="2"/>
              </w:rPr>
              <w:t>am</w:t>
            </w:r>
            <w:r w:rsidRPr="19214C75">
              <w:rPr>
                <w:rFonts w:ascii="Arial" w:hAnsi="Arial" w:cs="Arial"/>
                <w:color w:val="000000"/>
                <w:kern w:val="2"/>
              </w:rPr>
              <w:t xml:space="preserve"> Grafikui Pirkėjas pritaria arba teikia argumentuotas pastabas per </w:t>
            </w:r>
            <w:r w:rsidR="00134462" w:rsidRPr="19214C75">
              <w:rPr>
                <w:rFonts w:ascii="Arial" w:hAnsi="Arial" w:cs="Arial"/>
                <w:color w:val="000000"/>
                <w:kern w:val="2"/>
              </w:rPr>
              <w:t xml:space="preserve">5 </w:t>
            </w:r>
            <w:r w:rsidRPr="19214C75">
              <w:rPr>
                <w:rFonts w:ascii="Arial" w:hAnsi="Arial" w:cs="Arial"/>
                <w:color w:val="000000"/>
                <w:kern w:val="2"/>
              </w:rPr>
              <w:t>d.</w:t>
            </w:r>
            <w:r w:rsidR="00DD50C3" w:rsidRPr="19214C75">
              <w:rPr>
                <w:rFonts w:ascii="Arial" w:hAnsi="Arial" w:cs="Arial"/>
                <w:color w:val="000000"/>
                <w:kern w:val="2"/>
              </w:rPr>
              <w:t xml:space="preserve"> </w:t>
            </w:r>
            <w:r w:rsidRPr="19214C75">
              <w:rPr>
                <w:rFonts w:ascii="Arial" w:hAnsi="Arial" w:cs="Arial"/>
                <w:color w:val="000000"/>
                <w:kern w:val="2"/>
              </w:rPr>
              <w:t>d</w:t>
            </w:r>
            <w:r w:rsidR="004F3623" w:rsidRPr="19214C75">
              <w:rPr>
                <w:rFonts w:ascii="Arial" w:hAnsi="Arial" w:cs="Arial"/>
                <w:color w:val="000000"/>
                <w:kern w:val="2"/>
              </w:rPr>
              <w:t>.</w:t>
            </w:r>
            <w:r w:rsidRPr="19214C75">
              <w:rPr>
                <w:rFonts w:ascii="Arial" w:hAnsi="Arial" w:cs="Arial"/>
                <w:color w:val="000000"/>
                <w:kern w:val="2"/>
              </w:rPr>
              <w:t xml:space="preserve"> nuo pateikimo dienos, Tiekėjas į pastabas turi atsakyti per </w:t>
            </w:r>
            <w:r w:rsidR="00134462" w:rsidRPr="19214C75">
              <w:rPr>
                <w:rFonts w:ascii="Arial" w:hAnsi="Arial" w:cs="Arial"/>
                <w:color w:val="000000"/>
                <w:kern w:val="2"/>
              </w:rPr>
              <w:t xml:space="preserve">5 </w:t>
            </w:r>
            <w:r w:rsidRPr="19214C75">
              <w:rPr>
                <w:rFonts w:ascii="Arial" w:hAnsi="Arial" w:cs="Arial"/>
                <w:color w:val="000000"/>
                <w:kern w:val="2"/>
              </w:rPr>
              <w:t>d.</w:t>
            </w:r>
            <w:r w:rsidR="69FA3B93" w:rsidRPr="19214C75">
              <w:rPr>
                <w:rFonts w:ascii="Arial" w:hAnsi="Arial" w:cs="Arial"/>
                <w:color w:val="000000"/>
                <w:kern w:val="2"/>
              </w:rPr>
              <w:t xml:space="preserve"> </w:t>
            </w:r>
            <w:r w:rsidR="00934109" w:rsidRPr="19214C75">
              <w:rPr>
                <w:rFonts w:ascii="Arial" w:hAnsi="Arial" w:cs="Arial"/>
                <w:color w:val="000000"/>
                <w:kern w:val="2"/>
              </w:rPr>
              <w:t>d.</w:t>
            </w:r>
          </w:p>
          <w:p w14:paraId="7B32628A" w14:textId="025D2623" w:rsidR="19214C75" w:rsidRDefault="19214C75" w:rsidP="19214C75">
            <w:pPr>
              <w:pStyle w:val="ListParagraph"/>
              <w:ind w:left="0"/>
              <w:jc w:val="both"/>
              <w:rPr>
                <w:rFonts w:ascii="Arial" w:hAnsi="Arial" w:cs="Arial"/>
                <w:color w:val="000000" w:themeColor="text1"/>
              </w:rPr>
            </w:pPr>
          </w:p>
          <w:p w14:paraId="76A5DB86" w14:textId="155CE16D" w:rsidR="19214C75" w:rsidRDefault="19214C75" w:rsidP="19214C75">
            <w:pPr>
              <w:pStyle w:val="ListParagraph"/>
              <w:ind w:left="0"/>
              <w:jc w:val="both"/>
              <w:rPr>
                <w:rFonts w:ascii="Arial" w:hAnsi="Arial" w:cs="Arial"/>
                <w:color w:val="000000" w:themeColor="text1"/>
              </w:rPr>
            </w:pPr>
          </w:p>
          <w:p w14:paraId="4DA81BA6" w14:textId="31D4FDBE" w:rsidR="009141F8" w:rsidRPr="00120950" w:rsidRDefault="00EC0EA1" w:rsidP="19214C75">
            <w:pPr>
              <w:pStyle w:val="ListParagraph"/>
              <w:numPr>
                <w:ilvl w:val="2"/>
                <w:numId w:val="11"/>
              </w:numPr>
              <w:ind w:left="0" w:firstLine="0"/>
              <w:jc w:val="both"/>
              <w:rPr>
                <w:rFonts w:ascii="Arial" w:hAnsi="Arial" w:cs="Arial"/>
                <w:kern w:val="2"/>
              </w:rPr>
            </w:pPr>
            <w:r w:rsidRPr="19214C75">
              <w:rPr>
                <w:rFonts w:ascii="Arial" w:hAnsi="Arial" w:cs="Arial"/>
                <w:kern w:val="2"/>
              </w:rPr>
              <w:t>Grafike turi būti numatyti visi esminiai Sutarties vykdymo etapai</w:t>
            </w:r>
            <w:r w:rsidR="00AC17FC" w:rsidRPr="19214C75">
              <w:rPr>
                <w:rFonts w:ascii="Arial" w:hAnsi="Arial" w:cs="Arial"/>
                <w:kern w:val="2"/>
              </w:rPr>
              <w:t>, išskirti specialiųjų</w:t>
            </w:r>
            <w:r w:rsidR="49539A45" w:rsidRPr="19214C75">
              <w:rPr>
                <w:rFonts w:ascii="Arial" w:hAnsi="Arial" w:cs="Arial"/>
                <w:kern w:val="2"/>
              </w:rPr>
              <w:t xml:space="preserve"> </w:t>
            </w:r>
            <w:r w:rsidR="00AC17FC" w:rsidRPr="19214C75">
              <w:rPr>
                <w:rFonts w:ascii="Arial" w:hAnsi="Arial" w:cs="Arial"/>
                <w:kern w:val="2"/>
              </w:rPr>
              <w:t>Sutarties sąlygų 5.5. punkte</w:t>
            </w:r>
            <w:r w:rsidR="00967391" w:rsidRPr="19214C75">
              <w:rPr>
                <w:rFonts w:ascii="Arial" w:hAnsi="Arial" w:cs="Arial"/>
                <w:kern w:val="2"/>
              </w:rPr>
              <w:t xml:space="preserve"> ir/ar Sutarties Priede </w:t>
            </w:r>
            <w:r w:rsidR="00967391" w:rsidRPr="19214C75">
              <w:rPr>
                <w:rFonts w:ascii="Arial" w:hAnsi="Arial" w:cs="Arial"/>
                <w:kern w:val="2"/>
              </w:rPr>
              <w:lastRenderedPageBreak/>
              <w:t xml:space="preserve">Nr. </w:t>
            </w:r>
            <w:r w:rsidR="00C233E1" w:rsidRPr="19214C75">
              <w:rPr>
                <w:rFonts w:ascii="Arial" w:hAnsi="Arial" w:cs="Arial"/>
                <w:color w:val="FF0000"/>
                <w:kern w:val="2"/>
              </w:rPr>
              <w:t xml:space="preserve">7 </w:t>
            </w:r>
            <w:r w:rsidR="00532981" w:rsidRPr="19214C75">
              <w:rPr>
                <w:rFonts w:ascii="Arial" w:hAnsi="Arial" w:cs="Arial"/>
                <w:color w:val="FF0000"/>
                <w:kern w:val="2"/>
              </w:rPr>
              <w:t>„</w:t>
            </w:r>
            <w:r w:rsidR="00C233E1" w:rsidRPr="19214C75">
              <w:rPr>
                <w:rFonts w:ascii="Arial" w:hAnsi="Arial" w:cs="Arial"/>
                <w:i/>
                <w:iCs/>
                <w:color w:val="FF0000"/>
                <w:kern w:val="2"/>
              </w:rPr>
              <w:t>Mokėjimo etapai</w:t>
            </w:r>
            <w:r w:rsidR="00532981" w:rsidRPr="19214C75">
              <w:rPr>
                <w:rFonts w:ascii="Arial" w:hAnsi="Arial" w:cs="Arial"/>
                <w:i/>
                <w:iCs/>
                <w:color w:val="FF0000"/>
                <w:kern w:val="2"/>
              </w:rPr>
              <w:t>“</w:t>
            </w:r>
            <w:r w:rsidR="00C233E1" w:rsidRPr="19214C75">
              <w:rPr>
                <w:rFonts w:ascii="Arial" w:hAnsi="Arial" w:cs="Arial"/>
                <w:color w:val="FF0000"/>
                <w:kern w:val="2"/>
              </w:rPr>
              <w:t>.</w:t>
            </w:r>
            <w:r w:rsidR="00C233E1" w:rsidRPr="19214C75" w:rsidDel="00C233E1">
              <w:rPr>
                <w:rFonts w:ascii="Arial" w:hAnsi="Arial" w:cs="Arial"/>
                <w:i/>
                <w:iCs/>
                <w:color w:val="FF0000"/>
                <w:kern w:val="2"/>
              </w:rPr>
              <w:t xml:space="preserve"> </w:t>
            </w:r>
            <w:r w:rsidR="00684E25" w:rsidRPr="19214C75">
              <w:rPr>
                <w:rFonts w:ascii="Arial" w:hAnsi="Arial" w:cs="Arial"/>
                <w:kern w:val="2"/>
              </w:rPr>
              <w:t xml:space="preserve">Grafike turi būti </w:t>
            </w:r>
            <w:r w:rsidR="00A04B1F" w:rsidRPr="19214C75">
              <w:rPr>
                <w:rFonts w:ascii="Arial" w:hAnsi="Arial" w:cs="Arial"/>
                <w:kern w:val="2"/>
              </w:rPr>
              <w:t>išskirti</w:t>
            </w:r>
            <w:r w:rsidR="00684E25" w:rsidRPr="19214C75">
              <w:rPr>
                <w:rFonts w:ascii="Arial" w:hAnsi="Arial" w:cs="Arial"/>
                <w:kern w:val="2"/>
              </w:rPr>
              <w:t xml:space="preserve"> </w:t>
            </w:r>
            <w:r w:rsidR="00AC17FC" w:rsidRPr="19214C75">
              <w:rPr>
                <w:rFonts w:ascii="Arial" w:hAnsi="Arial" w:cs="Arial"/>
                <w:kern w:val="2"/>
              </w:rPr>
              <w:t>etapai kiekvienai Prekei atskirai.</w:t>
            </w:r>
            <w:r w:rsidR="0068655B" w:rsidRPr="19214C75">
              <w:rPr>
                <w:rFonts w:ascii="Arial" w:hAnsi="Arial" w:cs="Arial"/>
                <w:kern w:val="2"/>
              </w:rPr>
              <w:t xml:space="preserve"> </w:t>
            </w:r>
            <w:r w:rsidR="00040169" w:rsidRPr="19214C75">
              <w:rPr>
                <w:rFonts w:ascii="Arial" w:hAnsi="Arial" w:cs="Arial"/>
                <w:kern w:val="2"/>
              </w:rPr>
              <w:t xml:space="preserve">2 (dvi) </w:t>
            </w:r>
            <w:r w:rsidR="00BE73B5" w:rsidRPr="19214C75">
              <w:rPr>
                <w:rFonts w:ascii="Arial" w:hAnsi="Arial" w:cs="Arial"/>
                <w:kern w:val="2"/>
              </w:rPr>
              <w:t xml:space="preserve">Prekės </w:t>
            </w:r>
            <w:r w:rsidR="00E056B4" w:rsidRPr="19214C75">
              <w:rPr>
                <w:rFonts w:ascii="Arial" w:hAnsi="Arial" w:cs="Arial"/>
                <w:kern w:val="2"/>
              </w:rPr>
              <w:t>turi būti pristaty</w:t>
            </w:r>
            <w:r w:rsidR="00040169" w:rsidRPr="19214C75">
              <w:rPr>
                <w:rFonts w:ascii="Arial" w:hAnsi="Arial" w:cs="Arial"/>
                <w:kern w:val="2"/>
              </w:rPr>
              <w:t>tos</w:t>
            </w:r>
            <w:r w:rsidR="00E056B4" w:rsidRPr="19214C75">
              <w:rPr>
                <w:rFonts w:ascii="Arial" w:hAnsi="Arial" w:cs="Arial"/>
                <w:kern w:val="2"/>
              </w:rPr>
              <w:t xml:space="preserve"> iki </w:t>
            </w:r>
            <w:r w:rsidR="00E056B4" w:rsidRPr="19214C75">
              <w:rPr>
                <w:rFonts w:ascii="Arial" w:hAnsi="Arial" w:cs="Arial"/>
                <w:kern w:val="2"/>
                <w:highlight w:val="yellow"/>
              </w:rPr>
              <w:t>202</w:t>
            </w:r>
            <w:r w:rsidR="001618F4" w:rsidRPr="19214C75">
              <w:rPr>
                <w:rFonts w:ascii="Arial" w:hAnsi="Arial" w:cs="Arial"/>
                <w:kern w:val="2"/>
                <w:highlight w:val="yellow"/>
              </w:rPr>
              <w:t>7-</w:t>
            </w:r>
            <w:r w:rsidR="00817BB7" w:rsidRPr="19214C75">
              <w:rPr>
                <w:rFonts w:ascii="Arial" w:hAnsi="Arial" w:cs="Arial"/>
                <w:kern w:val="2"/>
                <w:highlight w:val="yellow"/>
              </w:rPr>
              <w:t>1</w:t>
            </w:r>
            <w:r w:rsidR="00FE7192" w:rsidRPr="19214C75">
              <w:rPr>
                <w:rFonts w:ascii="Arial" w:hAnsi="Arial" w:cs="Arial"/>
                <w:kern w:val="2"/>
                <w:highlight w:val="yellow"/>
              </w:rPr>
              <w:t>0</w:t>
            </w:r>
            <w:r w:rsidR="00817BB7" w:rsidRPr="19214C75">
              <w:rPr>
                <w:rFonts w:ascii="Arial" w:hAnsi="Arial" w:cs="Arial"/>
                <w:kern w:val="2"/>
                <w:highlight w:val="yellow"/>
              </w:rPr>
              <w:t>-</w:t>
            </w:r>
            <w:r w:rsidR="00FE7192" w:rsidRPr="19214C75">
              <w:rPr>
                <w:rFonts w:ascii="Arial" w:hAnsi="Arial" w:cs="Arial"/>
                <w:kern w:val="2"/>
                <w:highlight w:val="yellow"/>
              </w:rPr>
              <w:t>01</w:t>
            </w:r>
            <w:r w:rsidR="006D7179" w:rsidRPr="19214C75">
              <w:rPr>
                <w:rFonts w:ascii="Arial" w:hAnsi="Arial" w:cs="Arial"/>
                <w:kern w:val="2"/>
              </w:rPr>
              <w:t xml:space="preserve">. </w:t>
            </w:r>
            <w:r w:rsidR="00040169" w:rsidRPr="19214C75">
              <w:rPr>
                <w:rFonts w:ascii="Arial" w:hAnsi="Arial" w:cs="Arial"/>
                <w:kern w:val="2"/>
              </w:rPr>
              <w:t xml:space="preserve">1 (viena) </w:t>
            </w:r>
            <w:r w:rsidR="006D7179" w:rsidRPr="19214C75">
              <w:rPr>
                <w:rFonts w:ascii="Arial" w:hAnsi="Arial" w:cs="Arial"/>
                <w:kern w:val="2"/>
              </w:rPr>
              <w:t xml:space="preserve">Prekė </w:t>
            </w:r>
            <w:r w:rsidR="00791855" w:rsidRPr="19214C75">
              <w:rPr>
                <w:rFonts w:ascii="Arial" w:hAnsi="Arial" w:cs="Arial"/>
                <w:kern w:val="2"/>
              </w:rPr>
              <w:t>turi būti</w:t>
            </w:r>
            <w:r w:rsidR="001A20C3" w:rsidRPr="19214C75">
              <w:rPr>
                <w:rFonts w:ascii="Arial" w:hAnsi="Arial" w:cs="Arial"/>
                <w:kern w:val="2"/>
              </w:rPr>
              <w:t xml:space="preserve"> pristatyta iki </w:t>
            </w:r>
            <w:r w:rsidR="001A20C3" w:rsidRPr="19214C75">
              <w:rPr>
                <w:rFonts w:ascii="Arial" w:hAnsi="Arial" w:cs="Arial"/>
                <w:kern w:val="2"/>
                <w:highlight w:val="yellow"/>
              </w:rPr>
              <w:t>202</w:t>
            </w:r>
            <w:r w:rsidR="005813F7" w:rsidRPr="19214C75">
              <w:rPr>
                <w:rFonts w:ascii="Arial" w:hAnsi="Arial" w:cs="Arial"/>
                <w:kern w:val="2"/>
                <w:highlight w:val="yellow"/>
              </w:rPr>
              <w:t>9</w:t>
            </w:r>
            <w:r w:rsidR="009D062F" w:rsidRPr="19214C75">
              <w:rPr>
                <w:rFonts w:ascii="Arial" w:hAnsi="Arial" w:cs="Arial"/>
                <w:kern w:val="2"/>
                <w:highlight w:val="yellow"/>
              </w:rPr>
              <w:t>-</w:t>
            </w:r>
            <w:r w:rsidR="005813F7" w:rsidRPr="19214C75">
              <w:rPr>
                <w:rFonts w:ascii="Arial" w:hAnsi="Arial" w:cs="Arial"/>
                <w:kern w:val="2"/>
                <w:highlight w:val="yellow"/>
              </w:rPr>
              <w:t>04</w:t>
            </w:r>
            <w:r w:rsidR="009D062F" w:rsidRPr="19214C75">
              <w:rPr>
                <w:rFonts w:ascii="Arial" w:hAnsi="Arial" w:cs="Arial"/>
                <w:kern w:val="2"/>
                <w:highlight w:val="yellow"/>
              </w:rPr>
              <w:t>-30</w:t>
            </w:r>
            <w:r w:rsidR="009D062F" w:rsidRPr="19214C75">
              <w:rPr>
                <w:rFonts w:ascii="Arial" w:hAnsi="Arial" w:cs="Arial"/>
                <w:kern w:val="2"/>
              </w:rPr>
              <w:t>.</w:t>
            </w:r>
          </w:p>
          <w:p w14:paraId="0F37AE71" w14:textId="27784AA2" w:rsidR="19214C75" w:rsidRDefault="19214C75" w:rsidP="19214C75">
            <w:pPr>
              <w:pStyle w:val="ListParagraph"/>
              <w:ind w:left="0"/>
              <w:jc w:val="both"/>
              <w:rPr>
                <w:rFonts w:ascii="Arial" w:hAnsi="Arial" w:cs="Arial"/>
              </w:rPr>
            </w:pPr>
          </w:p>
          <w:p w14:paraId="26B5C4FF" w14:textId="694FDDFD" w:rsidR="00B9485E" w:rsidRPr="00120950" w:rsidRDefault="00AF5F06" w:rsidP="19214C75">
            <w:pPr>
              <w:pStyle w:val="ListParagraph"/>
              <w:numPr>
                <w:ilvl w:val="2"/>
                <w:numId w:val="11"/>
              </w:numPr>
              <w:ind w:left="0" w:firstLine="0"/>
              <w:jc w:val="both"/>
              <w:rPr>
                <w:rFonts w:ascii="Arial" w:hAnsi="Arial" w:cs="Arial"/>
                <w:kern w:val="2"/>
              </w:rPr>
            </w:pPr>
            <w:r w:rsidRPr="19214C75">
              <w:rPr>
                <w:rFonts w:ascii="Arial" w:hAnsi="Arial" w:cs="Arial"/>
                <w:kern w:val="2"/>
              </w:rPr>
              <w:t xml:space="preserve">Tikslus </w:t>
            </w:r>
            <w:r w:rsidR="00DD50C3" w:rsidRPr="19214C75">
              <w:rPr>
                <w:rFonts w:ascii="Arial" w:hAnsi="Arial" w:cs="Arial"/>
                <w:kern w:val="2"/>
              </w:rPr>
              <w:t xml:space="preserve">Prekių naudojimo vietų </w:t>
            </w:r>
            <w:r w:rsidRPr="19214C75">
              <w:rPr>
                <w:rFonts w:ascii="Arial" w:hAnsi="Arial" w:cs="Arial"/>
                <w:kern w:val="2"/>
              </w:rPr>
              <w:t>adres</w:t>
            </w:r>
            <w:r w:rsidR="007821E1" w:rsidRPr="19214C75">
              <w:rPr>
                <w:rFonts w:ascii="Arial" w:hAnsi="Arial" w:cs="Arial"/>
                <w:kern w:val="2"/>
              </w:rPr>
              <w:t>us</w:t>
            </w:r>
            <w:r w:rsidRPr="19214C75">
              <w:rPr>
                <w:rFonts w:ascii="Arial" w:hAnsi="Arial" w:cs="Arial"/>
                <w:kern w:val="2"/>
              </w:rPr>
              <w:t xml:space="preserve"> </w:t>
            </w:r>
            <w:r w:rsidR="00C81B1C" w:rsidRPr="19214C75">
              <w:rPr>
                <w:rFonts w:ascii="Arial" w:hAnsi="Arial" w:cs="Arial"/>
                <w:kern w:val="2"/>
              </w:rPr>
              <w:t>Pirkėj</w:t>
            </w:r>
            <w:r w:rsidR="005C0CD1" w:rsidRPr="19214C75">
              <w:rPr>
                <w:rFonts w:ascii="Arial" w:hAnsi="Arial" w:cs="Arial"/>
                <w:kern w:val="2"/>
              </w:rPr>
              <w:t xml:space="preserve">as </w:t>
            </w:r>
            <w:r w:rsidRPr="19214C75">
              <w:rPr>
                <w:rFonts w:ascii="Arial" w:hAnsi="Arial" w:cs="Arial"/>
                <w:kern w:val="2"/>
              </w:rPr>
              <w:t>nurody</w:t>
            </w:r>
            <w:r w:rsidR="005C0CD1" w:rsidRPr="19214C75">
              <w:rPr>
                <w:rFonts w:ascii="Arial" w:hAnsi="Arial" w:cs="Arial"/>
                <w:kern w:val="2"/>
              </w:rPr>
              <w:t>s</w:t>
            </w:r>
            <w:r w:rsidRPr="19214C75">
              <w:rPr>
                <w:rFonts w:ascii="Arial" w:hAnsi="Arial" w:cs="Arial"/>
                <w:kern w:val="2"/>
              </w:rPr>
              <w:t xml:space="preserve"> 1 </w:t>
            </w:r>
            <w:r w:rsidR="007A3A40" w:rsidRPr="19214C75">
              <w:rPr>
                <w:rFonts w:ascii="Arial" w:hAnsi="Arial" w:cs="Arial"/>
                <w:kern w:val="2"/>
              </w:rPr>
              <w:t xml:space="preserve">(vieną) </w:t>
            </w:r>
            <w:r w:rsidRPr="19214C75">
              <w:rPr>
                <w:rFonts w:ascii="Arial" w:hAnsi="Arial" w:cs="Arial"/>
                <w:kern w:val="2"/>
              </w:rPr>
              <w:t>mėn</w:t>
            </w:r>
            <w:r w:rsidR="5D20E9C5" w:rsidRPr="19214C75">
              <w:rPr>
                <w:rFonts w:ascii="Arial" w:hAnsi="Arial" w:cs="Arial"/>
                <w:kern w:val="2"/>
              </w:rPr>
              <w:t>esį</w:t>
            </w:r>
            <w:r w:rsidRPr="19214C75">
              <w:rPr>
                <w:rFonts w:ascii="Arial" w:hAnsi="Arial" w:cs="Arial"/>
                <w:kern w:val="2"/>
              </w:rPr>
              <w:t xml:space="preserve"> </w:t>
            </w:r>
            <w:r w:rsidR="005C0CD1" w:rsidRPr="19214C75">
              <w:rPr>
                <w:rFonts w:ascii="Arial" w:hAnsi="Arial" w:cs="Arial"/>
                <w:kern w:val="2"/>
              </w:rPr>
              <w:t>iki</w:t>
            </w:r>
            <w:r w:rsidRPr="19214C75">
              <w:rPr>
                <w:rFonts w:ascii="Arial" w:hAnsi="Arial" w:cs="Arial"/>
                <w:kern w:val="2"/>
              </w:rPr>
              <w:t xml:space="preserve"> </w:t>
            </w:r>
            <w:r w:rsidR="008E2048" w:rsidRPr="19214C75">
              <w:rPr>
                <w:rFonts w:ascii="Arial" w:hAnsi="Arial" w:cs="Arial"/>
                <w:kern w:val="2"/>
              </w:rPr>
              <w:t xml:space="preserve">transportavimo projekto </w:t>
            </w:r>
            <w:r w:rsidR="00304198" w:rsidRPr="19214C75">
              <w:rPr>
                <w:rFonts w:ascii="Arial" w:hAnsi="Arial" w:cs="Arial"/>
                <w:kern w:val="2"/>
              </w:rPr>
              <w:t xml:space="preserve">ruošimo </w:t>
            </w:r>
            <w:r w:rsidR="008E2048" w:rsidRPr="19214C75">
              <w:rPr>
                <w:rFonts w:ascii="Arial" w:hAnsi="Arial" w:cs="Arial"/>
                <w:kern w:val="2"/>
              </w:rPr>
              <w:t>pradžios.</w:t>
            </w:r>
            <w:r w:rsidR="00B327ED" w:rsidRPr="19214C75">
              <w:rPr>
                <w:rFonts w:ascii="Arial" w:hAnsi="Arial" w:cs="Arial"/>
                <w:kern w:val="2"/>
              </w:rPr>
              <w:t xml:space="preserve"> Prieš tvirtinant transportavimo projektą</w:t>
            </w:r>
            <w:r w:rsidR="00EB4543" w:rsidRPr="19214C75">
              <w:rPr>
                <w:rFonts w:ascii="Arial" w:hAnsi="Arial" w:cs="Arial"/>
                <w:kern w:val="2"/>
              </w:rPr>
              <w:t xml:space="preserve"> </w:t>
            </w:r>
            <w:r w:rsidR="00E203EB" w:rsidRPr="19214C75">
              <w:rPr>
                <w:rFonts w:ascii="Arial" w:hAnsi="Arial" w:cs="Arial"/>
                <w:kern w:val="2"/>
              </w:rPr>
              <w:t>Tiekėjas</w:t>
            </w:r>
            <w:r w:rsidR="006E126D" w:rsidRPr="19214C75">
              <w:rPr>
                <w:rFonts w:ascii="Arial" w:hAnsi="Arial" w:cs="Arial"/>
                <w:kern w:val="2"/>
              </w:rPr>
              <w:t xml:space="preserve"> turi </w:t>
            </w:r>
            <w:r w:rsidR="00E203EB" w:rsidRPr="19214C75">
              <w:rPr>
                <w:rFonts w:ascii="Arial" w:hAnsi="Arial" w:cs="Arial"/>
                <w:kern w:val="2"/>
              </w:rPr>
              <w:t xml:space="preserve">pateikti </w:t>
            </w:r>
            <w:r w:rsidR="00C81B1C" w:rsidRPr="19214C75">
              <w:rPr>
                <w:rFonts w:ascii="Arial" w:hAnsi="Arial" w:cs="Arial"/>
                <w:kern w:val="2"/>
              </w:rPr>
              <w:t>Pirkėj</w:t>
            </w:r>
            <w:r w:rsidR="00E203EB" w:rsidRPr="19214C75">
              <w:rPr>
                <w:rFonts w:ascii="Arial" w:hAnsi="Arial" w:cs="Arial"/>
                <w:kern w:val="2"/>
              </w:rPr>
              <w:t>ui</w:t>
            </w:r>
            <w:r w:rsidR="006E126D" w:rsidRPr="19214C75">
              <w:rPr>
                <w:rFonts w:ascii="Arial" w:hAnsi="Arial" w:cs="Arial"/>
                <w:kern w:val="2"/>
              </w:rPr>
              <w:t xml:space="preserve"> </w:t>
            </w:r>
            <w:r w:rsidR="006F59A8" w:rsidRPr="19214C75">
              <w:rPr>
                <w:rFonts w:ascii="Arial" w:hAnsi="Arial" w:cs="Arial"/>
                <w:kern w:val="2"/>
              </w:rPr>
              <w:t xml:space="preserve">bent 3 </w:t>
            </w:r>
            <w:r w:rsidR="007A3A40" w:rsidRPr="19214C75">
              <w:rPr>
                <w:rFonts w:ascii="Arial" w:hAnsi="Arial" w:cs="Arial"/>
                <w:kern w:val="2"/>
              </w:rPr>
              <w:t xml:space="preserve">(tris) </w:t>
            </w:r>
            <w:r w:rsidR="007642BA" w:rsidRPr="19214C75">
              <w:rPr>
                <w:rFonts w:ascii="Arial" w:hAnsi="Arial" w:cs="Arial"/>
                <w:kern w:val="2"/>
              </w:rPr>
              <w:t>transporto įmonių pasiūlymus</w:t>
            </w:r>
            <w:r w:rsidR="00E8563F" w:rsidRPr="19214C75">
              <w:rPr>
                <w:rFonts w:ascii="Arial" w:hAnsi="Arial" w:cs="Arial"/>
                <w:kern w:val="2"/>
              </w:rPr>
              <w:t xml:space="preserve"> su kainomis</w:t>
            </w:r>
            <w:r w:rsidR="00227E36" w:rsidRPr="19214C75">
              <w:rPr>
                <w:rFonts w:ascii="Arial" w:hAnsi="Arial" w:cs="Arial"/>
                <w:kern w:val="2"/>
              </w:rPr>
              <w:t xml:space="preserve"> ir tvirtinti šias išlaidas kartu su </w:t>
            </w:r>
            <w:r w:rsidR="00BF4B92" w:rsidRPr="19214C75">
              <w:rPr>
                <w:rFonts w:ascii="Arial" w:hAnsi="Arial" w:cs="Arial"/>
                <w:kern w:val="2"/>
              </w:rPr>
              <w:t xml:space="preserve">transportavimo </w:t>
            </w:r>
            <w:r w:rsidR="00227E36" w:rsidRPr="19214C75">
              <w:rPr>
                <w:rFonts w:ascii="Arial" w:hAnsi="Arial" w:cs="Arial"/>
                <w:kern w:val="2"/>
              </w:rPr>
              <w:t>projektu.</w:t>
            </w:r>
          </w:p>
          <w:p w14:paraId="489D3C5C" w14:textId="0F8C219A" w:rsidR="19214C75" w:rsidRDefault="19214C75" w:rsidP="19214C75">
            <w:pPr>
              <w:pStyle w:val="ListParagraph"/>
              <w:ind w:left="0"/>
              <w:jc w:val="both"/>
              <w:rPr>
                <w:rFonts w:ascii="Arial" w:hAnsi="Arial" w:cs="Arial"/>
              </w:rPr>
            </w:pPr>
          </w:p>
          <w:p w14:paraId="65B501B0" w14:textId="77E8B6B8" w:rsidR="19214C75" w:rsidRDefault="19214C75" w:rsidP="19214C75">
            <w:pPr>
              <w:pStyle w:val="ListParagraph"/>
              <w:ind w:left="0"/>
              <w:jc w:val="both"/>
              <w:rPr>
                <w:rFonts w:ascii="Arial" w:hAnsi="Arial" w:cs="Arial"/>
              </w:rPr>
            </w:pPr>
          </w:p>
          <w:p w14:paraId="3A7E60ED" w14:textId="7B886336" w:rsidR="00BF7664" w:rsidRPr="00120950" w:rsidRDefault="00BF7664" w:rsidP="19214C75">
            <w:pPr>
              <w:pStyle w:val="ListParagraph"/>
              <w:numPr>
                <w:ilvl w:val="2"/>
                <w:numId w:val="11"/>
              </w:numPr>
              <w:ind w:left="0" w:firstLine="0"/>
              <w:jc w:val="both"/>
              <w:rPr>
                <w:rFonts w:ascii="Arial" w:hAnsi="Arial" w:cs="Arial"/>
                <w:kern w:val="2"/>
              </w:rPr>
            </w:pPr>
            <w:r w:rsidRPr="19214C75">
              <w:rPr>
                <w:rFonts w:ascii="Arial" w:hAnsi="Arial" w:cs="Arial"/>
                <w:kern w:val="2"/>
              </w:rPr>
              <w:t>Iškilus poreikiui</w:t>
            </w:r>
            <w:r w:rsidR="005176A2" w:rsidRPr="19214C75">
              <w:rPr>
                <w:rFonts w:ascii="Arial" w:hAnsi="Arial" w:cs="Arial"/>
                <w:kern w:val="2"/>
              </w:rPr>
              <w:t>,</w:t>
            </w:r>
            <w:r w:rsidR="002E019F" w:rsidRPr="19214C75">
              <w:rPr>
                <w:rFonts w:ascii="Arial" w:hAnsi="Arial" w:cs="Arial"/>
                <w:kern w:val="2"/>
              </w:rPr>
              <w:t xml:space="preserve"> </w:t>
            </w:r>
            <w:r w:rsidR="0063774E" w:rsidRPr="19214C75">
              <w:rPr>
                <w:rFonts w:ascii="Arial" w:hAnsi="Arial" w:cs="Arial"/>
                <w:kern w:val="2"/>
              </w:rPr>
              <w:t xml:space="preserve">Tiekėjas turi pasirūpinti </w:t>
            </w:r>
            <w:r w:rsidR="00002DE0" w:rsidRPr="19214C75">
              <w:rPr>
                <w:rFonts w:ascii="Arial" w:hAnsi="Arial" w:cs="Arial"/>
                <w:kern w:val="2"/>
              </w:rPr>
              <w:t>Prekių</w:t>
            </w:r>
            <w:r w:rsidR="002073DD" w:rsidRPr="19214C75">
              <w:rPr>
                <w:rFonts w:ascii="Arial" w:hAnsi="Arial" w:cs="Arial"/>
                <w:kern w:val="2"/>
              </w:rPr>
              <w:t xml:space="preserve"> </w:t>
            </w:r>
            <w:r w:rsidR="00002DE0" w:rsidRPr="19214C75">
              <w:rPr>
                <w:rFonts w:ascii="Arial" w:hAnsi="Arial" w:cs="Arial"/>
                <w:kern w:val="2"/>
              </w:rPr>
              <w:t>pasauga</w:t>
            </w:r>
            <w:r w:rsidR="002073DD" w:rsidRPr="19214C75">
              <w:rPr>
                <w:rFonts w:ascii="Arial" w:hAnsi="Arial" w:cs="Arial"/>
                <w:kern w:val="2"/>
              </w:rPr>
              <w:t xml:space="preserve"> </w:t>
            </w:r>
            <w:r w:rsidR="00002DE0" w:rsidRPr="19214C75">
              <w:rPr>
                <w:rFonts w:ascii="Arial" w:hAnsi="Arial" w:cs="Arial"/>
                <w:kern w:val="2"/>
              </w:rPr>
              <w:t xml:space="preserve">tinkamoje saugojimo </w:t>
            </w:r>
            <w:r w:rsidR="002073DD" w:rsidRPr="19214C75">
              <w:rPr>
                <w:rFonts w:ascii="Arial" w:hAnsi="Arial" w:cs="Arial"/>
                <w:kern w:val="2"/>
              </w:rPr>
              <w:t>vietoje</w:t>
            </w:r>
            <w:r w:rsidR="0086300B" w:rsidRPr="19214C75">
              <w:rPr>
                <w:rFonts w:ascii="Arial" w:hAnsi="Arial" w:cs="Arial"/>
                <w:kern w:val="2"/>
              </w:rPr>
              <w:t xml:space="preserve">, už kurį faktines išlaidas atlygina </w:t>
            </w:r>
            <w:r w:rsidR="00C81B1C" w:rsidRPr="19214C75">
              <w:rPr>
                <w:rFonts w:ascii="Arial" w:hAnsi="Arial" w:cs="Arial"/>
                <w:kern w:val="2"/>
              </w:rPr>
              <w:t>Pirkėj</w:t>
            </w:r>
            <w:r w:rsidR="0086300B" w:rsidRPr="19214C75">
              <w:rPr>
                <w:rFonts w:ascii="Arial" w:hAnsi="Arial" w:cs="Arial"/>
                <w:kern w:val="2"/>
              </w:rPr>
              <w:t>as</w:t>
            </w:r>
            <w:r w:rsidR="00450E2C" w:rsidRPr="19214C75">
              <w:rPr>
                <w:rFonts w:ascii="Arial" w:hAnsi="Arial" w:cs="Arial"/>
                <w:kern w:val="2"/>
              </w:rPr>
              <w:t xml:space="preserve"> Sutartyje numatyta tvarka</w:t>
            </w:r>
            <w:r w:rsidR="0086300B" w:rsidRPr="19214C75">
              <w:rPr>
                <w:rFonts w:ascii="Arial" w:hAnsi="Arial" w:cs="Arial"/>
                <w:kern w:val="2"/>
              </w:rPr>
              <w:t>.</w:t>
            </w:r>
          </w:p>
          <w:p w14:paraId="69F65567" w14:textId="0CC2E91E" w:rsidR="19214C75" w:rsidRDefault="19214C75" w:rsidP="19214C75">
            <w:pPr>
              <w:pStyle w:val="ListParagraph"/>
              <w:ind w:left="0"/>
              <w:jc w:val="both"/>
              <w:rPr>
                <w:rFonts w:ascii="Arial" w:hAnsi="Arial" w:cs="Arial"/>
              </w:rPr>
            </w:pPr>
          </w:p>
          <w:p w14:paraId="62248A99" w14:textId="3AB9930C" w:rsidR="00D270E0" w:rsidRPr="00120950" w:rsidRDefault="00C81B1C" w:rsidP="19214C75">
            <w:pPr>
              <w:pStyle w:val="ListParagraph"/>
              <w:numPr>
                <w:ilvl w:val="2"/>
                <w:numId w:val="11"/>
              </w:numPr>
              <w:ind w:left="0" w:firstLine="0"/>
              <w:jc w:val="both"/>
              <w:rPr>
                <w:rFonts w:ascii="Arial" w:hAnsi="Arial" w:cs="Arial"/>
                <w:kern w:val="2"/>
              </w:rPr>
            </w:pPr>
            <w:r w:rsidRPr="19214C75">
              <w:rPr>
                <w:rFonts w:ascii="Arial" w:hAnsi="Arial" w:cs="Arial"/>
                <w:kern w:val="2"/>
              </w:rPr>
              <w:t>Pirkėj</w:t>
            </w:r>
            <w:r w:rsidR="00D270E0" w:rsidRPr="19214C75">
              <w:rPr>
                <w:rFonts w:ascii="Arial" w:hAnsi="Arial" w:cs="Arial"/>
                <w:kern w:val="2"/>
              </w:rPr>
              <w:t xml:space="preserve">as gali pats Tiekėjui nurodyti tinkamą Prekės </w:t>
            </w:r>
            <w:r w:rsidR="00593B95" w:rsidRPr="19214C75">
              <w:rPr>
                <w:rFonts w:ascii="Arial" w:hAnsi="Arial" w:cs="Arial"/>
                <w:kern w:val="2"/>
              </w:rPr>
              <w:t>saugojimo</w:t>
            </w:r>
            <w:r w:rsidR="00D270E0" w:rsidRPr="19214C75">
              <w:rPr>
                <w:rFonts w:ascii="Arial" w:hAnsi="Arial" w:cs="Arial"/>
                <w:kern w:val="2"/>
              </w:rPr>
              <w:t xml:space="preserve"> vietą</w:t>
            </w:r>
            <w:r w:rsidR="00CC22B2" w:rsidRPr="19214C75">
              <w:rPr>
                <w:rFonts w:ascii="Arial" w:hAnsi="Arial" w:cs="Arial"/>
                <w:kern w:val="2"/>
              </w:rPr>
              <w:t xml:space="preserve">. Tiekėjas </w:t>
            </w:r>
            <w:r w:rsidR="001D1FDF" w:rsidRPr="19214C75">
              <w:rPr>
                <w:rFonts w:ascii="Arial" w:hAnsi="Arial" w:cs="Arial"/>
                <w:kern w:val="2"/>
              </w:rPr>
              <w:t xml:space="preserve">su </w:t>
            </w:r>
            <w:r w:rsidR="00323479" w:rsidRPr="19214C75">
              <w:rPr>
                <w:rFonts w:ascii="Arial" w:hAnsi="Arial" w:cs="Arial"/>
                <w:kern w:val="2"/>
              </w:rPr>
              <w:t>Prekės</w:t>
            </w:r>
            <w:r w:rsidR="00CC22B2" w:rsidRPr="19214C75">
              <w:rPr>
                <w:rFonts w:ascii="Arial" w:hAnsi="Arial" w:cs="Arial"/>
                <w:kern w:val="2"/>
              </w:rPr>
              <w:t xml:space="preserve"> pasauga </w:t>
            </w:r>
            <w:r w:rsidRPr="19214C75">
              <w:rPr>
                <w:rFonts w:ascii="Arial" w:hAnsi="Arial" w:cs="Arial"/>
                <w:kern w:val="2"/>
              </w:rPr>
              <w:t>Pirkėj</w:t>
            </w:r>
            <w:r w:rsidR="00CC22B2" w:rsidRPr="19214C75">
              <w:rPr>
                <w:rFonts w:ascii="Arial" w:hAnsi="Arial" w:cs="Arial"/>
                <w:kern w:val="2"/>
              </w:rPr>
              <w:t>o nurodyt</w:t>
            </w:r>
            <w:r w:rsidR="00323479" w:rsidRPr="19214C75">
              <w:rPr>
                <w:rFonts w:ascii="Arial" w:hAnsi="Arial" w:cs="Arial"/>
                <w:kern w:val="2"/>
              </w:rPr>
              <w:t>oje</w:t>
            </w:r>
            <w:r w:rsidR="00CC22B2" w:rsidRPr="19214C75">
              <w:rPr>
                <w:rFonts w:ascii="Arial" w:hAnsi="Arial" w:cs="Arial"/>
                <w:kern w:val="2"/>
              </w:rPr>
              <w:t xml:space="preserve"> viet</w:t>
            </w:r>
            <w:r w:rsidR="00323479" w:rsidRPr="19214C75">
              <w:rPr>
                <w:rFonts w:ascii="Arial" w:hAnsi="Arial" w:cs="Arial"/>
                <w:kern w:val="2"/>
              </w:rPr>
              <w:t>oje</w:t>
            </w:r>
            <w:r w:rsidR="00CC22B2" w:rsidRPr="19214C75">
              <w:rPr>
                <w:rFonts w:ascii="Arial" w:hAnsi="Arial" w:cs="Arial"/>
                <w:kern w:val="2"/>
              </w:rPr>
              <w:t xml:space="preserve"> gali</w:t>
            </w:r>
            <w:r w:rsidR="00D270E0" w:rsidRPr="19214C75">
              <w:rPr>
                <w:rFonts w:ascii="Arial" w:hAnsi="Arial" w:cs="Arial"/>
                <w:kern w:val="2"/>
              </w:rPr>
              <w:t xml:space="preserve"> nesutikti tik dėl objektyvių priežasčių</w:t>
            </w:r>
            <w:r w:rsidR="004A1597" w:rsidRPr="19214C75">
              <w:rPr>
                <w:rFonts w:ascii="Arial" w:hAnsi="Arial" w:cs="Arial"/>
                <w:kern w:val="2"/>
              </w:rPr>
              <w:t>,</w:t>
            </w:r>
            <w:r w:rsidR="0029061A" w:rsidRPr="19214C75">
              <w:rPr>
                <w:rFonts w:ascii="Arial" w:hAnsi="Arial" w:cs="Arial"/>
                <w:kern w:val="2"/>
              </w:rPr>
              <w:t xml:space="preserve"> susijusių su </w:t>
            </w:r>
            <w:r w:rsidR="004A1597" w:rsidRPr="19214C75">
              <w:rPr>
                <w:rFonts w:ascii="Arial" w:hAnsi="Arial" w:cs="Arial"/>
                <w:kern w:val="2"/>
              </w:rPr>
              <w:t>pasaugos vietos</w:t>
            </w:r>
            <w:r w:rsidR="0082295A" w:rsidRPr="19214C75">
              <w:rPr>
                <w:rFonts w:ascii="Arial" w:hAnsi="Arial" w:cs="Arial"/>
                <w:kern w:val="2"/>
              </w:rPr>
              <w:t xml:space="preserve"> tinkamumu </w:t>
            </w:r>
            <w:r w:rsidR="004A1597" w:rsidRPr="19214C75">
              <w:rPr>
                <w:rFonts w:ascii="Arial" w:hAnsi="Arial" w:cs="Arial"/>
                <w:kern w:val="2"/>
              </w:rPr>
              <w:t>saugoti Prekei</w:t>
            </w:r>
            <w:r w:rsidR="00D270E0" w:rsidRPr="19214C75">
              <w:rPr>
                <w:rFonts w:ascii="Arial" w:hAnsi="Arial" w:cs="Arial"/>
                <w:kern w:val="2"/>
              </w:rPr>
              <w:t>.</w:t>
            </w:r>
          </w:p>
          <w:p w14:paraId="6261311D" w14:textId="023DA286" w:rsidR="19214C75" w:rsidRDefault="19214C75" w:rsidP="19214C75">
            <w:pPr>
              <w:pStyle w:val="ListParagraph"/>
              <w:ind w:left="0"/>
              <w:jc w:val="both"/>
              <w:rPr>
                <w:rFonts w:ascii="Arial" w:hAnsi="Arial" w:cs="Arial"/>
              </w:rPr>
            </w:pPr>
          </w:p>
          <w:p w14:paraId="34D500E6" w14:textId="3B02C872" w:rsidR="00E90C9E" w:rsidRPr="00120950" w:rsidRDefault="00E90C9E" w:rsidP="00120950">
            <w:pPr>
              <w:pStyle w:val="ListParagraph"/>
              <w:numPr>
                <w:ilvl w:val="2"/>
                <w:numId w:val="11"/>
              </w:numPr>
              <w:ind w:left="0" w:firstLine="0"/>
              <w:jc w:val="both"/>
              <w:rPr>
                <w:rFonts w:ascii="Arial" w:hAnsi="Arial" w:cs="Arial"/>
                <w:kern w:val="2"/>
                <w:szCs w:val="24"/>
              </w:rPr>
            </w:pPr>
            <w:r w:rsidRPr="00120950">
              <w:rPr>
                <w:rFonts w:ascii="Arial" w:hAnsi="Arial" w:cs="Arial"/>
                <w:kern w:val="2"/>
                <w:szCs w:val="24"/>
              </w:rPr>
              <w:t xml:space="preserve">Jeigu Prekės </w:t>
            </w:r>
            <w:r w:rsidR="007473F2" w:rsidRPr="00120950">
              <w:rPr>
                <w:rFonts w:ascii="Arial" w:hAnsi="Arial" w:cs="Arial"/>
                <w:kern w:val="2"/>
                <w:szCs w:val="24"/>
              </w:rPr>
              <w:t>pasaugos</w:t>
            </w:r>
            <w:r w:rsidRPr="00120950">
              <w:rPr>
                <w:rFonts w:ascii="Arial" w:hAnsi="Arial" w:cs="Arial"/>
                <w:kern w:val="2"/>
                <w:szCs w:val="24"/>
              </w:rPr>
              <w:t xml:space="preserve"> poreikis kilo dėl </w:t>
            </w:r>
            <w:r w:rsidR="00C81B1C">
              <w:rPr>
                <w:rFonts w:ascii="Arial" w:hAnsi="Arial" w:cs="Arial"/>
                <w:kern w:val="2"/>
                <w:szCs w:val="24"/>
              </w:rPr>
              <w:t>Pirkėj</w:t>
            </w:r>
            <w:r w:rsidRPr="00120950">
              <w:rPr>
                <w:rFonts w:ascii="Arial" w:hAnsi="Arial" w:cs="Arial"/>
                <w:kern w:val="2"/>
                <w:szCs w:val="24"/>
              </w:rPr>
              <w:t xml:space="preserve">o </w:t>
            </w:r>
            <w:r w:rsidR="00E102C0" w:rsidRPr="00120950">
              <w:rPr>
                <w:rFonts w:ascii="Arial" w:hAnsi="Arial" w:cs="Arial"/>
                <w:kern w:val="2"/>
                <w:szCs w:val="24"/>
              </w:rPr>
              <w:t>valios</w:t>
            </w:r>
            <w:r w:rsidR="002073DD" w:rsidRPr="00120950">
              <w:rPr>
                <w:rFonts w:ascii="Arial" w:hAnsi="Arial" w:cs="Arial"/>
                <w:kern w:val="2"/>
                <w:szCs w:val="24"/>
              </w:rPr>
              <w:t xml:space="preserve">, </w:t>
            </w:r>
            <w:r w:rsidR="009901CC" w:rsidRPr="00120950">
              <w:rPr>
                <w:rFonts w:ascii="Arial" w:hAnsi="Arial" w:cs="Arial"/>
                <w:kern w:val="2"/>
                <w:szCs w:val="24"/>
              </w:rPr>
              <w:t>Tiekėj</w:t>
            </w:r>
            <w:r w:rsidR="007473F2" w:rsidRPr="00120950">
              <w:rPr>
                <w:rFonts w:ascii="Arial" w:hAnsi="Arial" w:cs="Arial"/>
                <w:kern w:val="2"/>
                <w:szCs w:val="24"/>
              </w:rPr>
              <w:t xml:space="preserve">ui nėra taikomos netesybos už </w:t>
            </w:r>
            <w:r w:rsidR="001D1FDF">
              <w:rPr>
                <w:rFonts w:ascii="Arial" w:hAnsi="Arial" w:cs="Arial"/>
                <w:kern w:val="2"/>
                <w:szCs w:val="24"/>
              </w:rPr>
              <w:t xml:space="preserve">tos pačios </w:t>
            </w:r>
            <w:r w:rsidR="006F54E4" w:rsidRPr="00120950">
              <w:rPr>
                <w:rFonts w:ascii="Arial" w:hAnsi="Arial" w:cs="Arial"/>
                <w:kern w:val="2"/>
                <w:szCs w:val="24"/>
              </w:rPr>
              <w:t xml:space="preserve">Prekės pristatymo termino pradelsimą </w:t>
            </w:r>
            <w:r w:rsidR="009C541E" w:rsidRPr="00120950">
              <w:rPr>
                <w:rFonts w:ascii="Arial" w:hAnsi="Arial" w:cs="Arial"/>
                <w:kern w:val="2"/>
                <w:szCs w:val="24"/>
              </w:rPr>
              <w:t>tiek pat dienų, kiek truko tokia Prekės pasauga</w:t>
            </w:r>
            <w:r w:rsidR="00611E6B">
              <w:rPr>
                <w:rFonts w:ascii="Arial" w:hAnsi="Arial" w:cs="Arial"/>
                <w:kern w:val="2"/>
                <w:szCs w:val="24"/>
              </w:rPr>
              <w:t>.</w:t>
            </w:r>
          </w:p>
          <w:p w14:paraId="22EC6C68" w14:textId="3E7F69CD" w:rsidR="00C96857" w:rsidRPr="00120950" w:rsidRDefault="00C96857" w:rsidP="19214C75">
            <w:pPr>
              <w:pStyle w:val="ListParagraph"/>
              <w:numPr>
                <w:ilvl w:val="2"/>
                <w:numId w:val="11"/>
              </w:numPr>
              <w:ind w:left="0" w:firstLine="0"/>
              <w:jc w:val="both"/>
              <w:rPr>
                <w:rFonts w:ascii="Arial" w:hAnsi="Arial" w:cs="Arial"/>
                <w:kern w:val="2"/>
              </w:rPr>
            </w:pPr>
            <w:r w:rsidRPr="19214C75">
              <w:rPr>
                <w:rFonts w:ascii="Arial" w:hAnsi="Arial" w:cs="Arial"/>
                <w:kern w:val="2"/>
              </w:rPr>
              <w:t>Prekė</w:t>
            </w:r>
            <w:r w:rsidR="00B7415B" w:rsidRPr="19214C75">
              <w:rPr>
                <w:rFonts w:ascii="Arial" w:hAnsi="Arial" w:cs="Arial"/>
                <w:kern w:val="2"/>
              </w:rPr>
              <w:t>s pristatymas į saugojimo vietą nelaikomas prekės</w:t>
            </w:r>
            <w:r w:rsidR="00475152" w:rsidRPr="19214C75">
              <w:rPr>
                <w:rFonts w:ascii="Arial" w:hAnsi="Arial" w:cs="Arial"/>
                <w:kern w:val="2"/>
              </w:rPr>
              <w:t xml:space="preserve"> pristatymu ar</w:t>
            </w:r>
            <w:r w:rsidR="00B7415B" w:rsidRPr="19214C75">
              <w:rPr>
                <w:rFonts w:ascii="Arial" w:hAnsi="Arial" w:cs="Arial"/>
                <w:kern w:val="2"/>
              </w:rPr>
              <w:t xml:space="preserve"> perdavimu </w:t>
            </w:r>
            <w:r w:rsidR="00C81B1C" w:rsidRPr="19214C75">
              <w:rPr>
                <w:rFonts w:ascii="Arial" w:hAnsi="Arial" w:cs="Arial"/>
                <w:kern w:val="2"/>
              </w:rPr>
              <w:t>Pirkėj</w:t>
            </w:r>
            <w:r w:rsidR="00B7415B" w:rsidRPr="19214C75">
              <w:rPr>
                <w:rFonts w:ascii="Arial" w:hAnsi="Arial" w:cs="Arial"/>
                <w:kern w:val="2"/>
              </w:rPr>
              <w:t>ui</w:t>
            </w:r>
            <w:r w:rsidR="007F71AF" w:rsidRPr="19214C75">
              <w:rPr>
                <w:rFonts w:ascii="Arial" w:hAnsi="Arial" w:cs="Arial"/>
                <w:kern w:val="2"/>
              </w:rPr>
              <w:t>.</w:t>
            </w:r>
          </w:p>
        </w:tc>
        <w:tc>
          <w:tcPr>
            <w:tcW w:w="5361" w:type="dxa"/>
          </w:tcPr>
          <w:p w14:paraId="3051B8BB" w14:textId="01C7D77A" w:rsidR="00D75A7F" w:rsidRPr="00875B3E" w:rsidRDefault="00EC0EA1" w:rsidP="00120950">
            <w:pPr>
              <w:pStyle w:val="ListParagraph"/>
              <w:numPr>
                <w:ilvl w:val="2"/>
                <w:numId w:val="12"/>
              </w:numPr>
              <w:ind w:left="0" w:firstLine="0"/>
              <w:jc w:val="both"/>
              <w:rPr>
                <w:rFonts w:ascii="Arial" w:hAnsi="Arial" w:cs="Arial"/>
                <w:color w:val="000000"/>
                <w:kern w:val="2"/>
                <w:szCs w:val="24"/>
                <w:lang w:val="en-GB"/>
              </w:rPr>
            </w:pPr>
            <w:r w:rsidRPr="00875B3E">
              <w:rPr>
                <w:rFonts w:ascii="Arial" w:hAnsi="Arial" w:cs="Arial"/>
                <w:color w:val="000000"/>
                <w:kern w:val="2"/>
                <w:szCs w:val="24"/>
                <w:lang w:val="en-GB"/>
              </w:rPr>
              <w:lastRenderedPageBreak/>
              <w:t>The Supplier undertakes to deliver the Goods in accordance with the terms and conditions set out in the agreed delivery schedule of the Goods</w:t>
            </w:r>
            <w:r w:rsidR="00C30CD4" w:rsidRPr="00875B3E">
              <w:rPr>
                <w:rFonts w:ascii="Arial" w:hAnsi="Arial" w:cs="Arial"/>
                <w:color w:val="000000"/>
                <w:kern w:val="2"/>
                <w:szCs w:val="24"/>
                <w:lang w:val="en-GB"/>
              </w:rPr>
              <w:t xml:space="preserve">, but </w:t>
            </w:r>
            <w:r w:rsidR="00D75A7F" w:rsidRPr="00875B3E">
              <w:rPr>
                <w:rFonts w:ascii="Arial" w:hAnsi="Arial" w:cs="Arial"/>
                <w:color w:val="000000"/>
                <w:kern w:val="2"/>
                <w:szCs w:val="24"/>
                <w:lang w:val="en-GB"/>
              </w:rPr>
              <w:t xml:space="preserve">no later than </w:t>
            </w:r>
            <w:r w:rsidR="00E52407" w:rsidRPr="00E52407">
              <w:rPr>
                <w:rFonts w:ascii="Arial" w:hAnsi="Arial" w:cs="Arial"/>
                <w:color w:val="000000"/>
                <w:kern w:val="2"/>
                <w:szCs w:val="24"/>
                <w:lang w:val="en-GB"/>
              </w:rPr>
              <w:t>the time limits set out in this Clause.</w:t>
            </w:r>
          </w:p>
          <w:p w14:paraId="3CD25E6D" w14:textId="316C24AE" w:rsidR="00943562" w:rsidRPr="00875B3E" w:rsidRDefault="00D75A7F" w:rsidP="00120950">
            <w:pPr>
              <w:pStyle w:val="ListParagraph"/>
              <w:numPr>
                <w:ilvl w:val="2"/>
                <w:numId w:val="12"/>
              </w:numPr>
              <w:ind w:left="0" w:firstLine="0"/>
              <w:jc w:val="both"/>
              <w:rPr>
                <w:rFonts w:ascii="Arial" w:hAnsi="Arial" w:cs="Arial"/>
                <w:color w:val="000000"/>
                <w:kern w:val="2"/>
                <w:szCs w:val="24"/>
                <w:lang w:val="en-GB"/>
              </w:rPr>
            </w:pPr>
            <w:r w:rsidRPr="00875B3E">
              <w:rPr>
                <w:rFonts w:ascii="Arial" w:hAnsi="Arial" w:cs="Arial"/>
                <w:color w:val="000000"/>
                <w:kern w:val="2"/>
                <w:szCs w:val="24"/>
                <w:lang w:val="en-GB"/>
              </w:rPr>
              <w:t>The delivery of Goods includes all actions by the Supplier up to the signing of the Goods Transfer and Acceptance Deed, i.</w:t>
            </w:r>
            <w:r w:rsidR="001D16C7" w:rsidRPr="001D16C7">
              <w:rPr>
                <w:rFonts w:ascii="Arial" w:hAnsi="Arial" w:cs="Arial"/>
                <w:color w:val="000000"/>
                <w:kern w:val="2"/>
                <w:szCs w:val="24"/>
                <w:lang w:val="en-GB"/>
              </w:rPr>
              <w:t xml:space="preserve">e. the transport of the Goods, and (if necessary) the storage of the Goods at the place of storage. The </w:t>
            </w:r>
            <w:r w:rsidR="00AB01DD" w:rsidRPr="00875B3E">
              <w:rPr>
                <w:rFonts w:ascii="Arial" w:hAnsi="Arial" w:cs="Arial"/>
                <w:color w:val="000000"/>
                <w:kern w:val="2"/>
                <w:szCs w:val="24"/>
                <w:lang w:val="en-GB"/>
              </w:rPr>
              <w:t>Goods Transfer and Acceptance Deed</w:t>
            </w:r>
            <w:r w:rsidR="00AB01DD" w:rsidRPr="001D16C7">
              <w:rPr>
                <w:rFonts w:ascii="Arial" w:hAnsi="Arial" w:cs="Arial"/>
                <w:color w:val="000000"/>
                <w:kern w:val="2"/>
                <w:szCs w:val="24"/>
                <w:lang w:val="en-GB"/>
              </w:rPr>
              <w:t xml:space="preserve"> </w:t>
            </w:r>
            <w:r w:rsidR="001D16C7" w:rsidRPr="001D16C7">
              <w:rPr>
                <w:rFonts w:ascii="Arial" w:hAnsi="Arial" w:cs="Arial"/>
                <w:color w:val="000000"/>
                <w:kern w:val="2"/>
                <w:szCs w:val="24"/>
                <w:lang w:val="en-GB"/>
              </w:rPr>
              <w:t xml:space="preserve">shall be signed upon delivery of the Goods to the place of use of the Goods and the </w:t>
            </w:r>
            <w:r w:rsidR="00AF5039">
              <w:rPr>
                <w:rFonts w:ascii="Arial" w:hAnsi="Arial" w:cs="Arial"/>
                <w:color w:val="000000"/>
                <w:kern w:val="2"/>
                <w:szCs w:val="24"/>
                <w:lang w:val="en-GB"/>
              </w:rPr>
              <w:t>Buyer</w:t>
            </w:r>
            <w:r w:rsidR="00727458" w:rsidRPr="00727458">
              <w:rPr>
                <w:rFonts w:ascii="Arial" w:hAnsi="Arial" w:cs="Arial"/>
                <w:color w:val="000000"/>
                <w:kern w:val="2"/>
                <w:szCs w:val="24"/>
                <w:lang w:val="en-GB"/>
              </w:rPr>
              <w:t xml:space="preserve"> written approval of the transport report prepared by the Supplier. </w:t>
            </w:r>
          </w:p>
          <w:p w14:paraId="63DB04F0" w14:textId="1A00C5B6" w:rsidR="005541B0" w:rsidRPr="00875B3E" w:rsidRDefault="0006059B" w:rsidP="19214C75">
            <w:pPr>
              <w:pStyle w:val="ListParagraph"/>
              <w:numPr>
                <w:ilvl w:val="2"/>
                <w:numId w:val="12"/>
              </w:numPr>
              <w:ind w:left="0" w:firstLine="0"/>
              <w:jc w:val="both"/>
              <w:rPr>
                <w:rFonts w:ascii="Arial" w:hAnsi="Arial" w:cs="Arial"/>
                <w:color w:val="000000"/>
                <w:kern w:val="2"/>
                <w:lang w:val="en-GB"/>
              </w:rPr>
            </w:pPr>
            <w:r w:rsidRPr="19214C75">
              <w:rPr>
                <w:rFonts w:ascii="Arial" w:hAnsi="Arial" w:cs="Arial"/>
                <w:color w:val="000000"/>
                <w:kern w:val="2"/>
                <w:lang w:val="en-GB"/>
              </w:rPr>
              <w:t>The schedule shall be agreed between the Parties within a period not exceeding 1</w:t>
            </w:r>
            <w:r w:rsidR="7E1E615C" w:rsidRPr="19214C75">
              <w:rPr>
                <w:rFonts w:ascii="Arial" w:hAnsi="Arial" w:cs="Arial"/>
                <w:color w:val="000000"/>
                <w:kern w:val="2"/>
                <w:lang w:val="en-GB"/>
              </w:rPr>
              <w:t xml:space="preserve"> (one)</w:t>
            </w:r>
            <w:r w:rsidRPr="19214C75">
              <w:rPr>
                <w:rFonts w:ascii="Arial" w:hAnsi="Arial" w:cs="Arial"/>
                <w:color w:val="000000"/>
                <w:kern w:val="2"/>
                <w:lang w:val="en-GB"/>
              </w:rPr>
              <w:t xml:space="preserve"> month from the date of entry into force of the Agreement. The Schedule shall be prepared by the Supplier. The Buyer agrees with the Schedule submitted by the Supplier or submits reasoned comments within 5 working days from the date of submission and the Supplier shall reply to the comments within 5 working days.</w:t>
            </w:r>
          </w:p>
          <w:p w14:paraId="35993875" w14:textId="584990EC" w:rsidR="00160A9D" w:rsidRDefault="005541B0" w:rsidP="00120950">
            <w:pPr>
              <w:pStyle w:val="ListParagraph"/>
              <w:numPr>
                <w:ilvl w:val="2"/>
                <w:numId w:val="12"/>
              </w:numPr>
              <w:ind w:left="0" w:firstLine="0"/>
              <w:jc w:val="both"/>
              <w:rPr>
                <w:rFonts w:ascii="Arial" w:hAnsi="Arial" w:cs="Arial"/>
                <w:color w:val="000000"/>
                <w:kern w:val="2"/>
                <w:szCs w:val="24"/>
                <w:lang w:val="en-GB"/>
              </w:rPr>
            </w:pPr>
            <w:r w:rsidRPr="00875B3E">
              <w:rPr>
                <w:rFonts w:ascii="Arial" w:hAnsi="Arial" w:cs="Arial"/>
                <w:color w:val="000000"/>
                <w:kern w:val="2"/>
                <w:szCs w:val="24"/>
                <w:lang w:val="en-GB"/>
              </w:rPr>
              <w:t>The schedule must include all the essential stages of the performance of the Contra</w:t>
            </w:r>
            <w:r w:rsidR="00162FD8">
              <w:rPr>
                <w:rFonts w:ascii="Arial" w:hAnsi="Arial" w:cs="Arial"/>
                <w:color w:val="000000"/>
                <w:kern w:val="2"/>
                <w:szCs w:val="24"/>
                <w:lang w:val="en-GB"/>
              </w:rPr>
              <w:t>ct</w:t>
            </w:r>
            <w:r w:rsidR="00162FD8">
              <w:rPr>
                <w:color w:val="000000"/>
              </w:rPr>
              <w:t xml:space="preserve"> </w:t>
            </w:r>
            <w:r w:rsidR="00162FD8">
              <w:rPr>
                <w:rFonts w:ascii="Arial" w:hAnsi="Arial" w:cs="Arial"/>
                <w:color w:val="000000"/>
                <w:kern w:val="2"/>
                <w:szCs w:val="24"/>
                <w:lang w:val="en-GB"/>
              </w:rPr>
              <w:t xml:space="preserve">as </w:t>
            </w:r>
            <w:r w:rsidR="00F91E48" w:rsidRPr="00F91E48">
              <w:rPr>
                <w:rFonts w:ascii="Arial" w:hAnsi="Arial" w:cs="Arial"/>
                <w:color w:val="000000"/>
                <w:kern w:val="2"/>
                <w:szCs w:val="24"/>
                <w:lang w:val="en-GB"/>
              </w:rPr>
              <w:t xml:space="preserve">set out in Clause 5.5 of the Special Conditions of the Contract and/or </w:t>
            </w:r>
            <w:r w:rsidR="00C233E1">
              <w:rPr>
                <w:rFonts w:ascii="Arial" w:hAnsi="Arial" w:cs="Arial"/>
                <w:color w:val="000000"/>
                <w:kern w:val="2"/>
                <w:szCs w:val="24"/>
                <w:lang w:val="en-GB"/>
              </w:rPr>
              <w:t>Annex</w:t>
            </w:r>
            <w:r w:rsidR="00C233E1" w:rsidRPr="00F91E48">
              <w:rPr>
                <w:rFonts w:ascii="Arial" w:hAnsi="Arial" w:cs="Arial"/>
                <w:color w:val="000000"/>
                <w:kern w:val="2"/>
                <w:szCs w:val="24"/>
                <w:lang w:val="en-GB"/>
              </w:rPr>
              <w:t xml:space="preserve"> </w:t>
            </w:r>
            <w:r w:rsidR="00F91E48" w:rsidRPr="00F91E48">
              <w:rPr>
                <w:rFonts w:ascii="Arial" w:hAnsi="Arial" w:cs="Arial"/>
                <w:color w:val="000000"/>
                <w:kern w:val="2"/>
                <w:szCs w:val="24"/>
                <w:lang w:val="en-GB"/>
              </w:rPr>
              <w:t>No.</w:t>
            </w:r>
            <w:r w:rsidR="00C233E1">
              <w:rPr>
                <w:rFonts w:ascii="Arial" w:hAnsi="Arial" w:cs="Arial"/>
                <w:color w:val="000000"/>
                <w:kern w:val="2"/>
                <w:szCs w:val="24"/>
                <w:lang w:val="en-GB"/>
              </w:rPr>
              <w:t xml:space="preserve"> </w:t>
            </w:r>
            <w:r w:rsidR="00C233E1" w:rsidRPr="00C233E1">
              <w:rPr>
                <w:rFonts w:ascii="Arial" w:hAnsi="Arial" w:cs="Arial"/>
                <w:color w:val="ED0000"/>
                <w:kern w:val="2"/>
                <w:szCs w:val="24"/>
                <w:lang w:val="en-GB"/>
              </w:rPr>
              <w:t xml:space="preserve">7 </w:t>
            </w:r>
            <w:r w:rsidR="00532981">
              <w:rPr>
                <w:rFonts w:ascii="Arial" w:hAnsi="Arial" w:cs="Arial"/>
                <w:color w:val="ED0000"/>
                <w:kern w:val="2"/>
                <w:szCs w:val="24"/>
                <w:lang w:val="en-GB"/>
              </w:rPr>
              <w:lastRenderedPageBreak/>
              <w:t>“</w:t>
            </w:r>
            <w:r w:rsidR="00C233E1" w:rsidRPr="00532981">
              <w:rPr>
                <w:rFonts w:ascii="Arial" w:hAnsi="Arial" w:cs="Arial"/>
                <w:i/>
                <w:iCs/>
                <w:color w:val="ED0000"/>
                <w:kern w:val="2"/>
                <w:szCs w:val="24"/>
                <w:lang w:val="en-GB"/>
              </w:rPr>
              <w:t>Payment stages</w:t>
            </w:r>
            <w:r w:rsidR="00532981">
              <w:rPr>
                <w:rFonts w:ascii="Arial" w:hAnsi="Arial" w:cs="Arial"/>
                <w:i/>
                <w:iCs/>
                <w:color w:val="ED0000"/>
                <w:kern w:val="2"/>
                <w:szCs w:val="24"/>
                <w:lang w:val="en-GB"/>
              </w:rPr>
              <w:t>”</w:t>
            </w:r>
            <w:r w:rsidR="00C233E1">
              <w:rPr>
                <w:rFonts w:ascii="Arial" w:hAnsi="Arial" w:cs="Arial"/>
                <w:color w:val="ED0000"/>
                <w:kern w:val="2"/>
                <w:szCs w:val="24"/>
                <w:lang w:val="en-GB"/>
              </w:rPr>
              <w:t>.</w:t>
            </w:r>
            <w:r w:rsidR="00F91E48" w:rsidRPr="00C233E1">
              <w:rPr>
                <w:rFonts w:ascii="Arial" w:hAnsi="Arial" w:cs="Arial"/>
                <w:color w:val="ED0000"/>
                <w:kern w:val="2"/>
                <w:szCs w:val="24"/>
                <w:lang w:val="en-GB"/>
              </w:rPr>
              <w:t xml:space="preserve"> </w:t>
            </w:r>
            <w:r w:rsidR="00F91E48" w:rsidRPr="00F91E48">
              <w:rPr>
                <w:rFonts w:ascii="Arial" w:hAnsi="Arial" w:cs="Arial"/>
                <w:color w:val="000000"/>
                <w:kern w:val="2"/>
                <w:szCs w:val="24"/>
                <w:lang w:val="en-GB"/>
              </w:rPr>
              <w:t xml:space="preserve">The Schedule shall identify the </w:t>
            </w:r>
            <w:r w:rsidR="00DA393E">
              <w:rPr>
                <w:rFonts w:ascii="Arial" w:hAnsi="Arial" w:cs="Arial"/>
                <w:color w:val="000000"/>
                <w:kern w:val="2"/>
                <w:szCs w:val="24"/>
                <w:lang w:val="en-GB"/>
              </w:rPr>
              <w:t>stages</w:t>
            </w:r>
            <w:r w:rsidR="00F91E48" w:rsidRPr="00F91E48">
              <w:rPr>
                <w:rFonts w:ascii="Arial" w:hAnsi="Arial" w:cs="Arial"/>
                <w:color w:val="000000"/>
                <w:kern w:val="2"/>
                <w:szCs w:val="24"/>
                <w:lang w:val="en-GB"/>
              </w:rPr>
              <w:t xml:space="preserve"> for each </w:t>
            </w:r>
            <w:r w:rsidR="00DA393E">
              <w:rPr>
                <w:rFonts w:ascii="Arial" w:hAnsi="Arial" w:cs="Arial"/>
                <w:color w:val="000000"/>
                <w:kern w:val="2"/>
                <w:szCs w:val="24"/>
                <w:lang w:val="en-GB"/>
              </w:rPr>
              <w:t>Item</w:t>
            </w:r>
            <w:r w:rsidR="00F91E48" w:rsidRPr="00F91E48">
              <w:rPr>
                <w:rFonts w:ascii="Arial" w:hAnsi="Arial" w:cs="Arial"/>
                <w:color w:val="000000"/>
                <w:kern w:val="2"/>
                <w:szCs w:val="24"/>
                <w:lang w:val="en-GB"/>
              </w:rPr>
              <w:t xml:space="preserve"> separately. 2 (two) </w:t>
            </w:r>
            <w:r w:rsidR="00092698">
              <w:rPr>
                <w:rFonts w:ascii="Arial" w:hAnsi="Arial" w:cs="Arial"/>
                <w:color w:val="000000"/>
                <w:kern w:val="2"/>
                <w:szCs w:val="24"/>
                <w:lang w:val="en-GB"/>
              </w:rPr>
              <w:t>Items</w:t>
            </w:r>
            <w:r w:rsidR="00F91E48" w:rsidRPr="00F91E48">
              <w:rPr>
                <w:rFonts w:ascii="Arial" w:hAnsi="Arial" w:cs="Arial"/>
                <w:color w:val="000000"/>
                <w:kern w:val="2"/>
                <w:szCs w:val="24"/>
                <w:lang w:val="en-GB"/>
              </w:rPr>
              <w:t xml:space="preserve"> shall be delivered by </w:t>
            </w:r>
            <w:r w:rsidR="00F91E48" w:rsidRPr="00A748A3">
              <w:rPr>
                <w:rFonts w:ascii="Arial" w:hAnsi="Arial" w:cs="Arial"/>
                <w:color w:val="000000"/>
                <w:kern w:val="2"/>
                <w:szCs w:val="24"/>
                <w:highlight w:val="yellow"/>
                <w:lang w:val="en-GB"/>
              </w:rPr>
              <w:t>01.10.2027</w:t>
            </w:r>
            <w:r w:rsidR="00F91E48" w:rsidRPr="00F91E48">
              <w:rPr>
                <w:rFonts w:ascii="Arial" w:hAnsi="Arial" w:cs="Arial"/>
                <w:color w:val="000000"/>
                <w:kern w:val="2"/>
                <w:szCs w:val="24"/>
                <w:lang w:val="en-GB"/>
              </w:rPr>
              <w:t xml:space="preserve">. 1 (one) </w:t>
            </w:r>
            <w:r w:rsidR="00092698">
              <w:rPr>
                <w:rFonts w:ascii="Arial" w:hAnsi="Arial" w:cs="Arial"/>
                <w:color w:val="000000"/>
                <w:kern w:val="2"/>
                <w:szCs w:val="24"/>
                <w:lang w:val="en-GB"/>
              </w:rPr>
              <w:t>Item</w:t>
            </w:r>
            <w:r w:rsidR="00F91E48" w:rsidRPr="00F91E48">
              <w:rPr>
                <w:rFonts w:ascii="Arial" w:hAnsi="Arial" w:cs="Arial"/>
                <w:color w:val="000000"/>
                <w:kern w:val="2"/>
                <w:szCs w:val="24"/>
                <w:lang w:val="en-GB"/>
              </w:rPr>
              <w:t xml:space="preserve"> shall be delivered by </w:t>
            </w:r>
            <w:r w:rsidR="00F91E48" w:rsidRPr="00A748A3">
              <w:rPr>
                <w:rFonts w:ascii="Arial" w:hAnsi="Arial" w:cs="Arial"/>
                <w:color w:val="000000"/>
                <w:kern w:val="2"/>
                <w:szCs w:val="24"/>
                <w:highlight w:val="yellow"/>
                <w:lang w:val="en-GB"/>
              </w:rPr>
              <w:t>30.04.2029</w:t>
            </w:r>
            <w:r w:rsidR="00F91E48" w:rsidRPr="00F91E48">
              <w:rPr>
                <w:rFonts w:ascii="Arial" w:hAnsi="Arial" w:cs="Arial"/>
                <w:color w:val="000000"/>
                <w:kern w:val="2"/>
                <w:szCs w:val="24"/>
                <w:lang w:val="en-GB"/>
              </w:rPr>
              <w:t>.</w:t>
            </w:r>
          </w:p>
          <w:p w14:paraId="4748B359" w14:textId="429DE0D1" w:rsidR="003A5457" w:rsidRDefault="003A5457" w:rsidP="19214C75">
            <w:pPr>
              <w:pStyle w:val="ListParagraph"/>
              <w:numPr>
                <w:ilvl w:val="2"/>
                <w:numId w:val="12"/>
              </w:numPr>
              <w:ind w:left="0" w:firstLine="0"/>
              <w:jc w:val="both"/>
              <w:rPr>
                <w:rFonts w:ascii="Arial" w:hAnsi="Arial" w:cs="Arial"/>
                <w:color w:val="000000"/>
                <w:kern w:val="2"/>
                <w:lang w:val="en-GB"/>
              </w:rPr>
            </w:pPr>
            <w:r w:rsidRPr="19214C75">
              <w:rPr>
                <w:rFonts w:ascii="Arial" w:hAnsi="Arial" w:cs="Arial"/>
                <w:color w:val="000000"/>
                <w:kern w:val="2"/>
                <w:lang w:val="en-GB"/>
              </w:rPr>
              <w:t xml:space="preserve">The Buyer shall specify the exact addresses of the places of use of the Goods 1 (one) month prior to the commencement of the preparation of the transport project. The Supplier shall submit to the </w:t>
            </w:r>
            <w:r w:rsidR="00DA365B" w:rsidRPr="19214C75">
              <w:rPr>
                <w:rFonts w:ascii="Arial" w:hAnsi="Arial" w:cs="Arial"/>
                <w:color w:val="000000"/>
                <w:kern w:val="2"/>
                <w:lang w:val="en-GB"/>
              </w:rPr>
              <w:t>Buyer</w:t>
            </w:r>
            <w:r w:rsidRPr="19214C75">
              <w:rPr>
                <w:rFonts w:ascii="Arial" w:hAnsi="Arial" w:cs="Arial"/>
                <w:color w:val="000000"/>
                <w:kern w:val="2"/>
                <w:lang w:val="en-GB"/>
              </w:rPr>
              <w:t xml:space="preserve"> at least </w:t>
            </w:r>
            <w:r w:rsidR="130B2ABC" w:rsidRPr="19214C75">
              <w:rPr>
                <w:rFonts w:ascii="Arial" w:hAnsi="Arial" w:cs="Arial"/>
                <w:color w:val="000000"/>
                <w:kern w:val="2"/>
                <w:lang w:val="en-GB"/>
              </w:rPr>
              <w:t>3 (</w:t>
            </w:r>
            <w:r w:rsidRPr="19214C75">
              <w:rPr>
                <w:rFonts w:ascii="Arial" w:hAnsi="Arial" w:cs="Arial"/>
                <w:color w:val="000000"/>
                <w:kern w:val="2"/>
                <w:lang w:val="en-GB"/>
              </w:rPr>
              <w:t>three</w:t>
            </w:r>
            <w:r w:rsidR="1267D229" w:rsidRPr="19214C75">
              <w:rPr>
                <w:rFonts w:ascii="Arial" w:hAnsi="Arial" w:cs="Arial"/>
                <w:color w:val="000000"/>
                <w:kern w:val="2"/>
                <w:lang w:val="en-GB"/>
              </w:rPr>
              <w:t>)</w:t>
            </w:r>
            <w:r w:rsidRPr="19214C75" w:rsidDel="003A5457">
              <w:rPr>
                <w:rFonts w:ascii="Arial" w:hAnsi="Arial" w:cs="Arial"/>
                <w:color w:val="000000"/>
                <w:kern w:val="2"/>
                <w:lang w:val="en-GB"/>
              </w:rPr>
              <w:t xml:space="preserve"> </w:t>
            </w:r>
            <w:r w:rsidRPr="19214C75">
              <w:rPr>
                <w:rFonts w:ascii="Arial" w:hAnsi="Arial" w:cs="Arial"/>
                <w:color w:val="000000"/>
                <w:kern w:val="2"/>
                <w:lang w:val="en-GB"/>
              </w:rPr>
              <w:t>quotations from transport companies with prices before the approval of the transport project and shall approve these costs together with the transport project.</w:t>
            </w:r>
          </w:p>
          <w:p w14:paraId="5999EF14" w14:textId="18391708" w:rsidR="00D8675C" w:rsidRDefault="00D8675C" w:rsidP="00120950">
            <w:pPr>
              <w:pStyle w:val="ListParagraph"/>
              <w:numPr>
                <w:ilvl w:val="2"/>
                <w:numId w:val="12"/>
              </w:numPr>
              <w:ind w:left="0" w:firstLine="0"/>
              <w:jc w:val="both"/>
              <w:rPr>
                <w:rFonts w:ascii="Arial" w:hAnsi="Arial" w:cs="Arial"/>
                <w:color w:val="000000"/>
                <w:kern w:val="2"/>
                <w:szCs w:val="24"/>
                <w:lang w:val="en-GB"/>
              </w:rPr>
            </w:pPr>
            <w:r w:rsidRPr="00D8675C">
              <w:rPr>
                <w:rFonts w:ascii="Arial" w:hAnsi="Arial" w:cs="Arial"/>
                <w:color w:val="000000"/>
                <w:kern w:val="2"/>
                <w:szCs w:val="24"/>
                <w:lang w:val="en-GB"/>
              </w:rPr>
              <w:t>If the need arises, the Supplier shall arrange for the Goods to be stored at a suitable storage location, the factual expenses of which shall be borne by the Buyer</w:t>
            </w:r>
            <w:r w:rsidR="00BC167E">
              <w:rPr>
                <w:rFonts w:ascii="Arial" w:hAnsi="Arial" w:cs="Arial"/>
                <w:color w:val="000000"/>
                <w:kern w:val="2"/>
                <w:szCs w:val="24"/>
                <w:lang w:val="en-GB"/>
              </w:rPr>
              <w:t xml:space="preserve"> </w:t>
            </w:r>
            <w:r w:rsidR="00450E2C">
              <w:rPr>
                <w:rFonts w:ascii="Arial" w:hAnsi="Arial" w:cs="Arial"/>
                <w:color w:val="000000"/>
                <w:kern w:val="2"/>
                <w:szCs w:val="24"/>
                <w:lang w:val="en-GB"/>
              </w:rPr>
              <w:t xml:space="preserve">in accordance </w:t>
            </w:r>
            <w:proofErr w:type="gramStart"/>
            <w:r w:rsidR="00450E2C">
              <w:rPr>
                <w:rFonts w:ascii="Arial" w:hAnsi="Arial" w:cs="Arial"/>
                <w:color w:val="000000"/>
                <w:kern w:val="2"/>
                <w:szCs w:val="24"/>
                <w:lang w:val="en-GB"/>
              </w:rPr>
              <w:t>to</w:t>
            </w:r>
            <w:proofErr w:type="gramEnd"/>
            <w:r w:rsidR="00450E2C">
              <w:rPr>
                <w:rFonts w:ascii="Arial" w:hAnsi="Arial" w:cs="Arial"/>
                <w:color w:val="000000"/>
                <w:kern w:val="2"/>
                <w:szCs w:val="24"/>
                <w:lang w:val="en-GB"/>
              </w:rPr>
              <w:t xml:space="preserve"> the Contract.</w:t>
            </w:r>
          </w:p>
          <w:p w14:paraId="4FA112BA" w14:textId="37DD7436" w:rsidR="00476C5B" w:rsidRDefault="00902428" w:rsidP="00120950">
            <w:pPr>
              <w:pStyle w:val="ListParagraph"/>
              <w:numPr>
                <w:ilvl w:val="2"/>
                <w:numId w:val="12"/>
              </w:numPr>
              <w:ind w:left="0" w:firstLine="0"/>
              <w:jc w:val="both"/>
              <w:rPr>
                <w:rFonts w:ascii="Arial" w:hAnsi="Arial" w:cs="Arial"/>
                <w:color w:val="000000"/>
                <w:kern w:val="2"/>
                <w:szCs w:val="24"/>
                <w:lang w:val="en-GB"/>
              </w:rPr>
            </w:pPr>
            <w:r w:rsidRPr="00902428">
              <w:rPr>
                <w:rFonts w:ascii="Arial" w:hAnsi="Arial" w:cs="Arial"/>
                <w:color w:val="000000"/>
                <w:kern w:val="2"/>
                <w:szCs w:val="24"/>
                <w:lang w:val="en-GB"/>
              </w:rPr>
              <w:t>The Buyer may direct the Supplier to a suitable storage location for the Goods. The Supplier may only object to the storage of the Goods at a location specified by the Buyer for objective reasons relating to the suitability of the storage location for the Goods.</w:t>
            </w:r>
          </w:p>
          <w:p w14:paraId="118C950F" w14:textId="72FD8B89" w:rsidR="00902428" w:rsidRDefault="00F1337C" w:rsidP="00120950">
            <w:pPr>
              <w:pStyle w:val="ListParagraph"/>
              <w:numPr>
                <w:ilvl w:val="2"/>
                <w:numId w:val="12"/>
              </w:numPr>
              <w:ind w:left="0" w:firstLine="0"/>
              <w:jc w:val="both"/>
              <w:rPr>
                <w:rFonts w:ascii="Arial" w:hAnsi="Arial" w:cs="Arial"/>
                <w:color w:val="000000"/>
                <w:kern w:val="2"/>
                <w:szCs w:val="24"/>
                <w:lang w:val="en-GB"/>
              </w:rPr>
            </w:pPr>
            <w:r w:rsidRPr="00F1337C">
              <w:rPr>
                <w:rFonts w:ascii="Arial" w:hAnsi="Arial" w:cs="Arial"/>
                <w:color w:val="000000"/>
                <w:kern w:val="2"/>
                <w:szCs w:val="24"/>
                <w:lang w:val="en-GB"/>
              </w:rPr>
              <w:t xml:space="preserve">If the need for storage of </w:t>
            </w:r>
            <w:r w:rsidR="00201B83">
              <w:rPr>
                <w:rFonts w:ascii="Arial" w:hAnsi="Arial" w:cs="Arial"/>
                <w:color w:val="000000"/>
                <w:kern w:val="2"/>
                <w:szCs w:val="24"/>
                <w:lang w:val="en-GB"/>
              </w:rPr>
              <w:t>an</w:t>
            </w:r>
            <w:r w:rsidRPr="00F1337C">
              <w:rPr>
                <w:rFonts w:ascii="Arial" w:hAnsi="Arial" w:cs="Arial"/>
                <w:color w:val="000000"/>
                <w:kern w:val="2"/>
                <w:szCs w:val="24"/>
                <w:lang w:val="en-GB"/>
              </w:rPr>
              <w:t xml:space="preserve"> Item is at the will of the Buyer, the Supplier shall not be liable for liquidated damages for delay in delivery time of th</w:t>
            </w:r>
            <w:r w:rsidR="00201B83">
              <w:rPr>
                <w:rFonts w:ascii="Arial" w:hAnsi="Arial" w:cs="Arial"/>
                <w:color w:val="000000"/>
                <w:kern w:val="2"/>
                <w:szCs w:val="24"/>
                <w:lang w:val="en-GB"/>
              </w:rPr>
              <w:t>is</w:t>
            </w:r>
            <w:r w:rsidRPr="00F1337C">
              <w:rPr>
                <w:rFonts w:ascii="Arial" w:hAnsi="Arial" w:cs="Arial"/>
                <w:color w:val="000000"/>
                <w:kern w:val="2"/>
                <w:szCs w:val="24"/>
                <w:lang w:val="en-GB"/>
              </w:rPr>
              <w:t xml:space="preserve"> </w:t>
            </w:r>
            <w:proofErr w:type="gramStart"/>
            <w:r w:rsidRPr="00F1337C">
              <w:rPr>
                <w:rFonts w:ascii="Arial" w:hAnsi="Arial" w:cs="Arial"/>
                <w:color w:val="000000"/>
                <w:kern w:val="2"/>
                <w:szCs w:val="24"/>
                <w:lang w:val="en-GB"/>
              </w:rPr>
              <w:t>particular Item</w:t>
            </w:r>
            <w:proofErr w:type="gramEnd"/>
            <w:r w:rsidRPr="00F1337C">
              <w:rPr>
                <w:rFonts w:ascii="Arial" w:hAnsi="Arial" w:cs="Arial"/>
                <w:color w:val="000000"/>
                <w:kern w:val="2"/>
                <w:szCs w:val="24"/>
                <w:lang w:val="en-GB"/>
              </w:rPr>
              <w:t xml:space="preserve"> for the same number of days the storage of the Items has lasted.</w:t>
            </w:r>
          </w:p>
          <w:p w14:paraId="6307A58D" w14:textId="78033CDD" w:rsidR="00A72A78" w:rsidRPr="00875B3E" w:rsidRDefault="00A72A78" w:rsidP="00120950">
            <w:pPr>
              <w:pStyle w:val="ListParagraph"/>
              <w:numPr>
                <w:ilvl w:val="2"/>
                <w:numId w:val="12"/>
              </w:numPr>
              <w:ind w:left="0" w:firstLine="0"/>
              <w:jc w:val="both"/>
              <w:rPr>
                <w:rFonts w:ascii="Arial" w:hAnsi="Arial" w:cs="Arial"/>
                <w:color w:val="000000"/>
                <w:kern w:val="2"/>
                <w:szCs w:val="24"/>
                <w:lang w:val="en-GB"/>
              </w:rPr>
            </w:pPr>
            <w:r w:rsidRPr="00A72A78">
              <w:rPr>
                <w:rFonts w:ascii="Arial" w:hAnsi="Arial" w:cs="Arial"/>
                <w:color w:val="000000"/>
                <w:kern w:val="2"/>
                <w:szCs w:val="24"/>
                <w:lang w:val="en-GB"/>
              </w:rPr>
              <w:t>The delivery of the Item to the place of storage shall not be deemed to be the delivery or transfer of the item to the Buyer.</w:t>
            </w:r>
          </w:p>
        </w:tc>
      </w:tr>
      <w:tr w:rsidR="00F218B6" w:rsidRPr="00BD69F7" w14:paraId="37570F16" w14:textId="77777777" w:rsidTr="791BF53A">
        <w:trPr>
          <w:trHeight w:val="85"/>
        </w:trPr>
        <w:tc>
          <w:tcPr>
            <w:tcW w:w="5524" w:type="dxa"/>
          </w:tcPr>
          <w:p w14:paraId="27A6A280" w14:textId="161B6082" w:rsidR="00F218B6" w:rsidRPr="00BD69F7" w:rsidRDefault="00F218B6" w:rsidP="00F218B6">
            <w:pPr>
              <w:rPr>
                <w:rFonts w:ascii="Arial" w:hAnsi="Arial" w:cs="Arial"/>
                <w:b/>
                <w:bCs/>
                <w:kern w:val="2"/>
                <w:szCs w:val="24"/>
              </w:rPr>
            </w:pPr>
            <w:r w:rsidRPr="00120950">
              <w:rPr>
                <w:rFonts w:ascii="Arial" w:hAnsi="Arial" w:cs="Arial"/>
                <w:b/>
                <w:bCs/>
                <w:kern w:val="2"/>
                <w:szCs w:val="24"/>
              </w:rPr>
              <w:lastRenderedPageBreak/>
              <w:t>4.2. Prekių (ar jų dalies) pristatymo termino pratęsimas</w:t>
            </w:r>
          </w:p>
        </w:tc>
        <w:tc>
          <w:tcPr>
            <w:tcW w:w="5361" w:type="dxa"/>
          </w:tcPr>
          <w:p w14:paraId="3EB4C0D9" w14:textId="335226C1" w:rsidR="00F218B6" w:rsidRPr="00875B3E" w:rsidRDefault="00F218B6" w:rsidP="00F218B6">
            <w:pPr>
              <w:rPr>
                <w:rFonts w:ascii="Arial" w:hAnsi="Arial" w:cs="Arial"/>
                <w:b/>
                <w:bCs/>
                <w:kern w:val="2"/>
                <w:szCs w:val="24"/>
                <w:lang w:val="en-GB"/>
              </w:rPr>
            </w:pPr>
            <w:r w:rsidRPr="00875B3E">
              <w:rPr>
                <w:rFonts w:ascii="Arial" w:hAnsi="Arial" w:cs="Arial"/>
                <w:b/>
                <w:bCs/>
                <w:kern w:val="2"/>
                <w:szCs w:val="24"/>
                <w:lang w:val="en-GB"/>
              </w:rPr>
              <w:t>4.2 Extension of the delivery period for the goods (or part thereof)</w:t>
            </w:r>
          </w:p>
        </w:tc>
      </w:tr>
      <w:tr w:rsidR="00F218B6" w:rsidRPr="00BD69F7" w14:paraId="7ED55641" w14:textId="77777777" w:rsidTr="791BF53A">
        <w:trPr>
          <w:trHeight w:val="85"/>
        </w:trPr>
        <w:tc>
          <w:tcPr>
            <w:tcW w:w="5524" w:type="dxa"/>
            <w:vAlign w:val="center"/>
          </w:tcPr>
          <w:p w14:paraId="12F8214E" w14:textId="77777777" w:rsidR="00F218B6" w:rsidRPr="00120950" w:rsidRDefault="00F218B6" w:rsidP="00120950">
            <w:pPr>
              <w:jc w:val="both"/>
              <w:rPr>
                <w:rFonts w:ascii="Arial" w:hAnsi="Arial" w:cs="Arial"/>
                <w:kern w:val="2"/>
                <w:szCs w:val="24"/>
              </w:rPr>
            </w:pPr>
            <w:r w:rsidRPr="00120950">
              <w:rPr>
                <w:rFonts w:ascii="Arial" w:hAnsi="Arial" w:cs="Arial"/>
                <w:kern w:val="2"/>
                <w:szCs w:val="24"/>
              </w:rPr>
              <w:t>4.2.1. Prekių pristatymo (ar jų dalies) terminas gali būti pratęsiamas esant šioms aplinkybėms:</w:t>
            </w:r>
          </w:p>
          <w:p w14:paraId="54226BAD" w14:textId="77777777" w:rsidR="00F218B6" w:rsidRPr="00120950" w:rsidRDefault="00F218B6" w:rsidP="00120950">
            <w:pPr>
              <w:jc w:val="both"/>
              <w:rPr>
                <w:rFonts w:ascii="Arial" w:hAnsi="Arial" w:cs="Arial"/>
                <w:kern w:val="2"/>
                <w:szCs w:val="24"/>
              </w:rPr>
            </w:pPr>
            <w:r w:rsidRPr="00120950">
              <w:rPr>
                <w:rFonts w:ascii="Arial" w:hAnsi="Arial" w:cs="Arial"/>
                <w:kern w:val="2"/>
                <w:szCs w:val="24"/>
              </w:rPr>
              <w:t xml:space="preserve">4.2.1.1. nepalankios oro sąlygos, dėl kurių neįmanoma pristatyti Prekių ar su jomis susijusių paslaugų – intensyvios liūtys, potvyniai, tirštas rūkas, </w:t>
            </w:r>
            <w:proofErr w:type="spellStart"/>
            <w:r w:rsidRPr="00120950">
              <w:rPr>
                <w:rFonts w:ascii="Arial" w:hAnsi="Arial" w:cs="Arial"/>
                <w:kern w:val="2"/>
                <w:szCs w:val="24"/>
              </w:rPr>
              <w:t>škvaliniai</w:t>
            </w:r>
            <w:proofErr w:type="spellEnd"/>
            <w:r w:rsidRPr="00120950">
              <w:rPr>
                <w:rFonts w:ascii="Arial" w:hAnsi="Arial" w:cs="Arial"/>
                <w:kern w:val="2"/>
                <w:szCs w:val="24"/>
              </w:rPr>
              <w:t xml:space="preserve"> vėjai, gausus sniegas, pūga ar pan. Ši galimybė taikoma tik tai Prekių daliai, kurios kokybė, pristatymas ir (ar) suteikimas priklauso nuo gamtinių sąlygų;</w:t>
            </w:r>
          </w:p>
          <w:p w14:paraId="4789AA7B" w14:textId="5344B707" w:rsidR="00F218B6" w:rsidRPr="00120950" w:rsidRDefault="00F218B6" w:rsidP="19214C75">
            <w:pPr>
              <w:jc w:val="both"/>
              <w:rPr>
                <w:rFonts w:ascii="Arial" w:hAnsi="Arial" w:cs="Arial"/>
                <w:kern w:val="2"/>
              </w:rPr>
            </w:pPr>
            <w:r w:rsidRPr="19214C75">
              <w:rPr>
                <w:rFonts w:ascii="Arial" w:hAnsi="Arial" w:cs="Arial"/>
                <w:kern w:val="2"/>
              </w:rPr>
              <w:t>4.2.1.2</w:t>
            </w:r>
            <w:r w:rsidR="007F0577" w:rsidRPr="19214C75">
              <w:rPr>
                <w:rFonts w:ascii="Arial" w:hAnsi="Arial" w:cs="Arial"/>
                <w:kern w:val="2"/>
              </w:rPr>
              <w:t>.</w:t>
            </w:r>
            <w:r w:rsidRPr="19214C75">
              <w:rPr>
                <w:rFonts w:ascii="Arial" w:hAnsi="Arial" w:cs="Arial"/>
                <w:kern w:val="2"/>
              </w:rPr>
              <w:t xml:space="preserve"> Pirkėjo veiksmai ar neveikimas, trukdantys tinkamai ir laiku vykdyti Tiekėjo įsipareigojimus pagal Sutartį, įskaitant Pirkėjo vėlavimą paskirti specialistus, atsakingus už Sutartyje numatytų įsipareigojimų vykdymą, kitų Pirkėjo Sutartimi prisiimtų įsipareigojimų nevykdymą ar netinkamą vykdymą;</w:t>
            </w:r>
          </w:p>
          <w:p w14:paraId="075E1A56" w14:textId="77777777" w:rsidR="00F218B6" w:rsidRPr="00120950" w:rsidRDefault="00F218B6" w:rsidP="19214C75">
            <w:pPr>
              <w:jc w:val="both"/>
              <w:rPr>
                <w:rFonts w:ascii="Arial" w:hAnsi="Arial" w:cs="Arial"/>
                <w:kern w:val="2"/>
              </w:rPr>
            </w:pPr>
            <w:r w:rsidRPr="19214C75">
              <w:rPr>
                <w:rFonts w:ascii="Arial" w:hAnsi="Arial" w:cs="Arial"/>
                <w:kern w:val="2"/>
              </w:rPr>
              <w:lastRenderedPageBreak/>
              <w:t>4.2.1.3. bet kokių valstybės ar savivaldybės institucijai, įstaigai ar organizacijai, ar kitam subjektui teisės aktais priskirtų funkcijų nevykdymas per nustatytą (ar protingą) terminą;</w:t>
            </w:r>
          </w:p>
          <w:p w14:paraId="40250D10" w14:textId="77777777" w:rsidR="00F218B6" w:rsidRPr="00120950" w:rsidRDefault="00F218B6" w:rsidP="00120950">
            <w:pPr>
              <w:jc w:val="both"/>
              <w:rPr>
                <w:rFonts w:ascii="Arial" w:hAnsi="Arial" w:cs="Arial"/>
                <w:kern w:val="2"/>
                <w:szCs w:val="24"/>
              </w:rPr>
            </w:pPr>
            <w:r w:rsidRPr="00120950">
              <w:rPr>
                <w:rFonts w:ascii="Arial" w:hAnsi="Arial" w:cs="Arial"/>
                <w:kern w:val="2"/>
                <w:szCs w:val="24"/>
              </w:rPr>
              <w:t>4.2.1.4. užsitęsusios pirkimo procedūros, dėl kurių pradėti ir (ar) užbaigti pristatyti Prekes per nustatytą terminą tapo neįmanoma arba pernelyg sudėtinga;</w:t>
            </w:r>
          </w:p>
          <w:p w14:paraId="68730503" w14:textId="77777777" w:rsidR="00F218B6" w:rsidRPr="00120950" w:rsidRDefault="00F218B6" w:rsidP="00120950">
            <w:pPr>
              <w:jc w:val="both"/>
              <w:rPr>
                <w:rFonts w:ascii="Arial" w:hAnsi="Arial" w:cs="Arial"/>
                <w:kern w:val="2"/>
                <w:szCs w:val="24"/>
              </w:rPr>
            </w:pPr>
            <w:r w:rsidRPr="00120950">
              <w:rPr>
                <w:rFonts w:ascii="Arial" w:hAnsi="Arial" w:cs="Arial"/>
                <w:kern w:val="2"/>
                <w:szCs w:val="24"/>
              </w:rPr>
              <w:t>4.2.1.5. atsiranda uždelsimas, kliūtys ar trukdymai, kurių atsiradimui Tiekėjas neturi įtakos, už kuriuos neatsako ir kurie sukelti ir priskiriami tretiesiems asmenims (pvz., netinkamai vykdoma kita Pirkėjo sutartis, kurios įvykdymas turi tiesioginę įtaką Tiekėjo vykdomai Sutarčiai);</w:t>
            </w:r>
          </w:p>
          <w:p w14:paraId="1F943B01" w14:textId="77777777" w:rsidR="00F218B6" w:rsidRPr="00120950" w:rsidRDefault="00F218B6" w:rsidP="00120950">
            <w:pPr>
              <w:jc w:val="both"/>
              <w:rPr>
                <w:rFonts w:ascii="Arial" w:hAnsi="Arial" w:cs="Arial"/>
                <w:kern w:val="2"/>
                <w:szCs w:val="24"/>
              </w:rPr>
            </w:pPr>
            <w:r w:rsidRPr="00120950">
              <w:rPr>
                <w:rFonts w:ascii="Arial" w:hAnsi="Arial" w:cs="Arial"/>
                <w:kern w:val="2"/>
                <w:szCs w:val="24"/>
              </w:rPr>
              <w:t>4.2.1.6. Pirkėjo Tiekėjui pateikiami nurodymai, neįeinantys į Sutarties objektą, turintys įtakos Tiekėjo sutartinių įsipareigojimų įvykdymo terminams.</w:t>
            </w:r>
          </w:p>
          <w:p w14:paraId="14A852F5" w14:textId="77777777" w:rsidR="00F218B6" w:rsidRPr="00120950" w:rsidRDefault="00F218B6" w:rsidP="00120950">
            <w:pPr>
              <w:jc w:val="both"/>
              <w:rPr>
                <w:rFonts w:ascii="Arial" w:hAnsi="Arial" w:cs="Arial"/>
                <w:kern w:val="2"/>
                <w:szCs w:val="24"/>
              </w:rPr>
            </w:pPr>
            <w:r w:rsidRPr="00120950">
              <w:rPr>
                <w:rFonts w:ascii="Arial" w:hAnsi="Arial" w:cs="Arial"/>
                <w:kern w:val="2"/>
                <w:szCs w:val="24"/>
              </w:rPr>
              <w:t xml:space="preserve">4.2.2. Šalis, siekianti pratęsti Prekių pristatymo (ar jų dalies) terminą, privalo raštu kreiptis į kitą Šalį ir pateikti minėtų aplinkybių egzistavimo įrodymus. </w:t>
            </w:r>
          </w:p>
          <w:p w14:paraId="174F4596" w14:textId="18834052" w:rsidR="00F218B6" w:rsidRPr="00BD69F7" w:rsidRDefault="00F218B6" w:rsidP="00F218B6">
            <w:pPr>
              <w:jc w:val="both"/>
              <w:rPr>
                <w:rFonts w:ascii="Arial" w:hAnsi="Arial" w:cs="Arial"/>
                <w:b/>
                <w:bCs/>
                <w:kern w:val="2"/>
                <w:szCs w:val="24"/>
              </w:rPr>
            </w:pPr>
            <w:r w:rsidRPr="00120950">
              <w:rPr>
                <w:rFonts w:ascii="Arial" w:hAnsi="Arial" w:cs="Arial"/>
                <w:kern w:val="2"/>
                <w:szCs w:val="24"/>
              </w:rPr>
              <w:t>4.2.3. Šalims pritarus, kad minėtų aplinkybių įrodymai yra pakankami ir pagrįsti, Prekių (ar jų dalies) pristatymo terminas gali būti pratęsiamas tik minėtų aplinkybių egzistavimo laikotarpiui.</w:t>
            </w:r>
          </w:p>
        </w:tc>
        <w:tc>
          <w:tcPr>
            <w:tcW w:w="5361" w:type="dxa"/>
          </w:tcPr>
          <w:p w14:paraId="7E474FEB" w14:textId="77777777" w:rsidR="00F218B6" w:rsidRPr="00875B3E" w:rsidRDefault="00F218B6" w:rsidP="00120950">
            <w:pPr>
              <w:jc w:val="both"/>
              <w:rPr>
                <w:rFonts w:ascii="Arial" w:hAnsi="Arial" w:cs="Arial"/>
                <w:kern w:val="2"/>
                <w:szCs w:val="24"/>
                <w:lang w:val="en-GB"/>
              </w:rPr>
            </w:pPr>
            <w:r w:rsidRPr="00875B3E">
              <w:rPr>
                <w:rFonts w:ascii="Arial" w:hAnsi="Arial" w:cs="Arial"/>
                <w:kern w:val="2"/>
                <w:szCs w:val="24"/>
                <w:lang w:val="en-GB"/>
              </w:rPr>
              <w:lastRenderedPageBreak/>
              <w:t>4.2.1. The delivery term of the Goods (or part thereof) may be extended under the following circumstances:</w:t>
            </w:r>
          </w:p>
          <w:p w14:paraId="10D1EB2D" w14:textId="77777777" w:rsidR="00F218B6" w:rsidRPr="00875B3E" w:rsidRDefault="00F218B6" w:rsidP="00120950">
            <w:pPr>
              <w:jc w:val="both"/>
              <w:rPr>
                <w:rFonts w:ascii="Arial" w:hAnsi="Arial" w:cs="Arial"/>
                <w:kern w:val="2"/>
                <w:szCs w:val="24"/>
                <w:lang w:val="en-GB"/>
              </w:rPr>
            </w:pPr>
            <w:r w:rsidRPr="00875B3E">
              <w:rPr>
                <w:rFonts w:ascii="Arial" w:hAnsi="Arial" w:cs="Arial"/>
                <w:kern w:val="2"/>
                <w:szCs w:val="24"/>
                <w:lang w:val="en-GB"/>
              </w:rPr>
              <w:t>4.2.1.1. Adverse weather conditions that make it impossible to deliver the goods or related services, such as heavy rainfall, floods, dense fog, squalls, heavy snow, blizzards, or similar. This provision applies only to those Goods whose quality, delivery, and/or provision are dependent on natural conditions.</w:t>
            </w:r>
          </w:p>
          <w:p w14:paraId="6037DA1D" w14:textId="77777777" w:rsidR="00F218B6" w:rsidRPr="00875B3E" w:rsidRDefault="00F218B6" w:rsidP="00120950">
            <w:pPr>
              <w:jc w:val="both"/>
              <w:rPr>
                <w:rFonts w:ascii="Arial" w:hAnsi="Arial" w:cs="Arial"/>
                <w:kern w:val="2"/>
                <w:szCs w:val="24"/>
                <w:lang w:val="en-GB"/>
              </w:rPr>
            </w:pPr>
            <w:r w:rsidRPr="00875B3E">
              <w:rPr>
                <w:rFonts w:ascii="Arial" w:hAnsi="Arial" w:cs="Arial"/>
                <w:kern w:val="2"/>
                <w:szCs w:val="24"/>
                <w:lang w:val="en-GB"/>
              </w:rPr>
              <w:t xml:space="preserve">4.2.1.2. Actions or omissions by the Buyer that prevent the Supplier from properly and timely fulfilling its obligations under the Contract, including the Buyer's delay in appointing specialists responsible for fulfilling the obligations stipulated in the Contract, or failure to perform or improper performance of other </w:t>
            </w:r>
            <w:r w:rsidRPr="00875B3E">
              <w:rPr>
                <w:rFonts w:ascii="Arial" w:hAnsi="Arial" w:cs="Arial"/>
                <w:kern w:val="2"/>
                <w:szCs w:val="24"/>
                <w:lang w:val="en-GB"/>
              </w:rPr>
              <w:lastRenderedPageBreak/>
              <w:t>obligations assumed by the Buyer under the Contract.</w:t>
            </w:r>
          </w:p>
          <w:p w14:paraId="59B77049" w14:textId="77777777" w:rsidR="00F218B6" w:rsidRPr="00875B3E" w:rsidRDefault="00F218B6" w:rsidP="00120950">
            <w:pPr>
              <w:jc w:val="both"/>
              <w:rPr>
                <w:rFonts w:ascii="Arial" w:hAnsi="Arial" w:cs="Arial"/>
                <w:kern w:val="2"/>
                <w:szCs w:val="24"/>
                <w:lang w:val="en-GB"/>
              </w:rPr>
            </w:pPr>
            <w:r w:rsidRPr="00875B3E">
              <w:rPr>
                <w:rFonts w:ascii="Arial" w:hAnsi="Arial" w:cs="Arial"/>
                <w:kern w:val="2"/>
                <w:szCs w:val="24"/>
                <w:lang w:val="en-GB"/>
              </w:rPr>
              <w:t>4.2.1.3. Failure by any state or municipal institution, agency, or organization, or any other entity entrusted with functions by law, to perform within the specified (or reasonable) timeframe.</w:t>
            </w:r>
          </w:p>
          <w:p w14:paraId="6D5B93FB" w14:textId="77777777" w:rsidR="00F218B6" w:rsidRPr="00875B3E" w:rsidRDefault="00F218B6" w:rsidP="00120950">
            <w:pPr>
              <w:jc w:val="both"/>
              <w:rPr>
                <w:rFonts w:ascii="Arial" w:hAnsi="Arial" w:cs="Arial"/>
                <w:kern w:val="2"/>
                <w:szCs w:val="24"/>
                <w:lang w:val="en-GB"/>
              </w:rPr>
            </w:pPr>
            <w:r w:rsidRPr="00875B3E">
              <w:rPr>
                <w:rFonts w:ascii="Arial" w:hAnsi="Arial" w:cs="Arial"/>
                <w:kern w:val="2"/>
                <w:szCs w:val="24"/>
                <w:lang w:val="en-GB"/>
              </w:rPr>
              <w:t>4.2.1.4. Prolonged procurement procedures, due to which it becomes impossible or overly difficult to start and/or complete the delivery of Goods within the specified timeframe.</w:t>
            </w:r>
          </w:p>
          <w:p w14:paraId="6D4900DD" w14:textId="77777777" w:rsidR="00F218B6" w:rsidRPr="00875B3E" w:rsidRDefault="00F218B6" w:rsidP="00120950">
            <w:pPr>
              <w:jc w:val="both"/>
              <w:rPr>
                <w:rFonts w:ascii="Arial" w:hAnsi="Arial" w:cs="Arial"/>
                <w:kern w:val="2"/>
                <w:szCs w:val="24"/>
                <w:lang w:val="en-GB"/>
              </w:rPr>
            </w:pPr>
            <w:r w:rsidRPr="00875B3E">
              <w:rPr>
                <w:rFonts w:ascii="Arial" w:hAnsi="Arial" w:cs="Arial"/>
                <w:kern w:val="2"/>
                <w:szCs w:val="24"/>
                <w:lang w:val="en-GB"/>
              </w:rPr>
              <w:t>4.2.1.5. Delays, obstacles, or disruptions that are beyond the Supplier’s control, for which the Supplier is not responsible, and that are caused by or attributed to third parties (e.g., improper performance of another contract by the Buyer, which directly affects the Supplier's execution of the Contract).</w:t>
            </w:r>
          </w:p>
          <w:p w14:paraId="24B301B8" w14:textId="77777777" w:rsidR="00F218B6" w:rsidRPr="00875B3E" w:rsidRDefault="00F218B6" w:rsidP="00120950">
            <w:pPr>
              <w:jc w:val="both"/>
              <w:rPr>
                <w:rFonts w:ascii="Arial" w:hAnsi="Arial" w:cs="Arial"/>
                <w:kern w:val="2"/>
                <w:szCs w:val="24"/>
                <w:lang w:val="en-GB"/>
              </w:rPr>
            </w:pPr>
            <w:r w:rsidRPr="00875B3E">
              <w:rPr>
                <w:rFonts w:ascii="Arial" w:hAnsi="Arial" w:cs="Arial"/>
                <w:kern w:val="2"/>
                <w:szCs w:val="24"/>
                <w:lang w:val="en-GB"/>
              </w:rPr>
              <w:t>4.2.1.6. Instructions given by the Buyer to the Supplier that are outside the scope of the Contract, affecting the deadlines for the Supplier's contractual obligations.</w:t>
            </w:r>
          </w:p>
          <w:p w14:paraId="0255A4D2" w14:textId="77777777" w:rsidR="00F218B6" w:rsidRPr="00875B3E" w:rsidRDefault="00F218B6" w:rsidP="00120950">
            <w:pPr>
              <w:jc w:val="both"/>
              <w:rPr>
                <w:rFonts w:ascii="Arial" w:hAnsi="Arial" w:cs="Arial"/>
                <w:kern w:val="2"/>
                <w:szCs w:val="24"/>
                <w:lang w:val="en-GB"/>
              </w:rPr>
            </w:pPr>
            <w:r w:rsidRPr="00875B3E">
              <w:rPr>
                <w:rFonts w:ascii="Arial" w:hAnsi="Arial" w:cs="Arial"/>
                <w:kern w:val="2"/>
                <w:szCs w:val="24"/>
                <w:lang w:val="en-GB"/>
              </w:rPr>
              <w:t xml:space="preserve">4.2.2. The Party seeking to extend the delivery term of the goods (or part thereof) must submit a written request to the other Party, providing evidence of the existence of the </w:t>
            </w:r>
            <w:proofErr w:type="gramStart"/>
            <w:r w:rsidRPr="00875B3E">
              <w:rPr>
                <w:rFonts w:ascii="Arial" w:hAnsi="Arial" w:cs="Arial"/>
                <w:kern w:val="2"/>
                <w:szCs w:val="24"/>
                <w:lang w:val="en-GB"/>
              </w:rPr>
              <w:t>aforementioned circumstances</w:t>
            </w:r>
            <w:proofErr w:type="gramEnd"/>
            <w:r w:rsidRPr="00875B3E">
              <w:rPr>
                <w:rFonts w:ascii="Arial" w:hAnsi="Arial" w:cs="Arial"/>
                <w:kern w:val="2"/>
                <w:szCs w:val="24"/>
                <w:lang w:val="en-GB"/>
              </w:rPr>
              <w:t>.</w:t>
            </w:r>
          </w:p>
          <w:p w14:paraId="572D45A3" w14:textId="2AA0CFE0" w:rsidR="00F218B6" w:rsidRPr="00875B3E" w:rsidRDefault="00F218B6" w:rsidP="004065BB">
            <w:pPr>
              <w:rPr>
                <w:rFonts w:ascii="Arial" w:hAnsi="Arial" w:cs="Arial"/>
                <w:kern w:val="2"/>
                <w:szCs w:val="24"/>
                <w:lang w:val="en-GB"/>
              </w:rPr>
            </w:pPr>
            <w:r w:rsidRPr="00875B3E">
              <w:rPr>
                <w:rFonts w:ascii="Arial" w:hAnsi="Arial" w:cs="Arial"/>
                <w:kern w:val="2"/>
                <w:szCs w:val="24"/>
                <w:lang w:val="en-GB"/>
              </w:rPr>
              <w:t>4.2.3. If both Parties agree that the provided evidence is sufficient and valid, the delivery term of the goods (or part thereof) may be extended only for the duration of the mentioned circumstances.</w:t>
            </w:r>
          </w:p>
        </w:tc>
      </w:tr>
      <w:tr w:rsidR="00160A9D" w:rsidRPr="00BD69F7" w14:paraId="641AE4E9" w14:textId="77777777" w:rsidTr="791BF53A">
        <w:trPr>
          <w:trHeight w:val="85"/>
        </w:trPr>
        <w:tc>
          <w:tcPr>
            <w:tcW w:w="5524" w:type="dxa"/>
          </w:tcPr>
          <w:p w14:paraId="2FA634FB" w14:textId="36982D8F" w:rsidR="00160A9D" w:rsidRPr="00BD69F7" w:rsidRDefault="00160A9D" w:rsidP="00160A9D">
            <w:pPr>
              <w:rPr>
                <w:rFonts w:ascii="Arial" w:hAnsi="Arial" w:cs="Arial"/>
                <w:kern w:val="2"/>
                <w:szCs w:val="24"/>
              </w:rPr>
            </w:pPr>
            <w:r w:rsidRPr="00BD69F7">
              <w:rPr>
                <w:rFonts w:ascii="Arial" w:hAnsi="Arial" w:cs="Arial"/>
                <w:b/>
                <w:bCs/>
                <w:kern w:val="2"/>
                <w:szCs w:val="24"/>
              </w:rPr>
              <w:lastRenderedPageBreak/>
              <w:t>4.</w:t>
            </w:r>
            <w:r w:rsidR="002C264F">
              <w:rPr>
                <w:rFonts w:ascii="Arial" w:hAnsi="Arial" w:cs="Arial"/>
                <w:b/>
                <w:bCs/>
                <w:kern w:val="2"/>
                <w:szCs w:val="24"/>
              </w:rPr>
              <w:t>3</w:t>
            </w:r>
            <w:r w:rsidRPr="00BD69F7">
              <w:rPr>
                <w:rFonts w:ascii="Arial" w:hAnsi="Arial" w:cs="Arial"/>
                <w:b/>
                <w:bCs/>
                <w:kern w:val="2"/>
                <w:szCs w:val="24"/>
              </w:rPr>
              <w:t>. Kartu su Prekėmis pateikiami dokumentai</w:t>
            </w:r>
          </w:p>
        </w:tc>
        <w:tc>
          <w:tcPr>
            <w:tcW w:w="5361" w:type="dxa"/>
          </w:tcPr>
          <w:p w14:paraId="164B5C26" w14:textId="3B5E6490" w:rsidR="00160A9D" w:rsidRPr="00875B3E" w:rsidRDefault="00160A9D" w:rsidP="00160A9D">
            <w:pPr>
              <w:rPr>
                <w:rFonts w:ascii="Arial" w:hAnsi="Arial" w:cs="Arial"/>
                <w:kern w:val="2"/>
                <w:szCs w:val="24"/>
                <w:lang w:val="en-GB"/>
              </w:rPr>
            </w:pPr>
            <w:r w:rsidRPr="00875B3E">
              <w:rPr>
                <w:rFonts w:ascii="Arial" w:hAnsi="Arial" w:cs="Arial"/>
                <w:b/>
                <w:bCs/>
                <w:kern w:val="2"/>
                <w:szCs w:val="24"/>
                <w:lang w:val="en-GB"/>
              </w:rPr>
              <w:t>4.</w:t>
            </w:r>
            <w:r w:rsidR="00A748A3">
              <w:rPr>
                <w:rFonts w:ascii="Arial" w:hAnsi="Arial" w:cs="Arial"/>
                <w:b/>
                <w:bCs/>
                <w:kern w:val="2"/>
                <w:szCs w:val="24"/>
                <w:lang w:val="en-GB"/>
              </w:rPr>
              <w:t>3</w:t>
            </w:r>
            <w:r w:rsidRPr="00875B3E">
              <w:rPr>
                <w:rFonts w:ascii="Arial" w:hAnsi="Arial" w:cs="Arial"/>
                <w:b/>
                <w:bCs/>
                <w:kern w:val="2"/>
                <w:szCs w:val="24"/>
                <w:lang w:val="en-GB"/>
              </w:rPr>
              <w:t xml:space="preserve"> Documents accompanying the Goods</w:t>
            </w:r>
          </w:p>
        </w:tc>
      </w:tr>
      <w:tr w:rsidR="005450FF" w:rsidRPr="00BD69F7" w14:paraId="49BF7830" w14:textId="77777777" w:rsidTr="791BF53A">
        <w:trPr>
          <w:trHeight w:val="85"/>
        </w:trPr>
        <w:tc>
          <w:tcPr>
            <w:tcW w:w="5524" w:type="dxa"/>
          </w:tcPr>
          <w:p w14:paraId="7CA5A734" w14:textId="59C181E2" w:rsidR="005450FF" w:rsidRPr="00BD69F7" w:rsidRDefault="005450FF" w:rsidP="003E6ADF">
            <w:pPr>
              <w:jc w:val="both"/>
              <w:rPr>
                <w:rFonts w:ascii="Arial" w:hAnsi="Arial" w:cs="Arial"/>
                <w:kern w:val="2"/>
                <w:szCs w:val="24"/>
              </w:rPr>
            </w:pPr>
            <w:r w:rsidRPr="003F6034">
              <w:rPr>
                <w:rFonts w:ascii="Arial" w:hAnsi="Arial" w:cs="Arial"/>
                <w:kern w:val="2"/>
                <w:szCs w:val="24"/>
              </w:rPr>
              <w:t>Jei Techninėje specifikacijoje nurodyta, jog  Tiekėjas kartu su Prekėmis turi pateikti atitinkamus dokumentus, Tiekėjui nepateikus tokių dokumentų, laikoma, kad Prekės neatitinka Sutartyje nustatytų reikalavimų.</w:t>
            </w:r>
          </w:p>
        </w:tc>
        <w:tc>
          <w:tcPr>
            <w:tcW w:w="5361" w:type="dxa"/>
          </w:tcPr>
          <w:p w14:paraId="7A0C6D06" w14:textId="6FA0A50C" w:rsidR="005450FF" w:rsidRPr="00875B3E" w:rsidRDefault="005450FF" w:rsidP="003E6ADF">
            <w:pPr>
              <w:jc w:val="both"/>
              <w:rPr>
                <w:rFonts w:ascii="Arial" w:hAnsi="Arial" w:cs="Arial"/>
                <w:kern w:val="2"/>
                <w:szCs w:val="24"/>
                <w:lang w:val="en-GB"/>
              </w:rPr>
            </w:pPr>
            <w:r w:rsidRPr="00875B3E">
              <w:rPr>
                <w:rFonts w:ascii="Arial" w:hAnsi="Arial" w:cs="Arial"/>
                <w:kern w:val="2"/>
                <w:szCs w:val="24"/>
                <w:lang w:val="en-GB"/>
              </w:rPr>
              <w:t>If it is specified in the Technical Specification that the Supplier must provide the relevant documents along with the Goods, and the Supplier fails to provide such documents, the Goods shall be deemed to not meet the requirements set forth in the Contract.</w:t>
            </w:r>
          </w:p>
        </w:tc>
      </w:tr>
      <w:tr w:rsidR="005450FF" w:rsidRPr="00BD69F7" w14:paraId="21C794AF" w14:textId="77777777" w:rsidTr="791BF53A">
        <w:trPr>
          <w:trHeight w:val="85"/>
        </w:trPr>
        <w:tc>
          <w:tcPr>
            <w:tcW w:w="5524" w:type="dxa"/>
          </w:tcPr>
          <w:p w14:paraId="09B516CC" w14:textId="322D4678" w:rsidR="005450FF" w:rsidRPr="00BD69F7" w:rsidRDefault="005450FF" w:rsidP="005450FF">
            <w:pPr>
              <w:jc w:val="center"/>
              <w:rPr>
                <w:rFonts w:ascii="Arial" w:hAnsi="Arial" w:cs="Arial"/>
                <w:kern w:val="2"/>
                <w:szCs w:val="24"/>
              </w:rPr>
            </w:pPr>
            <w:r w:rsidRPr="00BD69F7">
              <w:rPr>
                <w:rFonts w:ascii="Arial" w:hAnsi="Arial" w:cs="Arial"/>
                <w:b/>
                <w:bCs/>
                <w:kern w:val="2"/>
                <w:szCs w:val="24"/>
              </w:rPr>
              <w:t>5. SUTARTIES KAINA IR ATSISKAITYMO TVARKA</w:t>
            </w:r>
          </w:p>
        </w:tc>
        <w:tc>
          <w:tcPr>
            <w:tcW w:w="5361" w:type="dxa"/>
          </w:tcPr>
          <w:p w14:paraId="03384BFB" w14:textId="26A397FC" w:rsidR="005450FF" w:rsidRPr="00875B3E" w:rsidRDefault="005450FF" w:rsidP="005450FF">
            <w:pPr>
              <w:jc w:val="center"/>
              <w:rPr>
                <w:rFonts w:ascii="Arial" w:hAnsi="Arial" w:cs="Arial"/>
                <w:kern w:val="2"/>
                <w:szCs w:val="24"/>
                <w:lang w:val="en-GB"/>
              </w:rPr>
            </w:pPr>
            <w:r w:rsidRPr="00875B3E">
              <w:rPr>
                <w:rFonts w:ascii="Arial" w:hAnsi="Arial" w:cs="Arial"/>
                <w:b/>
                <w:bCs/>
                <w:kern w:val="2"/>
                <w:szCs w:val="24"/>
                <w:lang w:val="en-GB"/>
              </w:rPr>
              <w:t>5. CONTRACT PRICE AND PAYMENT ARRANGEMENTS</w:t>
            </w:r>
          </w:p>
        </w:tc>
      </w:tr>
      <w:tr w:rsidR="005450FF" w:rsidRPr="00BD69F7" w14:paraId="277AFD98" w14:textId="77777777" w:rsidTr="791BF53A">
        <w:trPr>
          <w:trHeight w:val="85"/>
        </w:trPr>
        <w:tc>
          <w:tcPr>
            <w:tcW w:w="5524" w:type="dxa"/>
          </w:tcPr>
          <w:p w14:paraId="1C0587C9" w14:textId="42D0C122" w:rsidR="005450FF" w:rsidRPr="00BD69F7" w:rsidRDefault="005450FF" w:rsidP="005450FF">
            <w:pPr>
              <w:rPr>
                <w:rFonts w:ascii="Arial" w:hAnsi="Arial" w:cs="Arial"/>
                <w:kern w:val="2"/>
                <w:szCs w:val="24"/>
              </w:rPr>
            </w:pPr>
            <w:r w:rsidRPr="00BD69F7">
              <w:rPr>
                <w:rFonts w:ascii="Arial" w:hAnsi="Arial" w:cs="Arial"/>
                <w:b/>
                <w:bCs/>
                <w:kern w:val="2"/>
                <w:szCs w:val="24"/>
              </w:rPr>
              <w:t>5.1. Sutarčiai taikomas kainos apskaičiavimo būdas</w:t>
            </w:r>
          </w:p>
        </w:tc>
        <w:tc>
          <w:tcPr>
            <w:tcW w:w="5361" w:type="dxa"/>
          </w:tcPr>
          <w:p w14:paraId="1B36FC55" w14:textId="27CC4119" w:rsidR="005450FF" w:rsidRPr="00875B3E" w:rsidRDefault="005450FF" w:rsidP="005450FF">
            <w:pPr>
              <w:rPr>
                <w:rFonts w:ascii="Arial" w:hAnsi="Arial" w:cs="Arial"/>
                <w:kern w:val="2"/>
                <w:szCs w:val="24"/>
                <w:lang w:val="en-GB"/>
              </w:rPr>
            </w:pPr>
            <w:r w:rsidRPr="00875B3E">
              <w:rPr>
                <w:rFonts w:ascii="Arial" w:hAnsi="Arial" w:cs="Arial"/>
                <w:b/>
                <w:bCs/>
                <w:kern w:val="2"/>
                <w:szCs w:val="24"/>
                <w:lang w:val="en-GB"/>
              </w:rPr>
              <w:t>5.1. The method of calculating the price applicable to the Contract</w:t>
            </w:r>
          </w:p>
        </w:tc>
      </w:tr>
      <w:tr w:rsidR="00237686" w:rsidRPr="00BD69F7" w14:paraId="5EB088F0" w14:textId="77777777" w:rsidTr="791BF53A">
        <w:trPr>
          <w:trHeight w:val="85"/>
        </w:trPr>
        <w:tc>
          <w:tcPr>
            <w:tcW w:w="5524" w:type="dxa"/>
            <w:vAlign w:val="center"/>
          </w:tcPr>
          <w:p w14:paraId="470DA970" w14:textId="0F53A41B" w:rsidR="00C84E37" w:rsidRDefault="00447148" w:rsidP="19214C75">
            <w:pPr>
              <w:pBdr>
                <w:top w:val="nil"/>
                <w:left w:val="nil"/>
                <w:bottom w:val="nil"/>
                <w:right w:val="nil"/>
                <w:between w:val="nil"/>
                <w:bar w:val="nil"/>
              </w:pBdr>
              <w:spacing w:before="120" w:after="120" w:line="276" w:lineRule="auto"/>
              <w:contextualSpacing/>
              <w:jc w:val="both"/>
              <w:rPr>
                <w:rFonts w:ascii="Arial" w:hAnsi="Arial" w:cs="Arial"/>
                <w:kern w:val="2"/>
              </w:rPr>
            </w:pPr>
            <w:r w:rsidRPr="19214C75">
              <w:rPr>
                <w:rFonts w:ascii="Arial" w:hAnsi="Arial" w:cs="Arial"/>
                <w:kern w:val="2"/>
              </w:rPr>
              <w:t>5.1.1.</w:t>
            </w:r>
            <w:r w:rsidR="00EE4D85" w:rsidRPr="19214C75">
              <w:rPr>
                <w:rFonts w:ascii="Arial" w:hAnsi="Arial" w:cs="Arial"/>
                <w:kern w:val="2"/>
              </w:rPr>
              <w:t xml:space="preserve"> </w:t>
            </w:r>
            <w:r w:rsidRPr="19214C75">
              <w:rPr>
                <w:rFonts w:ascii="Arial" w:hAnsi="Arial" w:cs="Arial"/>
                <w:kern w:val="2"/>
              </w:rPr>
              <w:t>Pirkime taikoma</w:t>
            </w:r>
            <w:r w:rsidR="006A4C31" w:rsidRPr="19214C75">
              <w:rPr>
                <w:rFonts w:ascii="Arial" w:hAnsi="Arial" w:cs="Arial"/>
                <w:kern w:val="2"/>
              </w:rPr>
              <w:t xml:space="preserve"> </w:t>
            </w:r>
            <w:r w:rsidR="006A4C31" w:rsidRPr="19214C75">
              <w:rPr>
                <w:rFonts w:ascii="Arial" w:hAnsi="Arial" w:cs="Arial"/>
                <w:b/>
                <w:bCs/>
                <w:kern w:val="2"/>
              </w:rPr>
              <w:t>Mišri</w:t>
            </w:r>
            <w:r w:rsidR="006A4C31" w:rsidRPr="19214C75">
              <w:rPr>
                <w:rFonts w:ascii="Arial" w:hAnsi="Arial" w:cs="Arial"/>
                <w:kern w:val="2"/>
              </w:rPr>
              <w:t xml:space="preserve"> kainodara (</w:t>
            </w:r>
            <w:r w:rsidRPr="19214C75">
              <w:rPr>
                <w:rFonts w:ascii="Arial" w:hAnsi="Arial" w:cs="Arial"/>
                <w:kern w:val="2"/>
              </w:rPr>
              <w:t>f</w:t>
            </w:r>
            <w:r w:rsidR="00C84E37" w:rsidRPr="19214C75">
              <w:rPr>
                <w:rFonts w:ascii="Arial" w:hAnsi="Arial" w:cs="Arial"/>
                <w:kern w:val="2"/>
              </w:rPr>
              <w:t>iksuotos kainos kainodara</w:t>
            </w:r>
            <w:r w:rsidR="008C5BBB" w:rsidRPr="19214C75">
              <w:rPr>
                <w:rFonts w:ascii="Arial" w:hAnsi="Arial" w:cs="Arial"/>
                <w:kern w:val="2"/>
              </w:rPr>
              <w:t xml:space="preserve"> </w:t>
            </w:r>
            <w:r w:rsidR="00031FA4" w:rsidRPr="19214C75">
              <w:rPr>
                <w:rFonts w:ascii="Arial" w:hAnsi="Arial" w:cs="Arial"/>
                <w:kern w:val="2"/>
              </w:rPr>
              <w:t>ir</w:t>
            </w:r>
            <w:r w:rsidR="008C5BBB" w:rsidRPr="19214C75">
              <w:rPr>
                <w:rFonts w:ascii="Arial" w:hAnsi="Arial" w:cs="Arial"/>
                <w:kern w:val="2"/>
              </w:rPr>
              <w:t xml:space="preserve"> </w:t>
            </w:r>
            <w:r w:rsidR="006A4C31" w:rsidRPr="19214C75">
              <w:rPr>
                <w:rFonts w:ascii="Arial" w:hAnsi="Arial" w:cs="Arial"/>
                <w:kern w:val="2"/>
              </w:rPr>
              <w:t xml:space="preserve">Sutarties vykdymo </w:t>
            </w:r>
            <w:r w:rsidR="008C5BBB" w:rsidRPr="19214C75">
              <w:rPr>
                <w:rFonts w:ascii="Arial" w:hAnsi="Arial" w:cs="Arial"/>
                <w:kern w:val="2"/>
              </w:rPr>
              <w:t>išlaidų atlyginimo kainodara</w:t>
            </w:r>
            <w:r w:rsidR="006A4C31" w:rsidRPr="19214C75">
              <w:rPr>
                <w:rFonts w:ascii="Arial" w:hAnsi="Arial" w:cs="Arial"/>
                <w:kern w:val="2"/>
              </w:rPr>
              <w:t>)</w:t>
            </w:r>
            <w:r w:rsidR="008C5BBB" w:rsidRPr="19214C75">
              <w:rPr>
                <w:rFonts w:ascii="Arial" w:hAnsi="Arial" w:cs="Arial"/>
                <w:kern w:val="2"/>
              </w:rPr>
              <w:t>.</w:t>
            </w:r>
          </w:p>
          <w:p w14:paraId="67F929F0" w14:textId="4D37BAEC" w:rsidR="00876C09" w:rsidRDefault="00237686" w:rsidP="19214C75">
            <w:pPr>
              <w:pBdr>
                <w:top w:val="nil"/>
                <w:left w:val="nil"/>
                <w:bottom w:val="nil"/>
                <w:right w:val="nil"/>
                <w:between w:val="nil"/>
                <w:bar w:val="nil"/>
              </w:pBdr>
              <w:spacing w:before="120" w:after="120" w:line="276" w:lineRule="auto"/>
              <w:contextualSpacing/>
              <w:jc w:val="both"/>
              <w:rPr>
                <w:rFonts w:ascii="Arial" w:hAnsi="Arial" w:cs="Arial"/>
                <w:kern w:val="2"/>
              </w:rPr>
            </w:pPr>
            <w:r w:rsidRPr="19214C75">
              <w:rPr>
                <w:rFonts w:ascii="Arial" w:hAnsi="Arial" w:cs="Arial"/>
                <w:kern w:val="2"/>
              </w:rPr>
              <w:t>5.1</w:t>
            </w:r>
            <w:r w:rsidR="00201224" w:rsidRPr="19214C75">
              <w:rPr>
                <w:rFonts w:ascii="Arial" w:hAnsi="Arial" w:cs="Arial"/>
                <w:kern w:val="2"/>
              </w:rPr>
              <w:t>.</w:t>
            </w:r>
            <w:r w:rsidR="00384B6A" w:rsidRPr="19214C75">
              <w:rPr>
                <w:rFonts w:ascii="Arial" w:hAnsi="Arial" w:cs="Arial"/>
                <w:kern w:val="2"/>
              </w:rPr>
              <w:t>2</w:t>
            </w:r>
            <w:r w:rsidRPr="19214C75">
              <w:rPr>
                <w:rFonts w:ascii="Arial" w:hAnsi="Arial" w:cs="Arial"/>
                <w:kern w:val="2"/>
              </w:rPr>
              <w:t xml:space="preserve">. </w:t>
            </w:r>
            <w:r w:rsidR="00876C09" w:rsidRPr="19214C75">
              <w:rPr>
                <w:rFonts w:ascii="Arial" w:hAnsi="Arial" w:cs="Arial"/>
                <w:kern w:val="2"/>
              </w:rPr>
              <w:t xml:space="preserve">Pirkėjas </w:t>
            </w:r>
            <w:r w:rsidR="00CA4254" w:rsidRPr="19214C75">
              <w:rPr>
                <w:rFonts w:ascii="Arial" w:hAnsi="Arial" w:cs="Arial"/>
                <w:kern w:val="2"/>
              </w:rPr>
              <w:t>Tiekėj</w:t>
            </w:r>
            <w:r w:rsidR="00876C09" w:rsidRPr="19214C75">
              <w:rPr>
                <w:rFonts w:ascii="Arial" w:hAnsi="Arial" w:cs="Arial"/>
                <w:kern w:val="2"/>
              </w:rPr>
              <w:t xml:space="preserve">ui už </w:t>
            </w:r>
            <w:r w:rsidR="00712215" w:rsidRPr="19214C75">
              <w:rPr>
                <w:rFonts w:ascii="Arial" w:hAnsi="Arial" w:cs="Arial"/>
                <w:kern w:val="2"/>
              </w:rPr>
              <w:t xml:space="preserve">kiekvieną iš </w:t>
            </w:r>
            <w:r w:rsidR="009F7460" w:rsidRPr="19214C75">
              <w:rPr>
                <w:rFonts w:ascii="Arial" w:hAnsi="Arial" w:cs="Arial"/>
                <w:kern w:val="2"/>
              </w:rPr>
              <w:t xml:space="preserve">tinkamai perduotų </w:t>
            </w:r>
            <w:r w:rsidR="0020110B" w:rsidRPr="19214C75">
              <w:rPr>
                <w:rFonts w:ascii="Arial" w:hAnsi="Arial" w:cs="Arial"/>
                <w:kern w:val="2"/>
              </w:rPr>
              <w:t>P</w:t>
            </w:r>
            <w:r w:rsidR="00712215" w:rsidRPr="19214C75">
              <w:rPr>
                <w:rFonts w:ascii="Arial" w:hAnsi="Arial" w:cs="Arial"/>
                <w:kern w:val="2"/>
              </w:rPr>
              <w:t>rekių</w:t>
            </w:r>
            <w:r w:rsidR="00876C09" w:rsidRPr="19214C75">
              <w:rPr>
                <w:rFonts w:ascii="Arial" w:hAnsi="Arial" w:cs="Arial"/>
                <w:kern w:val="2"/>
              </w:rPr>
              <w:t xml:space="preserve"> </w:t>
            </w:r>
            <w:r w:rsidR="0020110B" w:rsidRPr="19214C75">
              <w:rPr>
                <w:rFonts w:ascii="Arial" w:hAnsi="Arial" w:cs="Arial"/>
                <w:kern w:val="2"/>
              </w:rPr>
              <w:t>ar</w:t>
            </w:r>
            <w:r w:rsidR="009F7460" w:rsidRPr="19214C75">
              <w:rPr>
                <w:rFonts w:ascii="Arial" w:hAnsi="Arial" w:cs="Arial"/>
                <w:kern w:val="2"/>
              </w:rPr>
              <w:t>/ir</w:t>
            </w:r>
            <w:r w:rsidR="0020110B" w:rsidRPr="19214C75">
              <w:rPr>
                <w:rFonts w:ascii="Arial" w:hAnsi="Arial" w:cs="Arial"/>
                <w:kern w:val="2"/>
              </w:rPr>
              <w:t xml:space="preserve"> su </w:t>
            </w:r>
            <w:r w:rsidR="009F7460" w:rsidRPr="19214C75">
              <w:rPr>
                <w:rFonts w:ascii="Arial" w:hAnsi="Arial" w:cs="Arial"/>
                <w:kern w:val="2"/>
              </w:rPr>
              <w:t xml:space="preserve">tinkamai suteiktų su </w:t>
            </w:r>
            <w:r w:rsidR="0020110B" w:rsidRPr="19214C75">
              <w:rPr>
                <w:rFonts w:ascii="Arial" w:hAnsi="Arial" w:cs="Arial"/>
                <w:kern w:val="2"/>
              </w:rPr>
              <w:t xml:space="preserve">Prekėmis susijusių paslaugų sumoka </w:t>
            </w:r>
            <w:r w:rsidR="00561EFF" w:rsidRPr="19214C75">
              <w:rPr>
                <w:rFonts w:ascii="Arial" w:hAnsi="Arial" w:cs="Arial"/>
                <w:kern w:val="2"/>
              </w:rPr>
              <w:t xml:space="preserve">Sutartyje </w:t>
            </w:r>
            <w:r w:rsidR="00912E56" w:rsidRPr="19214C75">
              <w:rPr>
                <w:rFonts w:ascii="Arial" w:hAnsi="Arial" w:cs="Arial"/>
                <w:kern w:val="2"/>
              </w:rPr>
              <w:t xml:space="preserve">nurodytą </w:t>
            </w:r>
            <w:r w:rsidR="00876C09" w:rsidRPr="19214C75">
              <w:rPr>
                <w:rFonts w:ascii="Arial" w:hAnsi="Arial" w:cs="Arial"/>
                <w:kern w:val="2"/>
              </w:rPr>
              <w:t xml:space="preserve">fiksuotą </w:t>
            </w:r>
            <w:r w:rsidR="00712215" w:rsidRPr="19214C75">
              <w:rPr>
                <w:rFonts w:ascii="Arial" w:hAnsi="Arial" w:cs="Arial"/>
                <w:kern w:val="2"/>
              </w:rPr>
              <w:t xml:space="preserve">kainą, </w:t>
            </w:r>
            <w:r w:rsidR="00561EFF" w:rsidRPr="19214C75">
              <w:rPr>
                <w:rFonts w:ascii="Arial" w:hAnsi="Arial" w:cs="Arial"/>
                <w:kern w:val="2"/>
              </w:rPr>
              <w:t xml:space="preserve">pagal Sutartyje </w:t>
            </w:r>
            <w:r w:rsidR="00912E56" w:rsidRPr="19214C75">
              <w:rPr>
                <w:rFonts w:ascii="Arial" w:hAnsi="Arial" w:cs="Arial"/>
                <w:kern w:val="2"/>
              </w:rPr>
              <w:t>numatytą</w:t>
            </w:r>
            <w:r w:rsidR="00561EFF" w:rsidRPr="19214C75">
              <w:rPr>
                <w:rFonts w:ascii="Arial" w:hAnsi="Arial" w:cs="Arial"/>
                <w:kern w:val="2"/>
              </w:rPr>
              <w:t xml:space="preserve"> apmokėjimo tvarką.</w:t>
            </w:r>
            <w:r w:rsidR="00304B72" w:rsidRPr="19214C75">
              <w:rPr>
                <w:rFonts w:ascii="Arial" w:hAnsi="Arial" w:cs="Arial"/>
                <w:kern w:val="2"/>
              </w:rPr>
              <w:t xml:space="preserve"> </w:t>
            </w:r>
          </w:p>
          <w:p w14:paraId="388600E7" w14:textId="5C1329DF" w:rsidR="00384B6A" w:rsidRDefault="00201224" w:rsidP="19214C75">
            <w:pPr>
              <w:pBdr>
                <w:top w:val="nil"/>
                <w:left w:val="nil"/>
                <w:bottom w:val="nil"/>
                <w:right w:val="nil"/>
                <w:between w:val="nil"/>
                <w:bar w:val="nil"/>
              </w:pBdr>
              <w:spacing w:before="120" w:after="120" w:line="276" w:lineRule="auto"/>
              <w:contextualSpacing/>
              <w:jc w:val="both"/>
              <w:rPr>
                <w:rFonts w:ascii="Arial" w:hAnsi="Arial" w:cs="Arial"/>
                <w:kern w:val="2"/>
              </w:rPr>
            </w:pPr>
            <w:r w:rsidRPr="19214C75">
              <w:rPr>
                <w:rFonts w:ascii="Arial" w:hAnsi="Arial" w:cs="Arial"/>
                <w:kern w:val="2"/>
              </w:rPr>
              <w:lastRenderedPageBreak/>
              <w:t xml:space="preserve">5.1.3. </w:t>
            </w:r>
            <w:r w:rsidR="00CA4254" w:rsidRPr="19214C75">
              <w:rPr>
                <w:rFonts w:ascii="Arial" w:hAnsi="Arial" w:cs="Arial"/>
                <w:kern w:val="2"/>
              </w:rPr>
              <w:t>Tiekėj</w:t>
            </w:r>
            <w:r w:rsidR="00237686" w:rsidRPr="19214C75">
              <w:rPr>
                <w:rFonts w:ascii="Arial" w:hAnsi="Arial" w:cs="Arial"/>
                <w:kern w:val="2"/>
              </w:rPr>
              <w:t xml:space="preserve">o išlaidos, skirtos </w:t>
            </w:r>
            <w:r w:rsidR="00444C37" w:rsidRPr="19214C75">
              <w:rPr>
                <w:rFonts w:ascii="Arial" w:hAnsi="Arial" w:cs="Arial"/>
                <w:kern w:val="2"/>
              </w:rPr>
              <w:t xml:space="preserve">Prekių </w:t>
            </w:r>
            <w:r w:rsidR="00E73774" w:rsidRPr="19214C75">
              <w:rPr>
                <w:rFonts w:ascii="Arial" w:hAnsi="Arial" w:cs="Arial"/>
                <w:kern w:val="2"/>
              </w:rPr>
              <w:t>pristatymui</w:t>
            </w:r>
            <w:r w:rsidR="00444C37" w:rsidRPr="19214C75">
              <w:rPr>
                <w:rFonts w:ascii="Arial" w:hAnsi="Arial" w:cs="Arial"/>
                <w:kern w:val="2"/>
              </w:rPr>
              <w:t xml:space="preserve"> </w:t>
            </w:r>
            <w:r w:rsidR="00E73774" w:rsidRPr="19214C75">
              <w:rPr>
                <w:rFonts w:ascii="Arial" w:hAnsi="Arial" w:cs="Arial"/>
                <w:kern w:val="2"/>
              </w:rPr>
              <w:t>atlyginamos</w:t>
            </w:r>
            <w:r w:rsidR="00237686" w:rsidRPr="19214C75">
              <w:rPr>
                <w:rFonts w:ascii="Arial" w:hAnsi="Arial" w:cs="Arial"/>
                <w:kern w:val="2"/>
              </w:rPr>
              <w:t xml:space="preserve"> pagal Sutarties vykdymo išlaidų</w:t>
            </w:r>
            <w:r w:rsidR="00CB63DF" w:rsidRPr="19214C75">
              <w:rPr>
                <w:rFonts w:ascii="Arial" w:hAnsi="Arial" w:cs="Arial"/>
                <w:kern w:val="2"/>
              </w:rPr>
              <w:t xml:space="preserve"> atlyginimo</w:t>
            </w:r>
            <w:r w:rsidR="00237686" w:rsidRPr="19214C75">
              <w:rPr>
                <w:rFonts w:ascii="Arial" w:hAnsi="Arial" w:cs="Arial"/>
                <w:kern w:val="2"/>
              </w:rPr>
              <w:t xml:space="preserve"> kainodarą</w:t>
            </w:r>
            <w:r w:rsidR="00FA3079" w:rsidRPr="19214C75">
              <w:rPr>
                <w:rFonts w:ascii="Arial" w:hAnsi="Arial" w:cs="Arial"/>
                <w:kern w:val="2"/>
              </w:rPr>
              <w:t xml:space="preserve">, </w:t>
            </w:r>
            <w:r w:rsidR="00FA3079" w:rsidRPr="19214C75">
              <w:rPr>
                <w:rFonts w:ascii="Arial" w:hAnsi="Arial" w:cs="Arial"/>
                <w:kern w:val="2"/>
                <w:u w:val="single"/>
              </w:rPr>
              <w:t>neviršijant 3</w:t>
            </w:r>
            <w:r w:rsidR="00584DD3" w:rsidRPr="19214C75">
              <w:rPr>
                <w:rFonts w:ascii="Arial" w:hAnsi="Arial" w:cs="Arial"/>
                <w:kern w:val="2"/>
                <w:u w:val="single"/>
              </w:rPr>
              <w:t> </w:t>
            </w:r>
            <w:r w:rsidR="00AA2B72" w:rsidRPr="19214C75">
              <w:rPr>
                <w:rFonts w:ascii="Arial" w:hAnsi="Arial" w:cs="Arial"/>
                <w:kern w:val="2"/>
                <w:u w:val="single"/>
              </w:rPr>
              <w:t>5</w:t>
            </w:r>
            <w:r w:rsidR="00FA3079" w:rsidRPr="19214C75">
              <w:rPr>
                <w:rFonts w:ascii="Arial" w:hAnsi="Arial" w:cs="Arial"/>
                <w:kern w:val="2"/>
                <w:u w:val="single"/>
              </w:rPr>
              <w:t>00</w:t>
            </w:r>
            <w:r w:rsidR="00584DD3" w:rsidRPr="19214C75">
              <w:rPr>
                <w:rFonts w:ascii="Arial" w:hAnsi="Arial" w:cs="Arial"/>
                <w:kern w:val="2"/>
                <w:u w:val="single"/>
              </w:rPr>
              <w:t> </w:t>
            </w:r>
            <w:r w:rsidR="00FA3079" w:rsidRPr="19214C75">
              <w:rPr>
                <w:rFonts w:ascii="Arial" w:hAnsi="Arial" w:cs="Arial"/>
                <w:kern w:val="2"/>
                <w:u w:val="single"/>
              </w:rPr>
              <w:t>000 EUR</w:t>
            </w:r>
            <w:r w:rsidR="008067DE" w:rsidRPr="19214C75">
              <w:rPr>
                <w:rFonts w:ascii="Arial" w:hAnsi="Arial" w:cs="Arial"/>
                <w:kern w:val="2"/>
                <w:u w:val="single"/>
              </w:rPr>
              <w:t xml:space="preserve"> (trijų milijonų</w:t>
            </w:r>
            <w:r w:rsidR="00B62183" w:rsidRPr="19214C75">
              <w:rPr>
                <w:rFonts w:ascii="Arial" w:hAnsi="Arial" w:cs="Arial"/>
                <w:kern w:val="2"/>
                <w:u w:val="single"/>
              </w:rPr>
              <w:t xml:space="preserve"> penkių šimtų tūkstančių</w:t>
            </w:r>
            <w:r w:rsidR="008067DE" w:rsidRPr="19214C75">
              <w:rPr>
                <w:rFonts w:ascii="Arial" w:hAnsi="Arial" w:cs="Arial"/>
                <w:kern w:val="2"/>
                <w:u w:val="single"/>
              </w:rPr>
              <w:t xml:space="preserve"> eurų)</w:t>
            </w:r>
            <w:r w:rsidR="00D53B0F" w:rsidRPr="19214C75">
              <w:rPr>
                <w:rFonts w:ascii="Arial" w:hAnsi="Arial" w:cs="Arial"/>
                <w:kern w:val="2"/>
                <w:u w:val="single"/>
              </w:rPr>
              <w:t xml:space="preserve"> </w:t>
            </w:r>
            <w:r w:rsidR="00B93AE3" w:rsidRPr="19214C75">
              <w:rPr>
                <w:rFonts w:ascii="Arial" w:hAnsi="Arial" w:cs="Arial"/>
                <w:kern w:val="2"/>
                <w:u w:val="single"/>
              </w:rPr>
              <w:t>maksimalios</w:t>
            </w:r>
            <w:r w:rsidR="00D53B0F" w:rsidRPr="19214C75">
              <w:rPr>
                <w:rFonts w:ascii="Arial" w:hAnsi="Arial" w:cs="Arial"/>
                <w:kern w:val="2"/>
                <w:u w:val="single"/>
              </w:rPr>
              <w:t xml:space="preserve"> sumos</w:t>
            </w:r>
            <w:r w:rsidR="00FA3079" w:rsidRPr="19214C75">
              <w:rPr>
                <w:rFonts w:ascii="Arial" w:hAnsi="Arial" w:cs="Arial"/>
                <w:b/>
                <w:bCs/>
                <w:kern w:val="2"/>
              </w:rPr>
              <w:t>.</w:t>
            </w:r>
            <w:r w:rsidR="00237686" w:rsidRPr="19214C75">
              <w:rPr>
                <w:rFonts w:ascii="Arial" w:hAnsi="Arial" w:cs="Arial"/>
                <w:kern w:val="2"/>
              </w:rPr>
              <w:t xml:space="preserve"> Tokias išlaidas sudaro:</w:t>
            </w:r>
            <w:r w:rsidR="005F6743" w:rsidRPr="19214C75">
              <w:rPr>
                <w:rFonts w:ascii="Arial" w:hAnsi="Arial" w:cs="Arial"/>
                <w:kern w:val="2"/>
              </w:rPr>
              <w:t xml:space="preserve"> </w:t>
            </w:r>
            <w:r w:rsidR="00FB3379" w:rsidRPr="19214C75">
              <w:rPr>
                <w:rFonts w:ascii="Arial" w:hAnsi="Arial" w:cs="Arial"/>
                <w:kern w:val="2"/>
              </w:rPr>
              <w:t xml:space="preserve">(1) </w:t>
            </w:r>
            <w:r w:rsidR="005F6743" w:rsidRPr="19214C75">
              <w:rPr>
                <w:rFonts w:ascii="Arial" w:hAnsi="Arial" w:cs="Arial"/>
                <w:kern w:val="2"/>
              </w:rPr>
              <w:t xml:space="preserve">Prekių </w:t>
            </w:r>
            <w:r w:rsidR="00D83AB0" w:rsidRPr="19214C75">
              <w:rPr>
                <w:rFonts w:ascii="Arial" w:hAnsi="Arial" w:cs="Arial"/>
                <w:kern w:val="2"/>
              </w:rPr>
              <w:t xml:space="preserve">transportavimas </w:t>
            </w:r>
            <w:r w:rsidR="005F6743" w:rsidRPr="19214C75">
              <w:rPr>
                <w:rFonts w:ascii="Arial" w:hAnsi="Arial" w:cs="Arial"/>
                <w:kern w:val="2"/>
              </w:rPr>
              <w:t xml:space="preserve">į </w:t>
            </w:r>
            <w:r w:rsidR="003A162A" w:rsidRPr="19214C75">
              <w:rPr>
                <w:rFonts w:ascii="Arial" w:hAnsi="Arial" w:cs="Arial"/>
                <w:kern w:val="2"/>
              </w:rPr>
              <w:t>Prekių naudojimo</w:t>
            </w:r>
            <w:r w:rsidR="00500B48" w:rsidRPr="19214C75">
              <w:rPr>
                <w:rFonts w:ascii="Arial" w:hAnsi="Arial" w:cs="Arial"/>
                <w:kern w:val="2"/>
              </w:rPr>
              <w:t xml:space="preserve"> vietą </w:t>
            </w:r>
            <w:r w:rsidR="00F96F34" w:rsidRPr="19214C75">
              <w:rPr>
                <w:rFonts w:ascii="Arial" w:hAnsi="Arial" w:cs="Arial"/>
                <w:kern w:val="2"/>
              </w:rPr>
              <w:t>arba</w:t>
            </w:r>
            <w:r w:rsidR="00F12CEE" w:rsidRPr="19214C75">
              <w:rPr>
                <w:rFonts w:ascii="Arial" w:hAnsi="Arial" w:cs="Arial"/>
                <w:kern w:val="2"/>
              </w:rPr>
              <w:t xml:space="preserve">, </w:t>
            </w:r>
            <w:r w:rsidR="00FB3379" w:rsidRPr="19214C75">
              <w:rPr>
                <w:rFonts w:ascii="Arial" w:hAnsi="Arial" w:cs="Arial"/>
                <w:kern w:val="2"/>
              </w:rPr>
              <w:t xml:space="preserve">(2) </w:t>
            </w:r>
            <w:r w:rsidR="00500B48" w:rsidRPr="19214C75">
              <w:rPr>
                <w:rFonts w:ascii="Arial" w:hAnsi="Arial" w:cs="Arial"/>
                <w:kern w:val="2"/>
              </w:rPr>
              <w:t xml:space="preserve">jeigu </w:t>
            </w:r>
            <w:r w:rsidR="00F12CEE" w:rsidRPr="19214C75">
              <w:rPr>
                <w:rFonts w:ascii="Arial" w:hAnsi="Arial" w:cs="Arial"/>
                <w:kern w:val="2"/>
              </w:rPr>
              <w:t xml:space="preserve">yra </w:t>
            </w:r>
            <w:r w:rsidR="00E73774" w:rsidRPr="19214C75">
              <w:rPr>
                <w:rFonts w:ascii="Arial" w:hAnsi="Arial" w:cs="Arial"/>
                <w:kern w:val="2"/>
              </w:rPr>
              <w:t>po</w:t>
            </w:r>
            <w:r w:rsidR="007943E2" w:rsidRPr="19214C75">
              <w:rPr>
                <w:rFonts w:ascii="Arial" w:hAnsi="Arial" w:cs="Arial"/>
                <w:kern w:val="2"/>
              </w:rPr>
              <w:t>reikis</w:t>
            </w:r>
            <w:r w:rsidR="00F12CEE" w:rsidRPr="19214C75">
              <w:rPr>
                <w:rFonts w:ascii="Arial" w:hAnsi="Arial" w:cs="Arial"/>
                <w:kern w:val="2"/>
              </w:rPr>
              <w:t>,</w:t>
            </w:r>
            <w:r w:rsidR="00500B48" w:rsidRPr="19214C75">
              <w:rPr>
                <w:rFonts w:ascii="Arial" w:hAnsi="Arial" w:cs="Arial"/>
                <w:kern w:val="2"/>
              </w:rPr>
              <w:t xml:space="preserve"> Prekių transportavimas </w:t>
            </w:r>
            <w:r w:rsidR="00661CFE" w:rsidRPr="19214C75">
              <w:rPr>
                <w:rFonts w:ascii="Arial" w:hAnsi="Arial" w:cs="Arial"/>
                <w:kern w:val="2"/>
              </w:rPr>
              <w:t xml:space="preserve">į Prekių </w:t>
            </w:r>
            <w:r w:rsidR="00500B48" w:rsidRPr="19214C75">
              <w:rPr>
                <w:rFonts w:ascii="Arial" w:hAnsi="Arial" w:cs="Arial"/>
                <w:kern w:val="2"/>
              </w:rPr>
              <w:t>saugojimo vietą</w:t>
            </w:r>
            <w:r w:rsidR="007943E2" w:rsidRPr="19214C75">
              <w:rPr>
                <w:rFonts w:ascii="Arial" w:hAnsi="Arial" w:cs="Arial"/>
                <w:kern w:val="2"/>
              </w:rPr>
              <w:t>, Prekių pasauga ir</w:t>
            </w:r>
            <w:r w:rsidR="00500B48" w:rsidRPr="19214C75">
              <w:rPr>
                <w:rFonts w:ascii="Arial" w:hAnsi="Arial" w:cs="Arial"/>
                <w:kern w:val="2"/>
              </w:rPr>
              <w:t xml:space="preserve"> Prekių transportavimas </w:t>
            </w:r>
            <w:r w:rsidR="00611063" w:rsidRPr="19214C75">
              <w:rPr>
                <w:rFonts w:ascii="Arial" w:hAnsi="Arial" w:cs="Arial"/>
                <w:kern w:val="2"/>
              </w:rPr>
              <w:t xml:space="preserve">iš </w:t>
            </w:r>
            <w:r w:rsidR="00661CFE" w:rsidRPr="19214C75">
              <w:rPr>
                <w:rFonts w:ascii="Arial" w:hAnsi="Arial" w:cs="Arial"/>
                <w:kern w:val="2"/>
              </w:rPr>
              <w:t xml:space="preserve">Prekių </w:t>
            </w:r>
            <w:r w:rsidR="00611063" w:rsidRPr="19214C75">
              <w:rPr>
                <w:rFonts w:ascii="Arial" w:hAnsi="Arial" w:cs="Arial"/>
                <w:kern w:val="2"/>
              </w:rPr>
              <w:t xml:space="preserve">saugojimo vietos į </w:t>
            </w:r>
            <w:r w:rsidR="00661CFE" w:rsidRPr="19214C75">
              <w:rPr>
                <w:rFonts w:ascii="Arial" w:hAnsi="Arial" w:cs="Arial"/>
                <w:kern w:val="2"/>
              </w:rPr>
              <w:t xml:space="preserve">Prekių naudojimo </w:t>
            </w:r>
            <w:r w:rsidR="00611063" w:rsidRPr="19214C75">
              <w:rPr>
                <w:rFonts w:ascii="Arial" w:hAnsi="Arial" w:cs="Arial"/>
                <w:kern w:val="2"/>
              </w:rPr>
              <w:t>vietą.</w:t>
            </w:r>
            <w:r w:rsidR="00621E7E" w:rsidRPr="19214C75">
              <w:rPr>
                <w:rFonts w:ascii="Arial" w:hAnsi="Arial" w:cs="Arial"/>
                <w:kern w:val="2"/>
              </w:rPr>
              <w:t xml:space="preserve"> </w:t>
            </w:r>
            <w:r w:rsidR="00E514A4" w:rsidRPr="19214C75">
              <w:rPr>
                <w:rFonts w:ascii="Arial" w:hAnsi="Arial" w:cs="Arial"/>
                <w:kern w:val="2"/>
              </w:rPr>
              <w:t>Su Prekių pristatymu nesusijusi</w:t>
            </w:r>
            <w:r w:rsidR="00B17EF1" w:rsidRPr="19214C75">
              <w:rPr>
                <w:rFonts w:ascii="Arial" w:hAnsi="Arial" w:cs="Arial"/>
                <w:kern w:val="2"/>
              </w:rPr>
              <w:t xml:space="preserve">as išlaidas </w:t>
            </w:r>
            <w:r w:rsidR="00B97FC1" w:rsidRPr="19214C75">
              <w:rPr>
                <w:rFonts w:ascii="Arial" w:hAnsi="Arial" w:cs="Arial"/>
                <w:kern w:val="2"/>
              </w:rPr>
              <w:t>Tiekėjas</w:t>
            </w:r>
            <w:r w:rsidR="00B17EF1" w:rsidRPr="19214C75">
              <w:rPr>
                <w:rFonts w:ascii="Arial" w:hAnsi="Arial" w:cs="Arial"/>
                <w:kern w:val="2"/>
              </w:rPr>
              <w:t xml:space="preserve"> turi įsivertinti</w:t>
            </w:r>
            <w:r w:rsidR="004F1A1A" w:rsidRPr="19214C75">
              <w:rPr>
                <w:rFonts w:ascii="Arial" w:hAnsi="Arial" w:cs="Arial"/>
                <w:kern w:val="2"/>
              </w:rPr>
              <w:t xml:space="preserve"> pagal fiksuoto</w:t>
            </w:r>
            <w:r w:rsidR="00B17EF1" w:rsidRPr="19214C75">
              <w:rPr>
                <w:rFonts w:ascii="Arial" w:hAnsi="Arial" w:cs="Arial"/>
                <w:kern w:val="2"/>
              </w:rPr>
              <w:t>s</w:t>
            </w:r>
            <w:r w:rsidR="004F1A1A" w:rsidRPr="19214C75">
              <w:rPr>
                <w:rFonts w:ascii="Arial" w:hAnsi="Arial" w:cs="Arial"/>
                <w:kern w:val="2"/>
              </w:rPr>
              <w:t xml:space="preserve"> kainos kainodarą Pasiūlyme.</w:t>
            </w:r>
          </w:p>
          <w:p w14:paraId="73DB6E79" w14:textId="547DCF15" w:rsidR="00237686" w:rsidRPr="00237686" w:rsidRDefault="69684442" w:rsidP="19214C75">
            <w:pPr>
              <w:pBdr>
                <w:top w:val="nil"/>
                <w:left w:val="nil"/>
                <w:bottom w:val="nil"/>
                <w:right w:val="nil"/>
                <w:between w:val="nil"/>
                <w:bar w:val="nil"/>
              </w:pBdr>
              <w:spacing w:before="120" w:after="120" w:line="276" w:lineRule="auto"/>
              <w:contextualSpacing/>
              <w:jc w:val="both"/>
              <w:rPr>
                <w:rFonts w:ascii="Arial" w:hAnsi="Arial" w:cs="Arial"/>
                <w:kern w:val="2"/>
              </w:rPr>
            </w:pPr>
            <w:r w:rsidRPr="19214C75">
              <w:rPr>
                <w:rFonts w:ascii="Arial" w:hAnsi="Arial" w:cs="Arial"/>
                <w:kern w:val="2"/>
              </w:rPr>
              <w:t>5.1.4.</w:t>
            </w:r>
            <w:r w:rsidR="1CFF6755" w:rsidRPr="19214C75">
              <w:rPr>
                <w:rFonts w:ascii="Arial" w:hAnsi="Arial" w:cs="Arial"/>
                <w:kern w:val="2"/>
              </w:rPr>
              <w:t xml:space="preserve"> </w:t>
            </w:r>
            <w:r w:rsidR="3ECAD9FA" w:rsidRPr="19214C75">
              <w:rPr>
                <w:rFonts w:ascii="Arial" w:hAnsi="Arial" w:cs="Arial"/>
                <w:kern w:val="2"/>
              </w:rPr>
              <w:t>Tiekėj</w:t>
            </w:r>
            <w:r w:rsidR="1CFF6755" w:rsidRPr="19214C75">
              <w:rPr>
                <w:rFonts w:ascii="Arial" w:hAnsi="Arial" w:cs="Arial"/>
                <w:kern w:val="2"/>
              </w:rPr>
              <w:t xml:space="preserve">as privalo pagal Šalių iš anksto suderintą grafiką pateikti išlaidas pagrindžiančius dokumentus. </w:t>
            </w:r>
            <w:r w:rsidR="3ECAD9FA" w:rsidRPr="19214C75">
              <w:rPr>
                <w:rFonts w:ascii="Arial" w:hAnsi="Arial" w:cs="Arial"/>
                <w:kern w:val="2"/>
              </w:rPr>
              <w:t>Tiekėj</w:t>
            </w:r>
            <w:r w:rsidR="1CFF6755" w:rsidRPr="19214C75">
              <w:rPr>
                <w:rFonts w:ascii="Arial" w:hAnsi="Arial" w:cs="Arial"/>
                <w:kern w:val="2"/>
              </w:rPr>
              <w:t>as turi pridėti Sutarties vykdymo išlaidas pagrindžiančius dokumentus (sąskaitas</w:t>
            </w:r>
            <w:r w:rsidR="4F3F1AC1" w:rsidRPr="19214C75">
              <w:rPr>
                <w:rFonts w:ascii="Arial" w:hAnsi="Arial" w:cs="Arial"/>
                <w:kern w:val="2"/>
              </w:rPr>
              <w:t>, važtaraščius ir kt.</w:t>
            </w:r>
            <w:r w:rsidR="1CFF6755" w:rsidRPr="19214C75">
              <w:rPr>
                <w:rFonts w:ascii="Arial" w:hAnsi="Arial" w:cs="Arial"/>
                <w:kern w:val="2"/>
              </w:rPr>
              <w:t xml:space="preserve">) ar šių dokumentų kopijas, patvirtintas </w:t>
            </w:r>
            <w:r w:rsidR="3ECAD9FA" w:rsidRPr="19214C75">
              <w:rPr>
                <w:rFonts w:ascii="Arial" w:hAnsi="Arial" w:cs="Arial"/>
                <w:kern w:val="2"/>
              </w:rPr>
              <w:t>Tiekėj</w:t>
            </w:r>
            <w:r w:rsidR="1CFF6755" w:rsidRPr="19214C75">
              <w:rPr>
                <w:rFonts w:ascii="Arial" w:hAnsi="Arial" w:cs="Arial"/>
                <w:kern w:val="2"/>
              </w:rPr>
              <w:t xml:space="preserve">o arba jo įgalioto asmens parašu. </w:t>
            </w:r>
            <w:r w:rsidR="3ECAD9FA" w:rsidRPr="19214C75">
              <w:rPr>
                <w:rFonts w:ascii="Arial" w:hAnsi="Arial" w:cs="Arial"/>
                <w:kern w:val="2"/>
              </w:rPr>
              <w:t>Tiekėj</w:t>
            </w:r>
            <w:r w:rsidR="1CFF6755" w:rsidRPr="19214C75">
              <w:rPr>
                <w:rFonts w:ascii="Arial" w:hAnsi="Arial" w:cs="Arial"/>
                <w:kern w:val="2"/>
              </w:rPr>
              <w:t>ui, vadovaujantis kainodaros taisyklėmis, neturi būti sudėtinga šias išlaidas pagrįsti, Pirkėjui neturi būti sudėtinga patikrinti šių išlaidų pagrįstumą. Išlaidas, kurios susijusios su kitomis tiekėjo veiklomis ar tiekėjo veiklomis pagal kitus užsakymus, tiekėjas apmoka pats.</w:t>
            </w:r>
          </w:p>
          <w:p w14:paraId="5003F7D1" w14:textId="77777777" w:rsidR="1CFF6755" w:rsidRDefault="1CFF6755" w:rsidP="791BF53A">
            <w:pPr>
              <w:pBdr>
                <w:top w:val="nil"/>
                <w:left w:val="nil"/>
                <w:bottom w:val="nil"/>
                <w:right w:val="nil"/>
                <w:between w:val="nil"/>
                <w:bar w:val="nil"/>
              </w:pBdr>
              <w:spacing w:before="120" w:after="120" w:line="276" w:lineRule="auto"/>
              <w:contextualSpacing/>
              <w:jc w:val="both"/>
              <w:rPr>
                <w:rFonts w:ascii="Arial" w:hAnsi="Arial" w:cs="Arial"/>
              </w:rPr>
            </w:pPr>
          </w:p>
          <w:p w14:paraId="0296AC6A" w14:textId="77777777" w:rsidR="00733F56" w:rsidRDefault="00201224" w:rsidP="19214C75">
            <w:pPr>
              <w:pBdr>
                <w:top w:val="nil"/>
                <w:left w:val="nil"/>
                <w:bottom w:val="nil"/>
                <w:right w:val="nil"/>
                <w:between w:val="nil"/>
                <w:bar w:val="nil"/>
              </w:pBdr>
              <w:spacing w:before="120" w:after="120" w:line="276" w:lineRule="auto"/>
              <w:contextualSpacing/>
              <w:jc w:val="both"/>
              <w:rPr>
                <w:rFonts w:ascii="Arial" w:hAnsi="Arial" w:cs="Arial"/>
                <w:kern w:val="2"/>
              </w:rPr>
            </w:pPr>
            <w:r w:rsidRPr="19214C75">
              <w:rPr>
                <w:rFonts w:ascii="Arial" w:hAnsi="Arial" w:cs="Arial"/>
                <w:kern w:val="2"/>
              </w:rPr>
              <w:t>5.1.5.</w:t>
            </w:r>
            <w:r w:rsidR="00237686" w:rsidRPr="19214C75">
              <w:rPr>
                <w:rFonts w:ascii="Arial" w:hAnsi="Arial" w:cs="Arial"/>
                <w:kern w:val="2"/>
              </w:rPr>
              <w:t xml:space="preserve"> Pirkėjas įsipareigoja padengti tik tas Sutarties vykdymo išlaidas, kurios neabejotinai pagrįstai tiesioginiai patirtos vykdant Sutartį, </w:t>
            </w:r>
            <w:r w:rsidR="00CA4254" w:rsidRPr="19214C75">
              <w:rPr>
                <w:rFonts w:ascii="Arial" w:hAnsi="Arial" w:cs="Arial"/>
                <w:kern w:val="2"/>
              </w:rPr>
              <w:t>Tiekėj</w:t>
            </w:r>
            <w:r w:rsidR="00237686" w:rsidRPr="19214C75">
              <w:rPr>
                <w:rFonts w:ascii="Arial" w:hAnsi="Arial" w:cs="Arial"/>
                <w:kern w:val="2"/>
              </w:rPr>
              <w:t xml:space="preserve">ui pateikus tokias Sutarties vykdymo išlaidas patvirtinančius dokumentus, ir kurios prieš pradedant vykdyti Paslaugų užsakymą yra suderintos su Pirkėju ir jo raštu (pvz., įskaitant, bet neapsiribojant elektroniniu paštu) patvirtintos. Į faktiškai patirtas išlaidas negali būti įtrauktas </w:t>
            </w:r>
            <w:r w:rsidR="00CA4254" w:rsidRPr="19214C75">
              <w:rPr>
                <w:rFonts w:ascii="Arial" w:hAnsi="Arial" w:cs="Arial"/>
                <w:kern w:val="2"/>
              </w:rPr>
              <w:t>Tiekėj</w:t>
            </w:r>
            <w:r w:rsidR="00237686" w:rsidRPr="19214C75">
              <w:rPr>
                <w:rFonts w:ascii="Arial" w:hAnsi="Arial" w:cs="Arial"/>
                <w:kern w:val="2"/>
              </w:rPr>
              <w:t xml:space="preserve">o pelnas. </w:t>
            </w:r>
            <w:r w:rsidR="00CA4254" w:rsidRPr="19214C75">
              <w:rPr>
                <w:rFonts w:ascii="Arial" w:hAnsi="Arial" w:cs="Arial"/>
                <w:kern w:val="2"/>
              </w:rPr>
              <w:t>Tiekėj</w:t>
            </w:r>
            <w:r w:rsidR="00237686" w:rsidRPr="19214C75">
              <w:rPr>
                <w:rFonts w:ascii="Arial" w:hAnsi="Arial" w:cs="Arial"/>
                <w:kern w:val="2"/>
              </w:rPr>
              <w:t>as taip pat negali taikyti jokių administravimo (komisinių) mokesčių arba bet kokių papildomų mokesčių virš tiesiogiai faktiškai patirtų Sutarties vykdymo išlaidų.</w:t>
            </w:r>
          </w:p>
          <w:p w14:paraId="5F93BB81" w14:textId="5D0A8765" w:rsidR="00237686" w:rsidRPr="00733F56" w:rsidRDefault="00201224" w:rsidP="19214C75">
            <w:pPr>
              <w:pBdr>
                <w:top w:val="nil"/>
                <w:left w:val="nil"/>
                <w:bottom w:val="nil"/>
                <w:right w:val="nil"/>
                <w:between w:val="nil"/>
                <w:bar w:val="nil"/>
              </w:pBdr>
              <w:spacing w:before="120" w:after="120" w:line="276" w:lineRule="auto"/>
              <w:contextualSpacing/>
              <w:jc w:val="both"/>
              <w:rPr>
                <w:rFonts w:ascii="Arial" w:hAnsi="Arial" w:cs="Arial"/>
                <w:kern w:val="2"/>
              </w:rPr>
            </w:pPr>
            <w:r w:rsidRPr="19214C75">
              <w:rPr>
                <w:rFonts w:ascii="Arial" w:hAnsi="Arial" w:cs="Arial"/>
                <w:kern w:val="2"/>
              </w:rPr>
              <w:t>5.1.6.</w:t>
            </w:r>
            <w:r w:rsidR="00237686" w:rsidRPr="19214C75">
              <w:rPr>
                <w:rFonts w:ascii="Arial" w:hAnsi="Arial" w:cs="Arial"/>
                <w:kern w:val="2"/>
              </w:rPr>
              <w:t xml:space="preserve"> Sutarties vykdymo metu </w:t>
            </w:r>
            <w:r w:rsidR="00CA4254" w:rsidRPr="19214C75">
              <w:rPr>
                <w:rFonts w:ascii="Arial" w:hAnsi="Arial" w:cs="Arial"/>
                <w:kern w:val="2"/>
              </w:rPr>
              <w:t>Tiekėj</w:t>
            </w:r>
            <w:r w:rsidR="00237686" w:rsidRPr="19214C75">
              <w:rPr>
                <w:rFonts w:ascii="Arial" w:hAnsi="Arial" w:cs="Arial"/>
                <w:kern w:val="2"/>
              </w:rPr>
              <w:t xml:space="preserve">o priimami sprendimai, susiję su Sutarties vykdymo išlaidomis, su Pirkėju turi būti derinami iš anksto. Pirkėjas turi teisę siūlyti pigesnes trečiųjų šalių paslaugas ir / ar prekes ir </w:t>
            </w:r>
            <w:r w:rsidR="00CA4254" w:rsidRPr="19214C75">
              <w:rPr>
                <w:rFonts w:ascii="Arial" w:hAnsi="Arial" w:cs="Arial"/>
                <w:kern w:val="2"/>
              </w:rPr>
              <w:t>Tiekėj</w:t>
            </w:r>
            <w:r w:rsidR="00237686" w:rsidRPr="19214C75">
              <w:rPr>
                <w:rFonts w:ascii="Arial" w:hAnsi="Arial" w:cs="Arial"/>
                <w:kern w:val="2"/>
              </w:rPr>
              <w:t xml:space="preserve">as negali tam prieštarauti, išskyrus objektyvias priežastis, dėl kurių pigesnės trečiųjų šalių paslaugos ir / arba </w:t>
            </w:r>
            <w:r w:rsidR="00237686" w:rsidRPr="19214C75">
              <w:rPr>
                <w:rFonts w:ascii="Arial" w:hAnsi="Arial" w:cs="Arial"/>
                <w:kern w:val="2"/>
              </w:rPr>
              <w:lastRenderedPageBreak/>
              <w:t xml:space="preserve">prekės neatitiktų Pirkėjo reikalavimų ir tą </w:t>
            </w:r>
            <w:r w:rsidR="00CA4254" w:rsidRPr="19214C75">
              <w:rPr>
                <w:rFonts w:ascii="Arial" w:hAnsi="Arial" w:cs="Arial"/>
                <w:kern w:val="2"/>
              </w:rPr>
              <w:t>Tiekėj</w:t>
            </w:r>
            <w:r w:rsidR="00237686" w:rsidRPr="19214C75">
              <w:rPr>
                <w:rFonts w:ascii="Arial" w:hAnsi="Arial" w:cs="Arial"/>
                <w:kern w:val="2"/>
              </w:rPr>
              <w:t>as gali objektyviai įrodyti.</w:t>
            </w:r>
          </w:p>
        </w:tc>
        <w:tc>
          <w:tcPr>
            <w:tcW w:w="5361" w:type="dxa"/>
          </w:tcPr>
          <w:p w14:paraId="18DAC290" w14:textId="6C7FEC77" w:rsidR="00C854D5" w:rsidRPr="00652CBE" w:rsidRDefault="00AD069E" w:rsidP="19214C75">
            <w:pPr>
              <w:jc w:val="both"/>
              <w:rPr>
                <w:rFonts w:ascii="Arial" w:hAnsi="Arial" w:cs="Arial"/>
                <w:kern w:val="2"/>
                <w:lang w:val="en-GB"/>
              </w:rPr>
            </w:pPr>
            <w:r w:rsidRPr="19214C75">
              <w:rPr>
                <w:rFonts w:ascii="Arial" w:hAnsi="Arial" w:cs="Arial"/>
                <w:kern w:val="2"/>
                <w:lang w:val="en-GB"/>
              </w:rPr>
              <w:lastRenderedPageBreak/>
              <w:t xml:space="preserve">5.1.1. </w:t>
            </w:r>
            <w:r w:rsidR="00C854D5" w:rsidRPr="19214C75">
              <w:rPr>
                <w:rFonts w:ascii="Arial" w:hAnsi="Arial" w:cs="Arial"/>
                <w:kern w:val="2"/>
                <w:lang w:val="en-GB"/>
              </w:rPr>
              <w:t xml:space="preserve">The purchase is subject to </w:t>
            </w:r>
            <w:r w:rsidR="00B53042" w:rsidRPr="19214C75">
              <w:rPr>
                <w:rFonts w:ascii="Arial" w:hAnsi="Arial" w:cs="Arial"/>
                <w:b/>
                <w:bCs/>
                <w:kern w:val="2"/>
                <w:lang w:val="en-GB"/>
              </w:rPr>
              <w:t>blended</w:t>
            </w:r>
            <w:r w:rsidR="00C854D5" w:rsidRPr="19214C75">
              <w:rPr>
                <w:rFonts w:ascii="Arial" w:hAnsi="Arial" w:cs="Arial"/>
                <w:b/>
                <w:bCs/>
                <w:kern w:val="2"/>
                <w:lang w:val="en-GB"/>
              </w:rPr>
              <w:t xml:space="preserve"> </w:t>
            </w:r>
            <w:r w:rsidR="008D29A4" w:rsidRPr="19214C75">
              <w:rPr>
                <w:rFonts w:ascii="Arial" w:hAnsi="Arial" w:cs="Arial"/>
                <w:b/>
                <w:bCs/>
                <w:kern w:val="2"/>
                <w:lang w:val="en-GB"/>
              </w:rPr>
              <w:t>p</w:t>
            </w:r>
            <w:r w:rsidR="00C854D5" w:rsidRPr="19214C75">
              <w:rPr>
                <w:rFonts w:ascii="Arial" w:hAnsi="Arial" w:cs="Arial"/>
                <w:b/>
                <w:bCs/>
                <w:kern w:val="2"/>
                <w:lang w:val="en-GB"/>
              </w:rPr>
              <w:t>ricing</w:t>
            </w:r>
            <w:r w:rsidR="00C854D5" w:rsidRPr="19214C75">
              <w:rPr>
                <w:rFonts w:ascii="Arial" w:hAnsi="Arial" w:cs="Arial"/>
                <w:kern w:val="2"/>
                <w:lang w:val="en-GB"/>
              </w:rPr>
              <w:t xml:space="preserve"> (fixed-price pricing and </w:t>
            </w:r>
            <w:r w:rsidR="00BC5B5A" w:rsidRPr="19214C75">
              <w:rPr>
                <w:rFonts w:ascii="Arial" w:hAnsi="Arial" w:cs="Arial"/>
                <w:kern w:val="2"/>
                <w:lang w:val="en-GB"/>
              </w:rPr>
              <w:t xml:space="preserve">pricing of reimbursement of </w:t>
            </w:r>
            <w:r w:rsidR="1DD3C35A" w:rsidRPr="19214C75">
              <w:rPr>
                <w:rFonts w:ascii="Arial" w:hAnsi="Arial" w:cs="Arial"/>
                <w:kern w:val="2"/>
                <w:lang w:val="en-GB"/>
              </w:rPr>
              <w:t>C</w:t>
            </w:r>
            <w:r w:rsidR="00BC5B5A" w:rsidRPr="19214C75">
              <w:rPr>
                <w:rFonts w:ascii="Arial" w:hAnsi="Arial" w:cs="Arial"/>
                <w:kern w:val="2"/>
                <w:lang w:val="en-GB"/>
              </w:rPr>
              <w:t>ontract performance costs</w:t>
            </w:r>
            <w:r w:rsidR="00C854D5" w:rsidRPr="19214C75">
              <w:rPr>
                <w:rFonts w:ascii="Arial" w:hAnsi="Arial" w:cs="Arial"/>
                <w:kern w:val="2"/>
                <w:lang w:val="en-GB"/>
              </w:rPr>
              <w:t>).</w:t>
            </w:r>
          </w:p>
          <w:p w14:paraId="3CD4701B" w14:textId="1948A675" w:rsidR="00BB7495" w:rsidRPr="00652CBE" w:rsidRDefault="00EA04C8" w:rsidP="00652CBE">
            <w:pPr>
              <w:jc w:val="both"/>
              <w:rPr>
                <w:rFonts w:ascii="Arial" w:hAnsi="Arial" w:cs="Arial"/>
                <w:kern w:val="2"/>
                <w:szCs w:val="24"/>
                <w:lang w:val="en-GB"/>
              </w:rPr>
            </w:pPr>
            <w:r w:rsidRPr="19214C75">
              <w:rPr>
                <w:rFonts w:ascii="Arial" w:hAnsi="Arial" w:cs="Arial"/>
                <w:kern w:val="2"/>
                <w:lang w:val="en-GB"/>
              </w:rPr>
              <w:t xml:space="preserve">5.1.2. The Buyer shall pay the Supplier the fixed price specified in the Contract for each of the Goods duly delivered and/or the </w:t>
            </w:r>
            <w:r w:rsidR="00935BA0" w:rsidRPr="19214C75">
              <w:rPr>
                <w:rFonts w:ascii="Arial" w:hAnsi="Arial" w:cs="Arial"/>
                <w:kern w:val="2"/>
                <w:lang w:val="en-GB"/>
              </w:rPr>
              <w:t>Goods-</w:t>
            </w:r>
            <w:r w:rsidR="00513D05" w:rsidRPr="19214C75">
              <w:rPr>
                <w:rFonts w:ascii="Arial" w:hAnsi="Arial" w:cs="Arial"/>
                <w:kern w:val="2"/>
                <w:lang w:val="en-GB"/>
              </w:rPr>
              <w:t xml:space="preserve">related </w:t>
            </w:r>
            <w:r w:rsidRPr="19214C75">
              <w:rPr>
                <w:rFonts w:ascii="Arial" w:hAnsi="Arial" w:cs="Arial"/>
                <w:kern w:val="2"/>
                <w:lang w:val="en-GB"/>
              </w:rPr>
              <w:t xml:space="preserve">services properly </w:t>
            </w:r>
            <w:r w:rsidR="009A07E6" w:rsidRPr="19214C75">
              <w:rPr>
                <w:rFonts w:ascii="Arial" w:hAnsi="Arial" w:cs="Arial"/>
                <w:kern w:val="2"/>
                <w:lang w:val="en-GB"/>
              </w:rPr>
              <w:t>provided</w:t>
            </w:r>
            <w:r w:rsidRPr="19214C75">
              <w:rPr>
                <w:rFonts w:ascii="Arial" w:hAnsi="Arial" w:cs="Arial"/>
                <w:kern w:val="2"/>
                <w:lang w:val="en-GB"/>
              </w:rPr>
              <w:t>, in accordance with the payment procedure set out in the Contract.</w:t>
            </w:r>
          </w:p>
          <w:p w14:paraId="5D0BC4F4" w14:textId="1EAD1D53" w:rsidR="00EA04C8" w:rsidRPr="00652CBE" w:rsidRDefault="21DCAC50" w:rsidP="0FD0E3FD">
            <w:pPr>
              <w:jc w:val="both"/>
              <w:rPr>
                <w:rFonts w:ascii="Arial" w:hAnsi="Arial" w:cs="Arial"/>
                <w:kern w:val="2"/>
                <w:lang w:val="en-GB"/>
              </w:rPr>
            </w:pPr>
            <w:r w:rsidRPr="0FD0E3FD">
              <w:rPr>
                <w:rFonts w:ascii="Arial" w:hAnsi="Arial" w:cs="Arial"/>
                <w:kern w:val="2"/>
                <w:lang w:val="en-GB"/>
              </w:rPr>
              <w:lastRenderedPageBreak/>
              <w:t xml:space="preserve">5.1.3. </w:t>
            </w:r>
            <w:r w:rsidR="001C9081" w:rsidRPr="0FD0E3FD">
              <w:rPr>
                <w:rFonts w:ascii="Arial" w:hAnsi="Arial" w:cs="Arial"/>
                <w:kern w:val="2"/>
                <w:lang w:val="en-GB"/>
              </w:rPr>
              <w:t xml:space="preserve">The Supplier's costs for the delivery of the Goods shall be </w:t>
            </w:r>
            <w:r w:rsidR="3923A413" w:rsidRPr="0FD0E3FD">
              <w:rPr>
                <w:rFonts w:ascii="Arial" w:hAnsi="Arial" w:cs="Arial"/>
                <w:kern w:val="2"/>
                <w:lang w:val="en-GB"/>
              </w:rPr>
              <w:t>reimbursed</w:t>
            </w:r>
            <w:r w:rsidR="001C9081" w:rsidRPr="0FD0E3FD">
              <w:rPr>
                <w:rFonts w:ascii="Arial" w:hAnsi="Arial" w:cs="Arial"/>
                <w:kern w:val="2"/>
                <w:lang w:val="en-GB"/>
              </w:rPr>
              <w:t xml:space="preserve"> in accordance with the </w:t>
            </w:r>
            <w:r w:rsidR="555AFA3B" w:rsidRPr="0FD0E3FD">
              <w:rPr>
                <w:rFonts w:ascii="Arial" w:hAnsi="Arial" w:cs="Arial"/>
                <w:kern w:val="2"/>
                <w:lang w:val="en-GB"/>
              </w:rPr>
              <w:t>pricing of reimbursement of Contract performance costs</w:t>
            </w:r>
            <w:r w:rsidR="001C9081" w:rsidRPr="0FD0E3FD">
              <w:rPr>
                <w:rFonts w:ascii="Arial" w:hAnsi="Arial" w:cs="Arial"/>
                <w:kern w:val="2"/>
                <w:lang w:val="en-GB"/>
              </w:rPr>
              <w:t xml:space="preserve">, up to a maximum of EUR 3 500 000 (three million five hundred thousand euros). Such costs shall include: </w:t>
            </w:r>
            <w:r w:rsidR="04AA6864" w:rsidRPr="0FD0E3FD">
              <w:rPr>
                <w:rFonts w:ascii="Arial" w:hAnsi="Arial" w:cs="Arial"/>
                <w:kern w:val="2"/>
                <w:lang w:val="en-GB"/>
              </w:rPr>
              <w:t xml:space="preserve">(1) </w:t>
            </w:r>
            <w:r w:rsidR="001C9081" w:rsidRPr="0FD0E3FD">
              <w:rPr>
                <w:rFonts w:ascii="Arial" w:hAnsi="Arial" w:cs="Arial"/>
                <w:kern w:val="2"/>
                <w:lang w:val="en-GB"/>
              </w:rPr>
              <w:t>the transport of the Goods to the place of use or</w:t>
            </w:r>
            <w:r w:rsidR="37EE7761" w:rsidRPr="0FD0E3FD">
              <w:rPr>
                <w:rFonts w:ascii="Arial" w:hAnsi="Arial" w:cs="Arial"/>
                <w:kern w:val="2"/>
                <w:lang w:val="en-GB"/>
              </w:rPr>
              <w:t>,</w:t>
            </w:r>
            <w:r w:rsidR="04AA6864" w:rsidRPr="0FD0E3FD">
              <w:rPr>
                <w:rFonts w:ascii="Arial" w:hAnsi="Arial" w:cs="Arial"/>
                <w:kern w:val="2"/>
                <w:lang w:val="en-GB"/>
              </w:rPr>
              <w:t xml:space="preserve"> (2)</w:t>
            </w:r>
            <w:r w:rsidR="001C9081" w:rsidRPr="0FD0E3FD">
              <w:rPr>
                <w:rFonts w:ascii="Arial" w:hAnsi="Arial" w:cs="Arial"/>
                <w:kern w:val="2"/>
                <w:lang w:val="en-GB"/>
              </w:rPr>
              <w:t xml:space="preserve"> if </w:t>
            </w:r>
            <w:r w:rsidR="04AA6864" w:rsidRPr="0FD0E3FD">
              <w:rPr>
                <w:rFonts w:ascii="Arial" w:hAnsi="Arial" w:cs="Arial"/>
                <w:kern w:val="2"/>
                <w:lang w:val="en-GB"/>
              </w:rPr>
              <w:t>the need arises</w:t>
            </w:r>
            <w:r w:rsidR="001C9081" w:rsidRPr="0FD0E3FD">
              <w:rPr>
                <w:rFonts w:ascii="Arial" w:hAnsi="Arial" w:cs="Arial"/>
                <w:kern w:val="2"/>
                <w:lang w:val="en-GB"/>
              </w:rPr>
              <w:t xml:space="preserve">, the transport of the Goods to the place of storage, the </w:t>
            </w:r>
            <w:r w:rsidR="569D5D1B" w:rsidRPr="0FD0E3FD">
              <w:rPr>
                <w:rFonts w:ascii="Arial" w:hAnsi="Arial" w:cs="Arial"/>
                <w:kern w:val="2"/>
                <w:lang w:val="en-GB"/>
              </w:rPr>
              <w:t>storage</w:t>
            </w:r>
            <w:r w:rsidR="001C9081" w:rsidRPr="0FD0E3FD">
              <w:rPr>
                <w:rFonts w:ascii="Arial" w:hAnsi="Arial" w:cs="Arial"/>
                <w:kern w:val="2"/>
                <w:lang w:val="en-GB"/>
              </w:rPr>
              <w:t xml:space="preserve"> of the Goods and the transport of the Goods from the place of storage to the place of use.</w:t>
            </w:r>
            <w:r w:rsidR="52F36F1F" w:rsidRPr="0FD0E3FD">
              <w:rPr>
                <w:rFonts w:ascii="Arial" w:hAnsi="Arial" w:cs="Arial"/>
                <w:kern w:val="2"/>
                <w:lang w:val="en-GB"/>
              </w:rPr>
              <w:t xml:space="preserve"> The </w:t>
            </w:r>
            <w:r w:rsidR="4799056A" w:rsidRPr="0FD0E3FD">
              <w:rPr>
                <w:rFonts w:ascii="Arial" w:hAnsi="Arial" w:cs="Arial"/>
                <w:kern w:val="2"/>
                <w:lang w:val="en-GB"/>
              </w:rPr>
              <w:t>Supplier</w:t>
            </w:r>
            <w:r w:rsidR="52F36F1F" w:rsidRPr="0FD0E3FD">
              <w:rPr>
                <w:rFonts w:ascii="Arial" w:hAnsi="Arial" w:cs="Arial"/>
                <w:kern w:val="2"/>
                <w:lang w:val="en-GB"/>
              </w:rPr>
              <w:t xml:space="preserve"> shall include non-delivery related costs in the Supplier’s tender in accordance with the fixed</w:t>
            </w:r>
            <w:r w:rsidR="1BF992F7" w:rsidRPr="0FD0E3FD">
              <w:rPr>
                <w:rFonts w:ascii="Arial" w:hAnsi="Arial" w:cs="Arial"/>
                <w:kern w:val="2"/>
                <w:lang w:val="en-GB"/>
              </w:rPr>
              <w:t>-</w:t>
            </w:r>
            <w:r w:rsidR="52F36F1F" w:rsidRPr="0FD0E3FD">
              <w:rPr>
                <w:rFonts w:ascii="Arial" w:hAnsi="Arial" w:cs="Arial"/>
                <w:kern w:val="2"/>
                <w:lang w:val="en-GB"/>
              </w:rPr>
              <w:t>price pricing.</w:t>
            </w:r>
          </w:p>
          <w:p w14:paraId="6D2FAB2C" w14:textId="4288CA04" w:rsidR="791BF53A" w:rsidRDefault="791BF53A" w:rsidP="791BF53A">
            <w:pPr>
              <w:jc w:val="both"/>
              <w:rPr>
                <w:rFonts w:ascii="Arial" w:hAnsi="Arial" w:cs="Arial"/>
                <w:lang w:val="en-GB"/>
              </w:rPr>
            </w:pPr>
          </w:p>
          <w:p w14:paraId="1769F861" w14:textId="1232C1D7" w:rsidR="00132BE3" w:rsidRDefault="00132BE3" w:rsidP="00652CBE">
            <w:pPr>
              <w:jc w:val="both"/>
              <w:rPr>
                <w:rFonts w:ascii="Arial" w:hAnsi="Arial" w:cs="Arial"/>
                <w:kern w:val="2"/>
                <w:szCs w:val="24"/>
                <w:lang w:val="en-GB"/>
              </w:rPr>
            </w:pPr>
            <w:r w:rsidRPr="00652CBE">
              <w:rPr>
                <w:rFonts w:ascii="Arial" w:hAnsi="Arial" w:cs="Arial"/>
                <w:kern w:val="2"/>
                <w:szCs w:val="24"/>
                <w:lang w:val="en-GB"/>
              </w:rPr>
              <w:t xml:space="preserve">5.1.4. </w:t>
            </w:r>
            <w:r w:rsidR="00652CBE" w:rsidRPr="00652CBE">
              <w:rPr>
                <w:rFonts w:ascii="Arial" w:hAnsi="Arial" w:cs="Arial"/>
                <w:kern w:val="2"/>
                <w:szCs w:val="24"/>
                <w:lang w:val="en-GB"/>
              </w:rPr>
              <w:t xml:space="preserve">The Supplier shall be required to provide supporting documentation for the </w:t>
            </w:r>
            <w:r w:rsidR="00A20E22" w:rsidRPr="00652CBE">
              <w:rPr>
                <w:rFonts w:ascii="Arial" w:hAnsi="Arial" w:cs="Arial"/>
                <w:kern w:val="2"/>
                <w:szCs w:val="24"/>
                <w:lang w:val="en-GB"/>
              </w:rPr>
              <w:t xml:space="preserve">Contract performance </w:t>
            </w:r>
            <w:r w:rsidR="00652CBE" w:rsidRPr="00652CBE">
              <w:rPr>
                <w:rFonts w:ascii="Arial" w:hAnsi="Arial" w:cs="Arial"/>
                <w:kern w:val="2"/>
                <w:szCs w:val="24"/>
                <w:lang w:val="en-GB"/>
              </w:rPr>
              <w:t>costs in accordance with a schedule agreed in advance by the Parties. The Supplier shall attach supporting documents (invoices, bills of lading</w:t>
            </w:r>
            <w:r w:rsidR="00535F4F">
              <w:rPr>
                <w:rFonts w:ascii="Arial" w:hAnsi="Arial" w:cs="Arial"/>
                <w:kern w:val="2"/>
                <w:szCs w:val="24"/>
                <w:lang w:val="en-GB"/>
              </w:rPr>
              <w:t>/consig</w:t>
            </w:r>
            <w:r w:rsidR="00B64EE3">
              <w:rPr>
                <w:rFonts w:ascii="Arial" w:hAnsi="Arial" w:cs="Arial"/>
                <w:kern w:val="2"/>
                <w:szCs w:val="24"/>
                <w:lang w:val="en-GB"/>
              </w:rPr>
              <w:t>nment notes</w:t>
            </w:r>
            <w:r w:rsidR="00652CBE" w:rsidRPr="00652CBE">
              <w:rPr>
                <w:rFonts w:ascii="Arial" w:hAnsi="Arial" w:cs="Arial"/>
                <w:kern w:val="2"/>
                <w:szCs w:val="24"/>
                <w:lang w:val="en-GB"/>
              </w:rPr>
              <w:t xml:space="preserve">, etc.) or copies of these documents, certified by the signature of the Supplier or his authorised representative, to justify the </w:t>
            </w:r>
            <w:r w:rsidR="00E46742" w:rsidRPr="00652CBE">
              <w:rPr>
                <w:rFonts w:ascii="Arial" w:hAnsi="Arial" w:cs="Arial"/>
                <w:kern w:val="2"/>
                <w:szCs w:val="24"/>
                <w:lang w:val="en-GB"/>
              </w:rPr>
              <w:t>Contract performance</w:t>
            </w:r>
            <w:r w:rsidR="00E46742">
              <w:rPr>
                <w:rFonts w:ascii="Arial" w:hAnsi="Arial" w:cs="Arial"/>
                <w:kern w:val="2"/>
                <w:szCs w:val="24"/>
                <w:lang w:val="en-GB"/>
              </w:rPr>
              <w:t xml:space="preserve"> costs</w:t>
            </w:r>
            <w:r w:rsidR="00652CBE" w:rsidRPr="00652CBE">
              <w:rPr>
                <w:rFonts w:ascii="Arial" w:hAnsi="Arial" w:cs="Arial"/>
                <w:kern w:val="2"/>
                <w:szCs w:val="24"/>
                <w:lang w:val="en-GB"/>
              </w:rPr>
              <w:t xml:space="preserve">. It </w:t>
            </w:r>
            <w:r w:rsidR="00863CF0">
              <w:rPr>
                <w:rFonts w:ascii="Arial" w:hAnsi="Arial" w:cs="Arial"/>
                <w:kern w:val="2"/>
                <w:szCs w:val="24"/>
                <w:lang w:val="en-GB"/>
              </w:rPr>
              <w:t>must</w:t>
            </w:r>
            <w:r w:rsidR="00652CBE" w:rsidRPr="00652CBE">
              <w:rPr>
                <w:rFonts w:ascii="Arial" w:hAnsi="Arial" w:cs="Arial"/>
                <w:kern w:val="2"/>
                <w:szCs w:val="24"/>
                <w:lang w:val="en-GB"/>
              </w:rPr>
              <w:t xml:space="preserve"> not be difficult for the Supplier to justify these costs in accordance with the pricing rules and it </w:t>
            </w:r>
            <w:r w:rsidR="00863CF0">
              <w:rPr>
                <w:rFonts w:ascii="Arial" w:hAnsi="Arial" w:cs="Arial"/>
                <w:kern w:val="2"/>
                <w:szCs w:val="24"/>
                <w:lang w:val="en-GB"/>
              </w:rPr>
              <w:t>must</w:t>
            </w:r>
            <w:r w:rsidR="00652CBE" w:rsidRPr="00652CBE">
              <w:rPr>
                <w:rFonts w:ascii="Arial" w:hAnsi="Arial" w:cs="Arial"/>
                <w:kern w:val="2"/>
                <w:szCs w:val="24"/>
                <w:lang w:val="en-GB"/>
              </w:rPr>
              <w:t xml:space="preserve"> not be difficult for the </w:t>
            </w:r>
            <w:r w:rsidR="002C3DD1">
              <w:rPr>
                <w:rFonts w:ascii="Arial" w:hAnsi="Arial" w:cs="Arial"/>
                <w:kern w:val="2"/>
                <w:szCs w:val="24"/>
                <w:lang w:val="en-GB"/>
              </w:rPr>
              <w:t>Buyer</w:t>
            </w:r>
            <w:r w:rsidR="00652CBE" w:rsidRPr="00652CBE">
              <w:rPr>
                <w:rFonts w:ascii="Arial" w:hAnsi="Arial" w:cs="Arial"/>
                <w:kern w:val="2"/>
                <w:szCs w:val="24"/>
                <w:lang w:val="en-GB"/>
              </w:rPr>
              <w:t xml:space="preserve"> to verify the validity of these costs. Costs relating to other activities of the Supplier or to the Supplier's activities under other orders shall be borne by the Supplier.</w:t>
            </w:r>
          </w:p>
          <w:p w14:paraId="3F8ACE17" w14:textId="48EAC7AF" w:rsidR="000C262E" w:rsidRDefault="000C262E" w:rsidP="00652CBE">
            <w:pPr>
              <w:jc w:val="both"/>
              <w:rPr>
                <w:rFonts w:ascii="Arial" w:hAnsi="Arial" w:cs="Arial"/>
                <w:kern w:val="2"/>
                <w:szCs w:val="24"/>
                <w:lang w:val="en-GB"/>
              </w:rPr>
            </w:pPr>
            <w:r>
              <w:rPr>
                <w:rFonts w:ascii="Arial" w:hAnsi="Arial" w:cs="Arial"/>
                <w:kern w:val="2"/>
                <w:szCs w:val="24"/>
                <w:lang w:val="en-GB"/>
              </w:rPr>
              <w:t xml:space="preserve">5.1.5. </w:t>
            </w:r>
            <w:r w:rsidR="00920D8A" w:rsidRPr="00920D8A">
              <w:rPr>
                <w:rFonts w:ascii="Arial" w:hAnsi="Arial" w:cs="Arial"/>
                <w:kern w:val="2"/>
                <w:szCs w:val="24"/>
                <w:lang w:val="en-GB"/>
              </w:rPr>
              <w:t>The Buyer undertakes to reimburse those Contract performance costs which are undoubtedly reasonably incurred directly in the performance of the Contract, upon submission by the Supplier of documents justifying such Contract performance costs, and which have been agreed with and confirmed in writing (e.g., including, but not limited to, by email) by the Buyer prior to the commencement of the performance of the Order for Services. Costs factually incurred shall not include the Supplier's profit. The Supplier shall also not charge any administration (commission) fees or any additional fees over and above the direct actual Contract performance costs.</w:t>
            </w:r>
          </w:p>
          <w:p w14:paraId="418D2425" w14:textId="34B75721" w:rsidR="00237686" w:rsidRPr="00652CBE" w:rsidRDefault="39AF091F" w:rsidP="791BF53A">
            <w:pPr>
              <w:jc w:val="both"/>
              <w:rPr>
                <w:rFonts w:ascii="Arial" w:hAnsi="Arial" w:cs="Arial"/>
                <w:kern w:val="2"/>
                <w:lang w:val="en-GB"/>
              </w:rPr>
            </w:pPr>
            <w:r w:rsidRPr="791BF53A">
              <w:rPr>
                <w:rFonts w:ascii="Arial" w:hAnsi="Arial" w:cs="Arial"/>
                <w:kern w:val="2"/>
                <w:lang w:val="en-GB"/>
              </w:rPr>
              <w:t xml:space="preserve">5.1.6. </w:t>
            </w:r>
            <w:r w:rsidR="50FA5400" w:rsidRPr="791BF53A">
              <w:rPr>
                <w:rFonts w:ascii="Arial" w:hAnsi="Arial" w:cs="Arial"/>
                <w:kern w:val="2"/>
                <w:lang w:val="en-GB"/>
              </w:rPr>
              <w:t>During the performance of the Contract, decisions taken by the Supplier regarding the Contract performance costs shall be subject to the prior agreement of the Buyer. The Buyer shall have the right to suggest cheaper third-party services and</w:t>
            </w:r>
            <w:r w:rsidR="5AE7236B" w:rsidRPr="791BF53A">
              <w:rPr>
                <w:rFonts w:ascii="Arial" w:hAnsi="Arial" w:cs="Arial"/>
                <w:kern w:val="2"/>
                <w:lang w:val="en-GB"/>
              </w:rPr>
              <w:t xml:space="preserve"> </w:t>
            </w:r>
            <w:r w:rsidR="50FA5400" w:rsidRPr="791BF53A">
              <w:rPr>
                <w:rFonts w:ascii="Arial" w:hAnsi="Arial" w:cs="Arial"/>
                <w:kern w:val="2"/>
                <w:lang w:val="en-GB"/>
              </w:rPr>
              <w:t>/</w:t>
            </w:r>
            <w:r w:rsidR="731E5A32" w:rsidRPr="791BF53A">
              <w:rPr>
                <w:rFonts w:ascii="Arial" w:hAnsi="Arial" w:cs="Arial"/>
                <w:kern w:val="2"/>
                <w:lang w:val="en-GB"/>
              </w:rPr>
              <w:t xml:space="preserve"> </w:t>
            </w:r>
            <w:r w:rsidR="50FA5400" w:rsidRPr="791BF53A">
              <w:rPr>
                <w:rFonts w:ascii="Arial" w:hAnsi="Arial" w:cs="Arial"/>
                <w:kern w:val="2"/>
                <w:lang w:val="en-GB"/>
              </w:rPr>
              <w:t xml:space="preserve">or products and the Supplier shall not object to this, except for objective reasons </w:t>
            </w:r>
            <w:r w:rsidR="50FA5400" w:rsidRPr="791BF53A">
              <w:rPr>
                <w:rFonts w:ascii="Arial" w:hAnsi="Arial" w:cs="Arial"/>
                <w:kern w:val="2"/>
                <w:lang w:val="en-GB"/>
              </w:rPr>
              <w:lastRenderedPageBreak/>
              <w:t>why cheaper third-party services and</w:t>
            </w:r>
            <w:r w:rsidR="3A6CC76F" w:rsidRPr="791BF53A">
              <w:rPr>
                <w:rFonts w:ascii="Arial" w:hAnsi="Arial" w:cs="Arial"/>
                <w:kern w:val="2"/>
                <w:lang w:val="en-GB"/>
              </w:rPr>
              <w:t xml:space="preserve"> </w:t>
            </w:r>
            <w:r w:rsidR="50FA5400" w:rsidRPr="791BF53A">
              <w:rPr>
                <w:rFonts w:ascii="Arial" w:hAnsi="Arial" w:cs="Arial"/>
                <w:kern w:val="2"/>
                <w:lang w:val="en-GB"/>
              </w:rPr>
              <w:t>/</w:t>
            </w:r>
            <w:r w:rsidR="6EDA48BE" w:rsidRPr="791BF53A">
              <w:rPr>
                <w:rFonts w:ascii="Arial" w:hAnsi="Arial" w:cs="Arial"/>
                <w:kern w:val="2"/>
                <w:lang w:val="en-GB"/>
              </w:rPr>
              <w:t xml:space="preserve"> </w:t>
            </w:r>
            <w:r w:rsidR="50FA5400" w:rsidRPr="791BF53A">
              <w:rPr>
                <w:rFonts w:ascii="Arial" w:hAnsi="Arial" w:cs="Arial"/>
                <w:kern w:val="2"/>
                <w:lang w:val="en-GB"/>
              </w:rPr>
              <w:t>or products would not meet the Buyer's requirements and which the Supplier can objectively demonstrate.</w:t>
            </w:r>
          </w:p>
        </w:tc>
      </w:tr>
      <w:tr w:rsidR="00237686" w:rsidRPr="00BD69F7" w14:paraId="7300C9D6" w14:textId="77777777" w:rsidTr="791BF53A">
        <w:trPr>
          <w:trHeight w:val="85"/>
        </w:trPr>
        <w:tc>
          <w:tcPr>
            <w:tcW w:w="5524" w:type="dxa"/>
          </w:tcPr>
          <w:p w14:paraId="5D407D01" w14:textId="70E6BCBE" w:rsidR="00237686" w:rsidRPr="00BD69F7" w:rsidRDefault="00237686" w:rsidP="00237686">
            <w:pPr>
              <w:rPr>
                <w:rFonts w:ascii="Arial" w:hAnsi="Arial" w:cs="Arial"/>
                <w:b/>
                <w:bCs/>
                <w:kern w:val="2"/>
                <w:szCs w:val="24"/>
              </w:rPr>
            </w:pPr>
            <w:r w:rsidRPr="00BD69F7">
              <w:rPr>
                <w:rFonts w:ascii="Arial" w:hAnsi="Arial" w:cs="Arial"/>
                <w:b/>
                <w:bCs/>
                <w:kern w:val="2"/>
                <w:szCs w:val="24"/>
              </w:rPr>
              <w:lastRenderedPageBreak/>
              <w:t xml:space="preserve">5.2. Pradinės Sutarties vertė ir Sutarties kaina, kai taikoma </w:t>
            </w:r>
            <w:r w:rsidR="00CF7AF8">
              <w:rPr>
                <w:rFonts w:ascii="Arial" w:hAnsi="Arial" w:cs="Arial"/>
                <w:b/>
                <w:bCs/>
                <w:kern w:val="2"/>
                <w:szCs w:val="24"/>
                <w:u w:val="single"/>
              </w:rPr>
              <w:t>mišri</w:t>
            </w:r>
            <w:r w:rsidRPr="00BD69F7">
              <w:rPr>
                <w:rFonts w:ascii="Arial" w:hAnsi="Arial" w:cs="Arial"/>
                <w:b/>
                <w:bCs/>
                <w:kern w:val="2"/>
                <w:szCs w:val="24"/>
              </w:rPr>
              <w:t xml:space="preserve"> kainodara</w:t>
            </w:r>
          </w:p>
        </w:tc>
        <w:tc>
          <w:tcPr>
            <w:tcW w:w="5361" w:type="dxa"/>
          </w:tcPr>
          <w:p w14:paraId="0E086469" w14:textId="77349428" w:rsidR="00237686" w:rsidRPr="00875B3E" w:rsidRDefault="00237686" w:rsidP="00237686">
            <w:pPr>
              <w:rPr>
                <w:rFonts w:ascii="Arial" w:hAnsi="Arial" w:cs="Arial"/>
                <w:kern w:val="2"/>
                <w:szCs w:val="24"/>
                <w:lang w:val="en-GB"/>
              </w:rPr>
            </w:pPr>
            <w:r w:rsidRPr="00875B3E">
              <w:rPr>
                <w:rFonts w:ascii="Arial" w:hAnsi="Arial" w:cs="Arial"/>
                <w:b/>
                <w:bCs/>
                <w:kern w:val="2"/>
                <w:szCs w:val="24"/>
                <w:lang w:val="en-GB"/>
              </w:rPr>
              <w:t xml:space="preserve">5.2. The initial Contract value and the Contract Price where </w:t>
            </w:r>
            <w:r w:rsidR="000E3D59">
              <w:rPr>
                <w:rFonts w:ascii="Arial" w:hAnsi="Arial" w:cs="Arial"/>
                <w:b/>
                <w:bCs/>
                <w:kern w:val="2"/>
                <w:szCs w:val="24"/>
                <w:u w:val="single"/>
                <w:lang w:val="en-GB"/>
              </w:rPr>
              <w:t>blended</w:t>
            </w:r>
            <w:r w:rsidRPr="00875B3E">
              <w:rPr>
                <w:rFonts w:ascii="Arial" w:hAnsi="Arial" w:cs="Arial"/>
                <w:b/>
                <w:bCs/>
                <w:kern w:val="2"/>
                <w:szCs w:val="24"/>
                <w:u w:val="single"/>
                <w:lang w:val="en-GB"/>
              </w:rPr>
              <w:t xml:space="preserve"> </w:t>
            </w:r>
            <w:r w:rsidRPr="00875B3E">
              <w:rPr>
                <w:rFonts w:ascii="Arial" w:hAnsi="Arial" w:cs="Arial"/>
                <w:b/>
                <w:bCs/>
                <w:kern w:val="2"/>
                <w:szCs w:val="24"/>
                <w:lang w:val="en-GB"/>
              </w:rPr>
              <w:t>pricing applies</w:t>
            </w:r>
          </w:p>
        </w:tc>
      </w:tr>
      <w:tr w:rsidR="00237686" w:rsidRPr="00BD69F7" w14:paraId="38673D68" w14:textId="77777777" w:rsidTr="791BF53A">
        <w:trPr>
          <w:trHeight w:val="85"/>
        </w:trPr>
        <w:tc>
          <w:tcPr>
            <w:tcW w:w="5524" w:type="dxa"/>
          </w:tcPr>
          <w:p w14:paraId="3939AAEE" w14:textId="77777777" w:rsidR="00237686" w:rsidRPr="00BD69F7" w:rsidRDefault="00237686" w:rsidP="00237686">
            <w:pPr>
              <w:jc w:val="both"/>
              <w:rPr>
                <w:rFonts w:ascii="Arial" w:hAnsi="Arial" w:cs="Arial"/>
                <w:kern w:val="2"/>
                <w:szCs w:val="24"/>
              </w:rPr>
            </w:pPr>
            <w:r w:rsidRPr="00BD69F7">
              <w:rPr>
                <w:rFonts w:ascii="Arial" w:hAnsi="Arial" w:cs="Arial"/>
                <w:kern w:val="2"/>
                <w:szCs w:val="24"/>
              </w:rPr>
              <w:t xml:space="preserve">Pradinės Sutarties vertė yra </w:t>
            </w:r>
            <w:r w:rsidRPr="00BD69F7">
              <w:rPr>
                <w:rFonts w:ascii="Arial" w:hAnsi="Arial" w:cs="Arial"/>
                <w:i/>
                <w:iCs/>
                <w:color w:val="FF0000"/>
                <w:kern w:val="2"/>
                <w:szCs w:val="24"/>
              </w:rPr>
              <w:t xml:space="preserve">(nurodyti sumą skaičiais) </w:t>
            </w:r>
            <w:r w:rsidRPr="00BD69F7">
              <w:rPr>
                <w:rFonts w:ascii="Arial" w:hAnsi="Arial" w:cs="Arial"/>
                <w:kern w:val="2"/>
                <w:szCs w:val="24"/>
              </w:rPr>
              <w:t>Eur</w:t>
            </w:r>
            <w:r w:rsidRPr="00BD69F7">
              <w:rPr>
                <w:rFonts w:ascii="Arial" w:hAnsi="Arial" w:cs="Arial"/>
                <w:i/>
                <w:iCs/>
                <w:color w:val="FF0000"/>
                <w:kern w:val="2"/>
                <w:szCs w:val="24"/>
              </w:rPr>
              <w:t xml:space="preserve">, (nurodyti sumą žodžiais) </w:t>
            </w:r>
            <w:r w:rsidRPr="00BD69F7">
              <w:rPr>
                <w:rFonts w:ascii="Arial" w:hAnsi="Arial" w:cs="Arial"/>
                <w:kern w:val="2"/>
                <w:szCs w:val="24"/>
              </w:rPr>
              <w:t xml:space="preserve">be pridėtinės vertės mokesčio (toliau – PVM). </w:t>
            </w:r>
          </w:p>
          <w:p w14:paraId="745F506A" w14:textId="77777777" w:rsidR="00237686" w:rsidRPr="00BD69F7" w:rsidRDefault="00237686" w:rsidP="00237686">
            <w:pPr>
              <w:jc w:val="both"/>
              <w:rPr>
                <w:rFonts w:ascii="Arial" w:hAnsi="Arial" w:cs="Arial"/>
                <w:kern w:val="2"/>
                <w:szCs w:val="24"/>
              </w:rPr>
            </w:pPr>
            <w:r w:rsidRPr="00BD69F7">
              <w:rPr>
                <w:rFonts w:ascii="Arial" w:hAnsi="Arial" w:cs="Arial"/>
                <w:kern w:val="2"/>
                <w:szCs w:val="24"/>
              </w:rPr>
              <w:t xml:space="preserve">PVM sudaro </w:t>
            </w:r>
            <w:r w:rsidRPr="00BD69F7">
              <w:rPr>
                <w:rFonts w:ascii="Arial" w:hAnsi="Arial" w:cs="Arial"/>
                <w:i/>
                <w:iCs/>
                <w:color w:val="FF0000"/>
                <w:kern w:val="2"/>
                <w:szCs w:val="24"/>
              </w:rPr>
              <w:t xml:space="preserve">(nurodyti sumą skaičiais) </w:t>
            </w:r>
            <w:r w:rsidRPr="00BD69F7">
              <w:rPr>
                <w:rFonts w:ascii="Arial" w:hAnsi="Arial" w:cs="Arial"/>
                <w:kern w:val="2"/>
                <w:szCs w:val="24"/>
              </w:rPr>
              <w:t>Eur, (nurodyti sumą žodžiais).</w:t>
            </w:r>
          </w:p>
          <w:p w14:paraId="079CD830" w14:textId="77777777" w:rsidR="00237686" w:rsidRPr="00BD69F7" w:rsidRDefault="00237686" w:rsidP="00237686">
            <w:pPr>
              <w:jc w:val="both"/>
              <w:rPr>
                <w:rFonts w:ascii="Arial" w:hAnsi="Arial" w:cs="Arial"/>
                <w:kern w:val="2"/>
                <w:szCs w:val="24"/>
              </w:rPr>
            </w:pPr>
            <w:r w:rsidRPr="00BD69F7">
              <w:rPr>
                <w:rFonts w:ascii="Arial" w:hAnsi="Arial" w:cs="Arial"/>
                <w:kern w:val="2"/>
                <w:szCs w:val="24"/>
              </w:rPr>
              <w:t xml:space="preserve">Sutarties kaina yra </w:t>
            </w:r>
            <w:r w:rsidRPr="00BD69F7">
              <w:rPr>
                <w:rFonts w:ascii="Arial" w:hAnsi="Arial" w:cs="Arial"/>
                <w:i/>
                <w:iCs/>
                <w:color w:val="FF0000"/>
                <w:kern w:val="2"/>
                <w:szCs w:val="24"/>
              </w:rPr>
              <w:t>(nurodyti sumą skaičiais)</w:t>
            </w:r>
            <w:r w:rsidRPr="00BD69F7">
              <w:rPr>
                <w:rFonts w:ascii="Arial" w:hAnsi="Arial" w:cs="Arial"/>
                <w:kern w:val="2"/>
                <w:szCs w:val="24"/>
              </w:rPr>
              <w:t xml:space="preserve"> Eur, </w:t>
            </w:r>
            <w:r w:rsidRPr="00BD69F7">
              <w:rPr>
                <w:rFonts w:ascii="Arial" w:hAnsi="Arial" w:cs="Arial"/>
                <w:i/>
                <w:iCs/>
                <w:color w:val="FF0000"/>
                <w:kern w:val="2"/>
                <w:szCs w:val="24"/>
              </w:rPr>
              <w:t>(nurodyti sumą žodžiais)</w:t>
            </w:r>
            <w:r w:rsidRPr="00BD69F7">
              <w:rPr>
                <w:rFonts w:ascii="Arial" w:hAnsi="Arial" w:cs="Arial"/>
                <w:kern w:val="2"/>
                <w:szCs w:val="24"/>
              </w:rPr>
              <w:t xml:space="preserve"> Eur su PVM.</w:t>
            </w:r>
          </w:p>
          <w:p w14:paraId="6D3449AC" w14:textId="33DA67A0" w:rsidR="00D52427" w:rsidRDefault="00237686" w:rsidP="00237686">
            <w:pPr>
              <w:jc w:val="both"/>
              <w:rPr>
                <w:rFonts w:ascii="Arial" w:hAnsi="Arial" w:cs="Arial"/>
                <w:kern w:val="2"/>
                <w:szCs w:val="24"/>
              </w:rPr>
            </w:pPr>
            <w:r w:rsidRPr="00BD69F7">
              <w:rPr>
                <w:rFonts w:ascii="Arial" w:hAnsi="Arial" w:cs="Arial"/>
                <w:kern w:val="2"/>
                <w:szCs w:val="24"/>
              </w:rPr>
              <w:t>Šioje Sutartyje Pradinės Sutarties vertė yra lygi Tiekėjo pasiūlymo kainai be PVM, nurodytai už visą pirkimo dokumentuose ir Sutartyje nurodytą Prekių kiekį ir (ar) apimtį</w:t>
            </w:r>
            <w:r w:rsidR="009C2292">
              <w:rPr>
                <w:rFonts w:ascii="Arial" w:hAnsi="Arial" w:cs="Arial"/>
                <w:kern w:val="2"/>
                <w:szCs w:val="24"/>
              </w:rPr>
              <w:t xml:space="preserve">, prie jos </w:t>
            </w:r>
            <w:r w:rsidR="00EF7CCB">
              <w:rPr>
                <w:rFonts w:ascii="Arial" w:hAnsi="Arial" w:cs="Arial"/>
              </w:rPr>
              <w:t>pridėjus</w:t>
            </w:r>
            <w:r w:rsidR="009C2292">
              <w:rPr>
                <w:rFonts w:ascii="Arial" w:hAnsi="Arial" w:cs="Arial"/>
                <w:kern w:val="2"/>
                <w:szCs w:val="24"/>
              </w:rPr>
              <w:t xml:space="preserve"> Sutarties vykdymo išlaidų atlyginimo maksimalią sumą.</w:t>
            </w:r>
          </w:p>
          <w:p w14:paraId="6FD32668" w14:textId="28F1F2F3" w:rsidR="00237686" w:rsidRPr="007470B5" w:rsidRDefault="00237686" w:rsidP="00237686">
            <w:pPr>
              <w:jc w:val="both"/>
              <w:rPr>
                <w:rFonts w:ascii="Arial" w:hAnsi="Arial" w:cs="Arial"/>
                <w:color w:val="000000"/>
                <w:kern w:val="2"/>
              </w:rPr>
            </w:pPr>
          </w:p>
        </w:tc>
        <w:tc>
          <w:tcPr>
            <w:tcW w:w="5361" w:type="dxa"/>
          </w:tcPr>
          <w:p w14:paraId="57D099B9" w14:textId="77777777"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The initial Contract value is EUR (</w:t>
            </w:r>
            <w:r w:rsidRPr="00875B3E">
              <w:rPr>
                <w:rFonts w:ascii="Arial" w:hAnsi="Arial" w:cs="Arial"/>
                <w:i/>
                <w:iCs/>
                <w:color w:val="FF0000"/>
                <w:kern w:val="2"/>
                <w:szCs w:val="24"/>
                <w:lang w:val="en-GB"/>
              </w:rPr>
              <w:t>indicate the numerical amount)</w:t>
            </w:r>
            <w:r w:rsidRPr="00875B3E">
              <w:rPr>
                <w:rFonts w:ascii="Arial" w:hAnsi="Arial" w:cs="Arial"/>
                <w:kern w:val="2"/>
                <w:szCs w:val="24"/>
                <w:lang w:val="en-GB"/>
              </w:rPr>
              <w:t>,</w:t>
            </w:r>
            <w:r w:rsidRPr="00875B3E">
              <w:rPr>
                <w:rFonts w:ascii="Arial" w:hAnsi="Arial" w:cs="Arial"/>
                <w:i/>
                <w:iCs/>
                <w:color w:val="FF0000"/>
                <w:kern w:val="2"/>
                <w:szCs w:val="24"/>
                <w:lang w:val="en-GB"/>
              </w:rPr>
              <w:t xml:space="preserve"> (indicate the verbal amount)</w:t>
            </w:r>
            <w:r w:rsidRPr="00875B3E">
              <w:rPr>
                <w:rFonts w:ascii="Arial" w:hAnsi="Arial" w:cs="Arial"/>
                <w:kern w:val="2"/>
                <w:szCs w:val="24"/>
                <w:lang w:val="en-GB"/>
              </w:rPr>
              <w:t xml:space="preserve"> exclusive of value added tax (hereinafter referred to as VAT). </w:t>
            </w:r>
          </w:p>
          <w:p w14:paraId="78A6330F" w14:textId="77777777"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 xml:space="preserve">VAT amounts to </w:t>
            </w:r>
            <w:r w:rsidRPr="00875B3E">
              <w:rPr>
                <w:rFonts w:ascii="Arial" w:hAnsi="Arial" w:cs="Arial"/>
                <w:i/>
                <w:iCs/>
                <w:color w:val="FF0000"/>
                <w:kern w:val="2"/>
                <w:szCs w:val="24"/>
                <w:lang w:val="en-GB"/>
              </w:rPr>
              <w:t>(specify amount in figures)</w:t>
            </w:r>
            <w:r w:rsidRPr="00875B3E">
              <w:rPr>
                <w:rFonts w:ascii="Arial" w:hAnsi="Arial" w:cs="Arial"/>
                <w:kern w:val="2"/>
                <w:szCs w:val="24"/>
                <w:lang w:val="en-GB"/>
              </w:rPr>
              <w:t xml:space="preserve"> EUR, </w:t>
            </w:r>
            <w:r w:rsidRPr="00654D85">
              <w:rPr>
                <w:rFonts w:ascii="Arial" w:hAnsi="Arial" w:cs="Arial"/>
                <w:i/>
                <w:iCs/>
                <w:color w:val="FF0000"/>
                <w:kern w:val="2"/>
                <w:szCs w:val="24"/>
                <w:lang w:val="en-GB"/>
              </w:rPr>
              <w:t>(specify amount in words</w:t>
            </w:r>
            <w:r w:rsidRPr="00875B3E">
              <w:rPr>
                <w:rFonts w:ascii="Arial" w:hAnsi="Arial" w:cs="Arial"/>
                <w:i/>
                <w:iCs/>
                <w:kern w:val="2"/>
                <w:szCs w:val="24"/>
                <w:lang w:val="en-GB"/>
              </w:rPr>
              <w:t>)</w:t>
            </w:r>
            <w:r w:rsidRPr="00875B3E">
              <w:rPr>
                <w:rFonts w:ascii="Arial" w:hAnsi="Arial" w:cs="Arial"/>
                <w:kern w:val="2"/>
                <w:szCs w:val="24"/>
                <w:lang w:val="en-GB"/>
              </w:rPr>
              <w:t>.</w:t>
            </w:r>
          </w:p>
          <w:p w14:paraId="1B01B306" w14:textId="77777777"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 xml:space="preserve">The price of the contract is EUR </w:t>
            </w:r>
            <w:r w:rsidRPr="00875B3E">
              <w:rPr>
                <w:rFonts w:ascii="Arial" w:hAnsi="Arial" w:cs="Arial"/>
                <w:i/>
                <w:iCs/>
                <w:color w:val="FF0000"/>
                <w:kern w:val="2"/>
                <w:szCs w:val="24"/>
                <w:lang w:val="en-GB"/>
              </w:rPr>
              <w:t>(indicate amount in figures)</w:t>
            </w:r>
            <w:r w:rsidRPr="00875B3E">
              <w:rPr>
                <w:rFonts w:ascii="Arial" w:hAnsi="Arial" w:cs="Arial"/>
                <w:kern w:val="2"/>
                <w:szCs w:val="24"/>
                <w:lang w:val="en-GB"/>
              </w:rPr>
              <w:t xml:space="preserve">, EUR </w:t>
            </w:r>
            <w:r w:rsidRPr="00875B3E">
              <w:rPr>
                <w:rFonts w:ascii="Arial" w:hAnsi="Arial" w:cs="Arial"/>
                <w:i/>
                <w:iCs/>
                <w:color w:val="FF0000"/>
                <w:kern w:val="2"/>
                <w:szCs w:val="24"/>
                <w:lang w:val="en-GB"/>
              </w:rPr>
              <w:t>(indicate amount in words)</w:t>
            </w:r>
            <w:r w:rsidRPr="00875B3E">
              <w:rPr>
                <w:rFonts w:ascii="Arial" w:hAnsi="Arial" w:cs="Arial"/>
                <w:kern w:val="2"/>
                <w:szCs w:val="24"/>
                <w:lang w:val="en-GB"/>
              </w:rPr>
              <w:t xml:space="preserve"> including VAT.</w:t>
            </w:r>
          </w:p>
          <w:p w14:paraId="12754866" w14:textId="2A7CFBE6" w:rsidR="00237686" w:rsidRPr="001342F7" w:rsidRDefault="1CFF6755" w:rsidP="791BF53A">
            <w:pPr>
              <w:jc w:val="both"/>
              <w:rPr>
                <w:rFonts w:ascii="Arial" w:hAnsi="Arial" w:cs="Arial"/>
                <w:color w:val="000000"/>
                <w:kern w:val="2"/>
                <w:lang w:val="en-GB"/>
              </w:rPr>
            </w:pPr>
            <w:r w:rsidRPr="791BF53A">
              <w:rPr>
                <w:rFonts w:ascii="Arial" w:hAnsi="Arial" w:cs="Arial"/>
                <w:kern w:val="2"/>
                <w:lang w:val="en-GB"/>
              </w:rPr>
              <w:t xml:space="preserve">For the purposes of this Contract, the Initial Contract Value shall be equal to the Supplier’s </w:t>
            </w:r>
            <w:r w:rsidR="2DE6F64F" w:rsidRPr="791BF53A">
              <w:rPr>
                <w:rFonts w:ascii="Arial" w:hAnsi="Arial" w:cs="Arial"/>
                <w:kern w:val="2"/>
                <w:lang w:val="en-GB"/>
              </w:rPr>
              <w:t>T</w:t>
            </w:r>
            <w:r w:rsidRPr="791BF53A">
              <w:rPr>
                <w:rFonts w:ascii="Arial" w:hAnsi="Arial" w:cs="Arial"/>
                <w:kern w:val="2"/>
                <w:lang w:val="en-GB"/>
              </w:rPr>
              <w:t>ender price, exclusive of VAT, for the total quantity and</w:t>
            </w:r>
            <w:r w:rsidR="4CC32897" w:rsidRPr="791BF53A">
              <w:rPr>
                <w:rFonts w:ascii="Arial" w:hAnsi="Arial" w:cs="Arial"/>
                <w:kern w:val="2"/>
                <w:lang w:val="en-GB"/>
              </w:rPr>
              <w:t xml:space="preserve"> </w:t>
            </w:r>
            <w:r w:rsidRPr="791BF53A">
              <w:rPr>
                <w:rFonts w:ascii="Arial" w:hAnsi="Arial" w:cs="Arial"/>
                <w:color w:val="000000"/>
                <w:kern w:val="2"/>
                <w:lang w:val="en-GB"/>
              </w:rPr>
              <w:t>/</w:t>
            </w:r>
            <w:r w:rsidR="7FAE8F85" w:rsidRPr="791BF53A">
              <w:rPr>
                <w:rFonts w:ascii="Arial" w:hAnsi="Arial" w:cs="Arial"/>
                <w:color w:val="000000"/>
                <w:kern w:val="2"/>
                <w:lang w:val="en-GB"/>
              </w:rPr>
              <w:t xml:space="preserve"> </w:t>
            </w:r>
            <w:r w:rsidRPr="791BF53A">
              <w:rPr>
                <w:rFonts w:ascii="Arial" w:hAnsi="Arial" w:cs="Arial"/>
                <w:color w:val="000000"/>
                <w:kern w:val="2"/>
                <w:lang w:val="en-GB"/>
              </w:rPr>
              <w:t>or volume of the</w:t>
            </w:r>
            <w:r w:rsidR="7655D47C" w:rsidRPr="791BF53A">
              <w:rPr>
                <w:rFonts w:ascii="Arial" w:hAnsi="Arial" w:cs="Arial"/>
                <w:color w:val="000000"/>
                <w:kern w:val="2"/>
                <w:lang w:val="en-GB"/>
              </w:rPr>
              <w:t xml:space="preserve"> </w:t>
            </w:r>
            <w:r w:rsidR="0F79CB19" w:rsidRPr="791BF53A">
              <w:rPr>
                <w:rFonts w:ascii="Arial" w:hAnsi="Arial" w:cs="Arial"/>
                <w:color w:val="000000"/>
                <w:kern w:val="2"/>
                <w:lang w:val="en-GB"/>
              </w:rPr>
              <w:t xml:space="preserve">Goods as specified in the Contract and the </w:t>
            </w:r>
            <w:r w:rsidR="143B93D9" w:rsidRPr="791BF53A">
              <w:rPr>
                <w:rFonts w:ascii="Arial" w:hAnsi="Arial" w:cs="Arial"/>
                <w:color w:val="000000"/>
                <w:kern w:val="2"/>
                <w:lang w:val="en-GB"/>
              </w:rPr>
              <w:t>Procurement Conditions</w:t>
            </w:r>
            <w:r w:rsidR="0A051C46" w:rsidRPr="791BF53A">
              <w:rPr>
                <w:rFonts w:ascii="Arial" w:hAnsi="Arial" w:cs="Arial"/>
                <w:color w:val="000000"/>
                <w:kern w:val="2"/>
                <w:lang w:val="en-GB"/>
              </w:rPr>
              <w:t xml:space="preserve">, plus the maximum amount of the Contract performance </w:t>
            </w:r>
            <w:r w:rsidR="6BA8FD42" w:rsidRPr="791BF53A">
              <w:rPr>
                <w:rFonts w:ascii="Arial" w:hAnsi="Arial" w:cs="Arial"/>
                <w:color w:val="000000"/>
                <w:kern w:val="2"/>
                <w:lang w:val="en-GB"/>
              </w:rPr>
              <w:t>costs</w:t>
            </w:r>
            <w:r w:rsidR="0F79CB19" w:rsidRPr="791BF53A">
              <w:rPr>
                <w:rFonts w:ascii="Arial" w:hAnsi="Arial" w:cs="Arial"/>
                <w:color w:val="000000"/>
                <w:kern w:val="2"/>
                <w:lang w:val="en-GB"/>
              </w:rPr>
              <w:t>.</w:t>
            </w:r>
          </w:p>
        </w:tc>
      </w:tr>
      <w:tr w:rsidR="00237686" w:rsidRPr="00BD69F7" w14:paraId="468273B6" w14:textId="77777777" w:rsidTr="791BF53A">
        <w:trPr>
          <w:trHeight w:val="85"/>
        </w:trPr>
        <w:tc>
          <w:tcPr>
            <w:tcW w:w="5524" w:type="dxa"/>
          </w:tcPr>
          <w:p w14:paraId="2F1E831E" w14:textId="4A4EECE4" w:rsidR="00237686" w:rsidRPr="00BD69F7" w:rsidRDefault="00237686" w:rsidP="00237686">
            <w:pPr>
              <w:rPr>
                <w:rFonts w:ascii="Arial" w:hAnsi="Arial" w:cs="Arial"/>
                <w:b/>
                <w:bCs/>
                <w:kern w:val="2"/>
                <w:szCs w:val="24"/>
              </w:rPr>
            </w:pPr>
            <w:r w:rsidRPr="00BD69F7">
              <w:rPr>
                <w:rFonts w:ascii="Arial" w:hAnsi="Arial" w:cs="Arial"/>
                <w:b/>
                <w:bCs/>
                <w:kern w:val="2"/>
                <w:szCs w:val="24"/>
              </w:rPr>
              <w:t xml:space="preserve">5.3. Sutarties kainos / įkainių perskaičiavimas taikant </w:t>
            </w:r>
            <w:r w:rsidRPr="00BD69F7">
              <w:rPr>
                <w:rFonts w:ascii="Arial" w:hAnsi="Arial" w:cs="Arial"/>
                <w:b/>
                <w:bCs/>
                <w:kern w:val="2"/>
                <w:szCs w:val="24"/>
                <w:u w:val="single"/>
              </w:rPr>
              <w:t>peržiūros</w:t>
            </w:r>
            <w:r w:rsidRPr="00BD69F7">
              <w:rPr>
                <w:rFonts w:ascii="Arial" w:hAnsi="Arial" w:cs="Arial"/>
                <w:b/>
                <w:bCs/>
                <w:kern w:val="2"/>
                <w:szCs w:val="24"/>
              </w:rPr>
              <w:t xml:space="preserve"> taisykles</w:t>
            </w:r>
          </w:p>
        </w:tc>
        <w:tc>
          <w:tcPr>
            <w:tcW w:w="5361" w:type="dxa"/>
          </w:tcPr>
          <w:p w14:paraId="4098F1D6" w14:textId="06BE7D71" w:rsidR="00237686" w:rsidRPr="00875B3E" w:rsidRDefault="00237686" w:rsidP="00237686">
            <w:pPr>
              <w:rPr>
                <w:rFonts w:ascii="Arial" w:hAnsi="Arial" w:cs="Arial"/>
                <w:b/>
                <w:bCs/>
                <w:kern w:val="2"/>
                <w:szCs w:val="24"/>
                <w:lang w:val="en-GB"/>
              </w:rPr>
            </w:pPr>
            <w:r w:rsidRPr="00875B3E">
              <w:rPr>
                <w:rFonts w:ascii="Arial" w:hAnsi="Arial" w:cs="Arial"/>
                <w:b/>
                <w:bCs/>
                <w:kern w:val="2"/>
                <w:szCs w:val="24"/>
                <w:lang w:val="en-GB"/>
              </w:rPr>
              <w:t xml:space="preserve">5.3. Recalculation of the Contract price/fees under the </w:t>
            </w:r>
            <w:r w:rsidRPr="00875B3E">
              <w:rPr>
                <w:rFonts w:ascii="Arial" w:hAnsi="Arial" w:cs="Arial"/>
                <w:b/>
                <w:bCs/>
                <w:kern w:val="2"/>
                <w:szCs w:val="24"/>
                <w:u w:val="single"/>
                <w:lang w:val="en-GB"/>
              </w:rPr>
              <w:t>review</w:t>
            </w:r>
            <w:r w:rsidRPr="00875B3E">
              <w:rPr>
                <w:rFonts w:ascii="Arial" w:hAnsi="Arial" w:cs="Arial"/>
                <w:b/>
                <w:bCs/>
                <w:kern w:val="2"/>
                <w:szCs w:val="24"/>
                <w:lang w:val="en-GB"/>
              </w:rPr>
              <w:t xml:space="preserve"> rules</w:t>
            </w:r>
          </w:p>
        </w:tc>
      </w:tr>
      <w:tr w:rsidR="00237686" w:rsidRPr="00BD69F7" w14:paraId="5D020607" w14:textId="77777777" w:rsidTr="791BF53A">
        <w:trPr>
          <w:trHeight w:val="85"/>
        </w:trPr>
        <w:tc>
          <w:tcPr>
            <w:tcW w:w="5524" w:type="dxa"/>
          </w:tcPr>
          <w:p w14:paraId="37FE787C" w14:textId="08EF386B" w:rsidR="00237686" w:rsidRDefault="1CFF6755" w:rsidP="00F54E54">
            <w:pPr>
              <w:jc w:val="both"/>
              <w:rPr>
                <w:rFonts w:ascii="Arial" w:hAnsi="Arial" w:cs="Arial"/>
                <w:kern w:val="2"/>
              </w:rPr>
            </w:pPr>
            <w:r w:rsidRPr="791BF53A">
              <w:rPr>
                <w:rFonts w:ascii="Arial" w:hAnsi="Arial" w:cs="Arial"/>
                <w:kern w:val="2"/>
              </w:rPr>
              <w:t>Sutarties kaina bus perskaičiuojama:</w:t>
            </w:r>
          </w:p>
          <w:p w14:paraId="3BE37BBA" w14:textId="77777777" w:rsidR="00F859F6" w:rsidRDefault="1545CE00" w:rsidP="00F54E54">
            <w:pPr>
              <w:jc w:val="both"/>
              <w:rPr>
                <w:rFonts w:ascii="Arial" w:hAnsi="Arial" w:cs="Arial"/>
                <w:kern w:val="2"/>
              </w:rPr>
            </w:pPr>
            <w:r w:rsidRPr="791BF53A">
              <w:rPr>
                <w:rFonts w:ascii="Arial" w:hAnsi="Arial" w:cs="Arial"/>
                <w:kern w:val="2"/>
              </w:rPr>
              <w:t>5.3.1. dėl PVM tarifo pasikeitimo;</w:t>
            </w:r>
          </w:p>
          <w:p w14:paraId="156BBF10" w14:textId="1E7CCF65" w:rsidR="004E5139" w:rsidRPr="00F859F6" w:rsidRDefault="5B220C34" w:rsidP="00F54E54">
            <w:pPr>
              <w:jc w:val="both"/>
              <w:rPr>
                <w:rFonts w:ascii="Arial" w:hAnsi="Arial" w:cs="Arial"/>
                <w:kern w:val="2"/>
              </w:rPr>
            </w:pPr>
            <w:r w:rsidRPr="791BF53A">
              <w:rPr>
                <w:rFonts w:ascii="Arial" w:hAnsi="Arial" w:cs="Arial"/>
                <w:kern w:val="2"/>
              </w:rPr>
              <w:t>5.3.2. dėl kitų mokesčių, lemiančių Prekių kainos pokytį, pasikeitimo (nurodyti mokesčius, dėl kurių bus atliekamas perskaičiavimas);</w:t>
            </w:r>
          </w:p>
          <w:p w14:paraId="2D5CA155" w14:textId="6C81870C" w:rsidR="00237686" w:rsidRPr="00BD69F7" w:rsidRDefault="1545CE00" w:rsidP="00F54E54">
            <w:pPr>
              <w:jc w:val="both"/>
              <w:rPr>
                <w:rFonts w:ascii="Arial" w:hAnsi="Arial" w:cs="Arial"/>
                <w:color w:val="FF0000"/>
                <w:kern w:val="2"/>
              </w:rPr>
            </w:pPr>
            <w:r w:rsidRPr="791BF53A">
              <w:rPr>
                <w:rFonts w:ascii="Arial" w:hAnsi="Arial" w:cs="Arial"/>
                <w:kern w:val="2"/>
              </w:rPr>
              <w:t>5.3.</w:t>
            </w:r>
            <w:r w:rsidR="5B220C34" w:rsidRPr="791BF53A">
              <w:rPr>
                <w:rFonts w:ascii="Arial" w:hAnsi="Arial" w:cs="Arial"/>
                <w:kern w:val="2"/>
              </w:rPr>
              <w:t>3</w:t>
            </w:r>
            <w:r w:rsidRPr="791BF53A">
              <w:rPr>
                <w:rFonts w:ascii="Arial" w:hAnsi="Arial" w:cs="Arial"/>
                <w:kern w:val="2"/>
              </w:rPr>
              <w:t>. dėl kainų lygio pokyčio</w:t>
            </w:r>
            <w:r w:rsidR="23F2B73C" w:rsidRPr="791BF53A">
              <w:rPr>
                <w:rFonts w:ascii="Arial" w:hAnsi="Arial" w:cs="Arial"/>
                <w:kern w:val="2"/>
              </w:rPr>
              <w:t>.</w:t>
            </w:r>
          </w:p>
        </w:tc>
        <w:tc>
          <w:tcPr>
            <w:tcW w:w="5361" w:type="dxa"/>
          </w:tcPr>
          <w:p w14:paraId="54130E94" w14:textId="0666446D" w:rsidR="00237686" w:rsidRPr="00875B3E" w:rsidRDefault="1CFF6755" w:rsidP="00F54E54">
            <w:pPr>
              <w:jc w:val="both"/>
              <w:rPr>
                <w:rFonts w:ascii="Arial" w:hAnsi="Arial" w:cs="Arial"/>
                <w:kern w:val="2"/>
                <w:lang w:val="en-GB"/>
              </w:rPr>
            </w:pPr>
            <w:r w:rsidRPr="00875B3E">
              <w:rPr>
                <w:rFonts w:ascii="Arial" w:hAnsi="Arial" w:cs="Arial"/>
                <w:kern w:val="2"/>
                <w:lang w:val="en-GB"/>
              </w:rPr>
              <w:t>The C</w:t>
            </w:r>
            <w:r w:rsidRPr="791BF53A">
              <w:rPr>
                <w:rFonts w:ascii="Arial" w:hAnsi="Arial" w:cs="Arial"/>
                <w:kern w:val="2"/>
                <w:lang w:val="en-GB"/>
              </w:rPr>
              <w:t>ontract price will be recalculated:</w:t>
            </w:r>
          </w:p>
          <w:p w14:paraId="2F93BCB6" w14:textId="77777777" w:rsidR="00E506C9" w:rsidRPr="00A31198" w:rsidRDefault="725FC0AE" w:rsidP="00F54E54">
            <w:pPr>
              <w:jc w:val="both"/>
              <w:rPr>
                <w:rFonts w:ascii="Arial" w:hAnsi="Arial" w:cs="Arial"/>
                <w:kern w:val="2"/>
                <w:lang w:val="en-GB"/>
              </w:rPr>
            </w:pPr>
            <w:r w:rsidRPr="791BF53A">
              <w:rPr>
                <w:rFonts w:ascii="Arial" w:hAnsi="Arial" w:cs="Arial"/>
                <w:kern w:val="2"/>
                <w:lang w:val="en-GB"/>
              </w:rPr>
              <w:t xml:space="preserve">5.3.1. due to a change in the VAT </w:t>
            </w:r>
            <w:proofErr w:type="gramStart"/>
            <w:r w:rsidRPr="791BF53A">
              <w:rPr>
                <w:rFonts w:ascii="Arial" w:hAnsi="Arial" w:cs="Arial"/>
                <w:kern w:val="2"/>
                <w:lang w:val="en-GB"/>
              </w:rPr>
              <w:t>rate;</w:t>
            </w:r>
            <w:proofErr w:type="gramEnd"/>
          </w:p>
          <w:p w14:paraId="51BB5E2B" w14:textId="77777777" w:rsidR="00E506C9" w:rsidRPr="00A31198" w:rsidRDefault="725FC0AE" w:rsidP="00F54E54">
            <w:pPr>
              <w:jc w:val="both"/>
              <w:rPr>
                <w:rFonts w:ascii="Arial" w:hAnsi="Arial" w:cs="Arial"/>
                <w:kern w:val="2"/>
                <w:lang w:val="en-GB"/>
              </w:rPr>
            </w:pPr>
            <w:r w:rsidRPr="791BF53A">
              <w:rPr>
                <w:rFonts w:ascii="Arial" w:hAnsi="Arial" w:cs="Arial"/>
                <w:kern w:val="2"/>
                <w:lang w:val="en-GB"/>
              </w:rPr>
              <w:t>5.3.2. due to changes in other taxes that affect the price of the Goods (specify the taxes that will be subject to recalculation</w:t>
            </w:r>
            <w:proofErr w:type="gramStart"/>
            <w:r w:rsidRPr="791BF53A">
              <w:rPr>
                <w:rFonts w:ascii="Arial" w:hAnsi="Arial" w:cs="Arial"/>
                <w:kern w:val="2"/>
                <w:lang w:val="en-GB"/>
              </w:rPr>
              <w:t>);</w:t>
            </w:r>
            <w:proofErr w:type="gramEnd"/>
          </w:p>
          <w:p w14:paraId="55A6045B" w14:textId="09124BBE" w:rsidR="00237686" w:rsidRPr="00875B3E" w:rsidRDefault="725FC0AE" w:rsidP="00F54E54">
            <w:pPr>
              <w:jc w:val="both"/>
              <w:rPr>
                <w:rFonts w:ascii="Arial" w:hAnsi="Arial" w:cs="Arial"/>
                <w:color w:val="FF0000"/>
                <w:kern w:val="2"/>
                <w:lang w:val="en-GB"/>
              </w:rPr>
            </w:pPr>
            <w:r w:rsidRPr="791BF53A">
              <w:rPr>
                <w:rFonts w:ascii="Arial" w:hAnsi="Arial" w:cs="Arial"/>
                <w:kern w:val="2"/>
                <w:lang w:val="en-GB"/>
              </w:rPr>
              <w:t xml:space="preserve">5.3.3. </w:t>
            </w:r>
            <w:r w:rsidR="425CD8FF" w:rsidRPr="791BF53A">
              <w:rPr>
                <w:rFonts w:ascii="Arial" w:hAnsi="Arial" w:cs="Arial"/>
                <w:kern w:val="2"/>
                <w:lang w:val="en-GB"/>
              </w:rPr>
              <w:t xml:space="preserve">due to </w:t>
            </w:r>
            <w:r w:rsidRPr="791BF53A">
              <w:rPr>
                <w:rFonts w:ascii="Arial" w:hAnsi="Arial" w:cs="Arial"/>
                <w:kern w:val="2"/>
                <w:lang w:val="en-GB"/>
              </w:rPr>
              <w:t>change</w:t>
            </w:r>
            <w:r w:rsidR="425CD8FF" w:rsidRPr="791BF53A">
              <w:rPr>
                <w:rFonts w:ascii="Arial" w:hAnsi="Arial" w:cs="Arial"/>
                <w:kern w:val="2"/>
                <w:lang w:val="en-GB"/>
              </w:rPr>
              <w:t>s</w:t>
            </w:r>
            <w:r w:rsidRPr="791BF53A">
              <w:rPr>
                <w:rFonts w:ascii="Arial" w:hAnsi="Arial" w:cs="Arial"/>
                <w:kern w:val="2"/>
                <w:lang w:val="en-GB"/>
              </w:rPr>
              <w:t xml:space="preserve"> in the price level</w:t>
            </w:r>
            <w:r w:rsidR="48DE62FB" w:rsidRPr="791BF53A">
              <w:rPr>
                <w:rFonts w:ascii="Arial" w:hAnsi="Arial" w:cs="Arial"/>
                <w:kern w:val="2"/>
                <w:lang w:val="en-GB"/>
              </w:rPr>
              <w:t>.</w:t>
            </w:r>
          </w:p>
        </w:tc>
      </w:tr>
      <w:tr w:rsidR="00237686" w:rsidRPr="00BD69F7" w14:paraId="60DB47C3" w14:textId="77777777" w:rsidTr="791BF53A">
        <w:trPr>
          <w:trHeight w:val="85"/>
        </w:trPr>
        <w:tc>
          <w:tcPr>
            <w:tcW w:w="5524" w:type="dxa"/>
          </w:tcPr>
          <w:p w14:paraId="68F68875" w14:textId="34DD31C3" w:rsidR="00237686" w:rsidRPr="00BD69F7" w:rsidRDefault="00237686" w:rsidP="00237686">
            <w:pPr>
              <w:rPr>
                <w:rFonts w:ascii="Arial" w:hAnsi="Arial" w:cs="Arial"/>
                <w:color w:val="4472C4"/>
                <w:kern w:val="2"/>
              </w:rPr>
            </w:pPr>
            <w:r w:rsidRPr="00BD69F7">
              <w:rPr>
                <w:rFonts w:ascii="Arial" w:hAnsi="Arial" w:cs="Arial"/>
                <w:b/>
                <w:bCs/>
                <w:kern w:val="2"/>
                <w:szCs w:val="24"/>
              </w:rPr>
              <w:t>5.3.1. Sutarties kainos / įkainių peržiūra dėl PVM tarifo pasikeitimo</w:t>
            </w:r>
          </w:p>
        </w:tc>
        <w:tc>
          <w:tcPr>
            <w:tcW w:w="5361" w:type="dxa"/>
          </w:tcPr>
          <w:p w14:paraId="54DDED09" w14:textId="003B5150" w:rsidR="00237686" w:rsidRPr="00875B3E" w:rsidRDefault="00237686" w:rsidP="00237686">
            <w:pPr>
              <w:rPr>
                <w:rFonts w:ascii="Arial" w:hAnsi="Arial" w:cs="Arial"/>
                <w:color w:val="4472C4"/>
                <w:kern w:val="2"/>
                <w:lang w:val="en-GB"/>
              </w:rPr>
            </w:pPr>
            <w:r w:rsidRPr="00875B3E">
              <w:rPr>
                <w:rFonts w:ascii="Arial" w:hAnsi="Arial" w:cs="Arial"/>
                <w:b/>
                <w:bCs/>
                <w:kern w:val="2"/>
                <w:szCs w:val="24"/>
                <w:lang w:val="en-GB"/>
              </w:rPr>
              <w:t>5.3.1. Revision of the Contract price/fees due to a change in the VAT rate</w:t>
            </w:r>
          </w:p>
        </w:tc>
      </w:tr>
      <w:tr w:rsidR="00237686" w:rsidRPr="00BD69F7" w14:paraId="0422D25B" w14:textId="77777777" w:rsidTr="791BF53A">
        <w:trPr>
          <w:trHeight w:val="85"/>
        </w:trPr>
        <w:tc>
          <w:tcPr>
            <w:tcW w:w="5524" w:type="dxa"/>
          </w:tcPr>
          <w:p w14:paraId="59B56C63" w14:textId="7F181A13" w:rsidR="00237686" w:rsidRPr="00BD69F7" w:rsidRDefault="1CFF6755" w:rsidP="00F54E54">
            <w:pPr>
              <w:jc w:val="both"/>
              <w:rPr>
                <w:rFonts w:ascii="Arial" w:hAnsi="Arial" w:cs="Arial"/>
                <w:color w:val="4472C4"/>
                <w:kern w:val="2"/>
              </w:rPr>
            </w:pPr>
            <w:r w:rsidRPr="791BF53A">
              <w:rPr>
                <w:rFonts w:ascii="Arial" w:hAnsi="Arial" w:cs="Arial"/>
                <w:kern w:val="2"/>
              </w:rPr>
              <w:t xml:space="preserve">Šalys susitaria, kad PVM apskaičiuojamas pagal sąskaitos faktūros išrašymo metu galiojančius tarifus. Ši nuostata taikoma tuomet, jei PVM tarifas keičiasi (didėja arba mažėja) dėl teisės aktų pasikeitimo ir netaikoma, kai PVM tarifas didėja ar atsiranda pareiga jį mokėti dėl nuo </w:t>
            </w:r>
            <w:r w:rsidR="3ECAD9FA" w:rsidRPr="791BF53A">
              <w:rPr>
                <w:rFonts w:ascii="Arial" w:hAnsi="Arial" w:cs="Arial"/>
                <w:kern w:val="2"/>
              </w:rPr>
              <w:t>Tiekėj</w:t>
            </w:r>
            <w:r w:rsidRPr="791BF53A">
              <w:rPr>
                <w:rFonts w:ascii="Arial" w:hAnsi="Arial" w:cs="Arial"/>
                <w:kern w:val="2"/>
              </w:rPr>
              <w:t>o priklausančių aplinkybių, pavyzdžiui, pasikeičia jo veikla, tampa PVM mokėtoju ir panašiai.</w:t>
            </w:r>
          </w:p>
        </w:tc>
        <w:tc>
          <w:tcPr>
            <w:tcW w:w="5361" w:type="dxa"/>
          </w:tcPr>
          <w:p w14:paraId="200BEA28" w14:textId="565D67CB" w:rsidR="00237686" w:rsidRPr="00875B3E" w:rsidRDefault="1CFF6755" w:rsidP="791BF53A">
            <w:pPr>
              <w:jc w:val="both"/>
              <w:rPr>
                <w:rFonts w:ascii="Arial" w:hAnsi="Arial" w:cs="Arial"/>
                <w:kern w:val="2"/>
                <w:lang w:val="en-GB"/>
              </w:rPr>
            </w:pPr>
            <w:r w:rsidRPr="791BF53A">
              <w:rPr>
                <w:rFonts w:ascii="Arial" w:hAnsi="Arial" w:cs="Arial"/>
                <w:kern w:val="2"/>
                <w:lang w:val="en-GB"/>
              </w:rPr>
              <w:t xml:space="preserve">The parties agree that VAT is calculated according to the rates in effect at the time of invoicing. This provision applies if the VAT rate changes (increases or decreases) due to changes in legislation and does not apply when the VAT rate increases or the obligation to pay it arises due to circumstances that depend on the </w:t>
            </w:r>
            <w:r w:rsidR="4799056A" w:rsidRPr="791BF53A">
              <w:rPr>
                <w:rFonts w:ascii="Arial" w:hAnsi="Arial" w:cs="Arial"/>
                <w:kern w:val="2"/>
                <w:lang w:val="en-GB"/>
              </w:rPr>
              <w:t>Supplier</w:t>
            </w:r>
            <w:r w:rsidRPr="791BF53A">
              <w:rPr>
                <w:rFonts w:ascii="Arial" w:hAnsi="Arial" w:cs="Arial"/>
                <w:kern w:val="2"/>
                <w:lang w:val="en-GB"/>
              </w:rPr>
              <w:t>, for example, changes in his activity, becoming a VAT payer and the like.</w:t>
            </w:r>
          </w:p>
        </w:tc>
      </w:tr>
      <w:tr w:rsidR="00407084" w:rsidRPr="00BD69F7" w14:paraId="6A332329" w14:textId="77777777" w:rsidTr="791BF53A">
        <w:trPr>
          <w:trHeight w:val="85"/>
        </w:trPr>
        <w:tc>
          <w:tcPr>
            <w:tcW w:w="5524" w:type="dxa"/>
          </w:tcPr>
          <w:p w14:paraId="71B86DA9" w14:textId="0BA393D7" w:rsidR="00407084" w:rsidRPr="00085CAE" w:rsidRDefault="61355439" w:rsidP="00F54E54">
            <w:pPr>
              <w:jc w:val="both"/>
              <w:rPr>
                <w:rFonts w:ascii="Arial" w:hAnsi="Arial" w:cs="Arial"/>
                <w:kern w:val="2"/>
              </w:rPr>
            </w:pPr>
            <w:r w:rsidRPr="791BF53A">
              <w:rPr>
                <w:rFonts w:ascii="Arial" w:hAnsi="Arial" w:cs="Arial"/>
                <w:b/>
                <w:bCs/>
                <w:kern w:val="2"/>
              </w:rPr>
              <w:t>5.3.2. Sutarties kainos / įkainių peržiūra dėl kitų mokesčių, lemiančių Prekių kainos pokytį, pasikeitimo</w:t>
            </w:r>
          </w:p>
        </w:tc>
        <w:tc>
          <w:tcPr>
            <w:tcW w:w="5361" w:type="dxa"/>
          </w:tcPr>
          <w:p w14:paraId="4B53D585" w14:textId="56E4F4CD" w:rsidR="00407084" w:rsidRPr="00085CAE" w:rsidRDefault="0012017F" w:rsidP="00237686">
            <w:pPr>
              <w:jc w:val="both"/>
              <w:rPr>
                <w:rFonts w:ascii="Arial" w:hAnsi="Arial" w:cs="Arial"/>
                <w:b/>
                <w:bCs/>
                <w:kern w:val="2"/>
                <w:szCs w:val="24"/>
                <w:lang w:val="en-GB"/>
              </w:rPr>
            </w:pPr>
            <w:r w:rsidRPr="00085CAE">
              <w:rPr>
                <w:rFonts w:ascii="Arial" w:hAnsi="Arial" w:cs="Arial"/>
                <w:b/>
                <w:bCs/>
                <w:kern w:val="2"/>
                <w:szCs w:val="24"/>
                <w:lang w:val="en-GB"/>
              </w:rPr>
              <w:t>5.3.2. Revision of the Contract price/fees due to changes in other taxes that affect the price of the Goods</w:t>
            </w:r>
          </w:p>
        </w:tc>
      </w:tr>
      <w:tr w:rsidR="00407084" w:rsidRPr="00BD69F7" w14:paraId="2015AE74" w14:textId="77777777" w:rsidTr="791BF53A">
        <w:trPr>
          <w:trHeight w:val="85"/>
        </w:trPr>
        <w:tc>
          <w:tcPr>
            <w:tcW w:w="5524" w:type="dxa"/>
          </w:tcPr>
          <w:p w14:paraId="42D3C264" w14:textId="1C121BE2" w:rsidR="00407084" w:rsidRPr="003E6ADF" w:rsidRDefault="004E5139" w:rsidP="00096F5C">
            <w:pPr>
              <w:jc w:val="both"/>
              <w:rPr>
                <w:rFonts w:ascii="Arial" w:hAnsi="Arial" w:cs="Arial"/>
                <w:kern w:val="2"/>
                <w:szCs w:val="24"/>
              </w:rPr>
            </w:pPr>
            <w:r w:rsidRPr="00096F5C">
              <w:rPr>
                <w:rFonts w:ascii="Arial" w:hAnsi="Arial" w:cs="Arial"/>
                <w:kern w:val="2"/>
                <w:szCs w:val="24"/>
              </w:rPr>
              <w:t xml:space="preserve">Jeigu Sutarties vykdymo metu pasikeičia kitų (ne PVM) mokesčių, lemiančių Tiekėjo tiekiamų Prekių Sutartyje nurodytos kainos/įkainių pokytį, mokėjimą reglamentuojantys teisės aktai (pavyzdžiui, dėl akcizų pokyčių ir pan.), Sutartyje nurodyta Sutarties kaina / įkainiai perskaičiuojami </w:t>
            </w:r>
            <w:r w:rsidRPr="00096F5C">
              <w:rPr>
                <w:rFonts w:ascii="Arial" w:hAnsi="Arial" w:cs="Arial"/>
                <w:kern w:val="2"/>
                <w:szCs w:val="24"/>
              </w:rPr>
              <w:lastRenderedPageBreak/>
              <w:t>juos didinant arba mažinant. Peržiūra įforminama Susitarimu, kuris tampa neatskiriama Sutarties dalimi. Perskaičiuota (-</w:t>
            </w:r>
            <w:proofErr w:type="spellStart"/>
            <w:r w:rsidRPr="00096F5C">
              <w:rPr>
                <w:rFonts w:ascii="Arial" w:hAnsi="Arial" w:cs="Arial"/>
                <w:kern w:val="2"/>
                <w:szCs w:val="24"/>
              </w:rPr>
              <w:t>as</w:t>
            </w:r>
            <w:proofErr w:type="spellEnd"/>
            <w:r w:rsidRPr="00096F5C">
              <w:rPr>
                <w:rFonts w:ascii="Arial" w:hAnsi="Arial" w:cs="Arial"/>
                <w:kern w:val="2"/>
                <w:szCs w:val="24"/>
              </w:rPr>
              <w:t>) Sutarties kaina/įkainis taikoma (-</w:t>
            </w:r>
            <w:proofErr w:type="spellStart"/>
            <w:r w:rsidRPr="00096F5C">
              <w:rPr>
                <w:rFonts w:ascii="Arial" w:hAnsi="Arial" w:cs="Arial"/>
                <w:kern w:val="2"/>
                <w:szCs w:val="24"/>
              </w:rPr>
              <w:t>as</w:t>
            </w:r>
            <w:proofErr w:type="spellEnd"/>
            <w:r w:rsidRPr="00096F5C">
              <w:rPr>
                <w:rFonts w:ascii="Arial" w:hAnsi="Arial" w:cs="Arial"/>
                <w:kern w:val="2"/>
                <w:szCs w:val="24"/>
              </w:rPr>
              <w:t>) už tą Prekių dalį, kurios bus tiekiamos nuo Šalių pasirašyto Susitarimo įsigaliojimo dienos arba Susitarime nurodytos dienos</w:t>
            </w:r>
            <w:r w:rsidR="00B046AD">
              <w:rPr>
                <w:rFonts w:ascii="Arial" w:hAnsi="Arial" w:cs="Arial"/>
                <w:kern w:val="2"/>
                <w:szCs w:val="24"/>
              </w:rPr>
              <w:t>.</w:t>
            </w:r>
          </w:p>
        </w:tc>
        <w:tc>
          <w:tcPr>
            <w:tcW w:w="5361" w:type="dxa"/>
          </w:tcPr>
          <w:p w14:paraId="50D5406E" w14:textId="7931E077" w:rsidR="00407084" w:rsidRPr="001F7617" w:rsidRDefault="000C51B5" w:rsidP="00237686">
            <w:pPr>
              <w:jc w:val="both"/>
              <w:rPr>
                <w:rFonts w:ascii="Arial" w:hAnsi="Arial" w:cs="Arial"/>
                <w:kern w:val="2"/>
                <w:szCs w:val="24"/>
                <w:lang w:val="en-GB"/>
              </w:rPr>
            </w:pPr>
            <w:r w:rsidRPr="001F7617">
              <w:rPr>
                <w:rFonts w:ascii="Arial" w:hAnsi="Arial" w:cs="Arial"/>
                <w:kern w:val="2"/>
                <w:szCs w:val="24"/>
                <w:lang w:val="en-GB"/>
              </w:rPr>
              <w:lastRenderedPageBreak/>
              <w:t xml:space="preserve">If, during the performance of the Contract, there are changes in the legislation governing the payment of taxes (other than VAT) that affect the Contract price/rates for the Goods supplied by the Supplier (e.g., changes in excise duties, etc.), the Contract price/rates shall be adjusted </w:t>
            </w:r>
            <w:r w:rsidRPr="001F7617">
              <w:rPr>
                <w:rFonts w:ascii="Arial" w:hAnsi="Arial" w:cs="Arial"/>
                <w:kern w:val="2"/>
                <w:szCs w:val="24"/>
                <w:lang w:val="en-GB"/>
              </w:rPr>
              <w:lastRenderedPageBreak/>
              <w:t>upwards or downwards. The revision shall be formalised by an Agreement which shall become an integral part of the Contract. The revised Contract price/fee(s) shall apply to that part of the Goods to be supplied as from the date of entry into force of the Agreement signed by the Parties or the date specified in the Agreement.</w:t>
            </w:r>
          </w:p>
        </w:tc>
      </w:tr>
      <w:tr w:rsidR="00237686" w:rsidRPr="00BD69F7" w14:paraId="29B3F986" w14:textId="77777777" w:rsidTr="791BF53A">
        <w:trPr>
          <w:trHeight w:val="85"/>
        </w:trPr>
        <w:tc>
          <w:tcPr>
            <w:tcW w:w="5524" w:type="dxa"/>
          </w:tcPr>
          <w:p w14:paraId="5859004E" w14:textId="6799E073" w:rsidR="00237686" w:rsidRPr="00BD69F7" w:rsidRDefault="1CFF6755" w:rsidP="00F54E54">
            <w:pPr>
              <w:jc w:val="both"/>
              <w:rPr>
                <w:rFonts w:ascii="Arial" w:hAnsi="Arial" w:cs="Arial"/>
                <w:color w:val="000000"/>
                <w:kern w:val="2"/>
              </w:rPr>
            </w:pPr>
            <w:r w:rsidRPr="791BF53A">
              <w:rPr>
                <w:rFonts w:ascii="Arial" w:hAnsi="Arial" w:cs="Arial"/>
                <w:b/>
                <w:bCs/>
                <w:kern w:val="2"/>
              </w:rPr>
              <w:lastRenderedPageBreak/>
              <w:t>5.3.</w:t>
            </w:r>
            <w:r w:rsidR="5B220C34" w:rsidRPr="791BF53A">
              <w:rPr>
                <w:rFonts w:ascii="Arial" w:hAnsi="Arial" w:cs="Arial"/>
                <w:b/>
                <w:bCs/>
                <w:kern w:val="2"/>
              </w:rPr>
              <w:t>3</w:t>
            </w:r>
            <w:r w:rsidRPr="791BF53A">
              <w:rPr>
                <w:rFonts w:ascii="Arial" w:hAnsi="Arial" w:cs="Arial"/>
                <w:b/>
                <w:bCs/>
                <w:kern w:val="2"/>
              </w:rPr>
              <w:t>. Sutarties kainos / įkainių peržiūra dėl kainų lygio pasikeitimo</w:t>
            </w:r>
          </w:p>
        </w:tc>
        <w:tc>
          <w:tcPr>
            <w:tcW w:w="5361" w:type="dxa"/>
          </w:tcPr>
          <w:p w14:paraId="696D85D4" w14:textId="2815DD58" w:rsidR="00237686" w:rsidRPr="00875B3E" w:rsidRDefault="1CFF6755" w:rsidP="00F54E54">
            <w:pPr>
              <w:jc w:val="both"/>
              <w:rPr>
                <w:rFonts w:ascii="Arial" w:hAnsi="Arial" w:cs="Arial"/>
                <w:b/>
                <w:bCs/>
                <w:kern w:val="2"/>
                <w:lang w:val="en-GB"/>
              </w:rPr>
            </w:pPr>
            <w:r w:rsidRPr="00875B3E">
              <w:rPr>
                <w:rFonts w:ascii="Arial" w:hAnsi="Arial" w:cs="Arial"/>
                <w:b/>
                <w:bCs/>
                <w:kern w:val="2"/>
                <w:lang w:val="en-GB"/>
              </w:rPr>
              <w:t>5.3.</w:t>
            </w:r>
            <w:r w:rsidR="425CD8FF">
              <w:rPr>
                <w:rFonts w:ascii="Arial" w:hAnsi="Arial" w:cs="Arial"/>
                <w:b/>
                <w:bCs/>
                <w:kern w:val="2"/>
                <w:lang w:val="en-GB"/>
              </w:rPr>
              <w:t>3</w:t>
            </w:r>
            <w:r w:rsidRPr="00875B3E">
              <w:rPr>
                <w:rFonts w:ascii="Arial" w:hAnsi="Arial" w:cs="Arial"/>
                <w:b/>
                <w:bCs/>
                <w:kern w:val="2"/>
                <w:lang w:val="en-GB"/>
              </w:rPr>
              <w:t>. Revision of the Contract price</w:t>
            </w:r>
            <w:r w:rsidR="34D61080" w:rsidRPr="00875B3E">
              <w:rPr>
                <w:rFonts w:ascii="Arial" w:hAnsi="Arial" w:cs="Arial"/>
                <w:b/>
                <w:bCs/>
                <w:kern w:val="2"/>
                <w:lang w:val="en-GB"/>
              </w:rPr>
              <w:t xml:space="preserve"> </w:t>
            </w:r>
            <w:r w:rsidRPr="00875B3E">
              <w:rPr>
                <w:rFonts w:ascii="Arial" w:hAnsi="Arial" w:cs="Arial"/>
                <w:b/>
                <w:bCs/>
                <w:kern w:val="2"/>
                <w:lang w:val="en-GB"/>
              </w:rPr>
              <w:t>/</w:t>
            </w:r>
            <w:r w:rsidR="34D61080" w:rsidRPr="00875B3E">
              <w:rPr>
                <w:rFonts w:ascii="Arial" w:hAnsi="Arial" w:cs="Arial"/>
                <w:b/>
                <w:bCs/>
                <w:kern w:val="2"/>
                <w:lang w:val="en-GB"/>
              </w:rPr>
              <w:t xml:space="preserve"> </w:t>
            </w:r>
            <w:r w:rsidRPr="00875B3E">
              <w:rPr>
                <w:rFonts w:ascii="Arial" w:hAnsi="Arial" w:cs="Arial"/>
                <w:b/>
                <w:bCs/>
                <w:kern w:val="2"/>
                <w:lang w:val="en-GB"/>
              </w:rPr>
              <w:t xml:space="preserve">fees due to a </w:t>
            </w:r>
            <w:proofErr w:type="gramStart"/>
            <w:r w:rsidRPr="00875B3E">
              <w:rPr>
                <w:rFonts w:ascii="Arial" w:hAnsi="Arial" w:cs="Arial"/>
                <w:b/>
                <w:bCs/>
                <w:kern w:val="2"/>
                <w:lang w:val="en-GB"/>
              </w:rPr>
              <w:t>changes</w:t>
            </w:r>
            <w:proofErr w:type="gramEnd"/>
            <w:r w:rsidRPr="00875B3E">
              <w:rPr>
                <w:rFonts w:ascii="Arial" w:hAnsi="Arial" w:cs="Arial"/>
                <w:b/>
                <w:bCs/>
                <w:kern w:val="2"/>
                <w:lang w:val="en-GB"/>
              </w:rPr>
              <w:t xml:space="preserve"> in the price level</w:t>
            </w:r>
          </w:p>
        </w:tc>
      </w:tr>
      <w:tr w:rsidR="00237686" w:rsidRPr="00BD69F7" w14:paraId="386A175A" w14:textId="77777777" w:rsidTr="791BF53A">
        <w:trPr>
          <w:trHeight w:val="85"/>
        </w:trPr>
        <w:tc>
          <w:tcPr>
            <w:tcW w:w="5524" w:type="dxa"/>
          </w:tcPr>
          <w:p w14:paraId="2E226AAF" w14:textId="4B147DE8" w:rsidR="00237686" w:rsidRPr="00120950" w:rsidRDefault="00237686" w:rsidP="00120950">
            <w:pPr>
              <w:pStyle w:val="ListParagraph"/>
              <w:numPr>
                <w:ilvl w:val="3"/>
                <w:numId w:val="14"/>
              </w:numPr>
              <w:ind w:left="0" w:firstLine="0"/>
              <w:jc w:val="both"/>
              <w:rPr>
                <w:rFonts w:ascii="Arial" w:hAnsi="Arial" w:cs="Arial"/>
                <w:kern w:val="2"/>
                <w:szCs w:val="24"/>
              </w:rPr>
            </w:pPr>
            <w:r w:rsidRPr="00120950">
              <w:rPr>
                <w:rFonts w:ascii="Arial" w:hAnsi="Arial" w:cs="Arial"/>
                <w:color w:val="000000"/>
                <w:kern w:val="2"/>
                <w:szCs w:val="24"/>
              </w:rPr>
              <w:t>Bet</w:t>
            </w:r>
            <w:r w:rsidRPr="00120950">
              <w:rPr>
                <w:rFonts w:ascii="Arial" w:hAnsi="Arial" w:cs="Arial"/>
                <w:kern w:val="2"/>
                <w:szCs w:val="24"/>
              </w:rPr>
              <w:t xml:space="preserve"> kuri Sutarties šalis Sutarties galiojimo metu turi teisę inicijuoti Sutarties kainos ir įkainių peržiūrą vieną kartą prieš pradedant</w:t>
            </w:r>
            <w:r w:rsidR="00190276" w:rsidRPr="00120950">
              <w:rPr>
                <w:rFonts w:ascii="Arial" w:hAnsi="Arial" w:cs="Arial"/>
                <w:kern w:val="2"/>
                <w:szCs w:val="24"/>
              </w:rPr>
              <w:t xml:space="preserve"> kiekvienos Prekės</w:t>
            </w:r>
            <w:r w:rsidRPr="00120950">
              <w:rPr>
                <w:rFonts w:ascii="Arial" w:hAnsi="Arial" w:cs="Arial"/>
                <w:kern w:val="2"/>
                <w:szCs w:val="24"/>
              </w:rPr>
              <w:t xml:space="preserve"> gamybą</w:t>
            </w:r>
            <w:r w:rsidR="00BE4333">
              <w:rPr>
                <w:rFonts w:ascii="Arial" w:hAnsi="Arial" w:cs="Arial"/>
                <w:kern w:val="2"/>
                <w:szCs w:val="24"/>
              </w:rPr>
              <w:t xml:space="preserve"> (</w:t>
            </w:r>
            <w:r w:rsidR="003968C4">
              <w:rPr>
                <w:rFonts w:ascii="Arial" w:hAnsi="Arial" w:cs="Arial"/>
                <w:kern w:val="2"/>
                <w:szCs w:val="24"/>
              </w:rPr>
              <w:t>iš viso</w:t>
            </w:r>
            <w:r w:rsidR="003924C4">
              <w:rPr>
                <w:rFonts w:ascii="Arial" w:hAnsi="Arial" w:cs="Arial"/>
                <w:kern w:val="2"/>
                <w:szCs w:val="24"/>
              </w:rPr>
              <w:t xml:space="preserve"> </w:t>
            </w:r>
            <w:r w:rsidR="00556F0B">
              <w:rPr>
                <w:rFonts w:ascii="Arial" w:hAnsi="Arial" w:cs="Arial"/>
                <w:kern w:val="2"/>
                <w:szCs w:val="24"/>
              </w:rPr>
              <w:t xml:space="preserve">trys </w:t>
            </w:r>
            <w:r w:rsidR="001404FA">
              <w:rPr>
                <w:rFonts w:ascii="Arial" w:hAnsi="Arial" w:cs="Arial"/>
                <w:kern w:val="2"/>
                <w:szCs w:val="24"/>
              </w:rPr>
              <w:t>galimi peržiūros atvejai)</w:t>
            </w:r>
            <w:r w:rsidRPr="00120950">
              <w:rPr>
                <w:rFonts w:ascii="Arial" w:hAnsi="Arial" w:cs="Arial"/>
                <w:kern w:val="2"/>
                <w:szCs w:val="24"/>
              </w:rPr>
              <w:t xml:space="preserve">. </w:t>
            </w:r>
          </w:p>
          <w:p w14:paraId="324C4A15" w14:textId="21701331" w:rsidR="00237686" w:rsidRPr="005800ED" w:rsidRDefault="1CFF6755" w:rsidP="791BF53A">
            <w:pPr>
              <w:pStyle w:val="ListParagraph"/>
              <w:numPr>
                <w:ilvl w:val="3"/>
                <w:numId w:val="14"/>
              </w:numPr>
              <w:ind w:left="0" w:firstLine="0"/>
              <w:jc w:val="both"/>
              <w:rPr>
                <w:rFonts w:ascii="Arial" w:hAnsi="Arial" w:cs="Arial"/>
                <w:color w:val="000000"/>
                <w:kern w:val="2"/>
              </w:rPr>
            </w:pPr>
            <w:r w:rsidRPr="791BF53A">
              <w:rPr>
                <w:rFonts w:ascii="Arial" w:hAnsi="Arial" w:cs="Arial"/>
                <w:color w:val="000000"/>
                <w:kern w:val="2"/>
              </w:rPr>
              <w:t xml:space="preserve">Jeigu Prekių tiekimas vėluoja dėl Tiekėjo kaltės, uždelstų pristatyti Prekių </w:t>
            </w:r>
            <w:r w:rsidR="66C3028E" w:rsidRPr="791BF53A">
              <w:rPr>
                <w:rFonts w:ascii="Arial" w:hAnsi="Arial" w:cs="Arial"/>
                <w:color w:val="000000"/>
                <w:kern w:val="2"/>
              </w:rPr>
              <w:t xml:space="preserve">kaina / </w:t>
            </w:r>
            <w:r w:rsidRPr="791BF53A">
              <w:rPr>
                <w:rFonts w:ascii="Arial" w:hAnsi="Arial" w:cs="Arial"/>
                <w:color w:val="000000"/>
                <w:kern w:val="2"/>
              </w:rPr>
              <w:t>įkainiai nėra perskaičiuoja</w:t>
            </w:r>
            <w:r w:rsidR="661BA70C" w:rsidRPr="791BF53A">
              <w:rPr>
                <w:rFonts w:ascii="Arial" w:hAnsi="Arial" w:cs="Arial"/>
                <w:color w:val="000000"/>
                <w:kern w:val="2"/>
              </w:rPr>
              <w:t>m</w:t>
            </w:r>
            <w:r w:rsidR="66C3028E" w:rsidRPr="791BF53A">
              <w:rPr>
                <w:rFonts w:ascii="Arial" w:hAnsi="Arial" w:cs="Arial"/>
                <w:color w:val="000000"/>
                <w:kern w:val="2"/>
              </w:rPr>
              <w:t>i</w:t>
            </w:r>
            <w:r w:rsidRPr="791BF53A">
              <w:rPr>
                <w:rFonts w:ascii="Arial" w:hAnsi="Arial" w:cs="Arial"/>
                <w:color w:val="000000"/>
                <w:kern w:val="2"/>
              </w:rPr>
              <w:t xml:space="preserve"> dėl kainų lygio kilimo (negali būti didina</w:t>
            </w:r>
            <w:r w:rsidR="661BA70C" w:rsidRPr="791BF53A">
              <w:rPr>
                <w:rFonts w:ascii="Arial" w:hAnsi="Arial" w:cs="Arial"/>
                <w:color w:val="000000"/>
                <w:kern w:val="2"/>
              </w:rPr>
              <w:t>m</w:t>
            </w:r>
            <w:r w:rsidR="66C3028E" w:rsidRPr="791BF53A">
              <w:rPr>
                <w:rFonts w:ascii="Arial" w:hAnsi="Arial" w:cs="Arial"/>
                <w:color w:val="000000"/>
                <w:kern w:val="2"/>
              </w:rPr>
              <w:t>i</w:t>
            </w:r>
            <w:r w:rsidRPr="791BF53A">
              <w:rPr>
                <w:rFonts w:ascii="Arial" w:hAnsi="Arial" w:cs="Arial"/>
                <w:color w:val="000000"/>
                <w:kern w:val="2"/>
              </w:rPr>
              <w:t>).</w:t>
            </w:r>
          </w:p>
          <w:p w14:paraId="184F8707" w14:textId="780FC4BD" w:rsidR="791BF53A" w:rsidRDefault="791BF53A" w:rsidP="791BF53A">
            <w:pPr>
              <w:pStyle w:val="ListParagraph"/>
              <w:ind w:left="0"/>
              <w:jc w:val="both"/>
              <w:rPr>
                <w:rFonts w:ascii="Arial" w:hAnsi="Arial" w:cs="Arial"/>
                <w:color w:val="000000" w:themeColor="text1"/>
              </w:rPr>
            </w:pPr>
          </w:p>
          <w:p w14:paraId="5D696DA1" w14:textId="6D089858" w:rsidR="00237686" w:rsidRPr="00BD15E4" w:rsidRDefault="1CFF6755" w:rsidP="791BF53A">
            <w:pPr>
              <w:pStyle w:val="ListParagraph"/>
              <w:numPr>
                <w:ilvl w:val="3"/>
                <w:numId w:val="14"/>
              </w:numPr>
              <w:ind w:left="0" w:firstLine="0"/>
              <w:jc w:val="both"/>
              <w:rPr>
                <w:rFonts w:ascii="Arial" w:hAnsi="Arial" w:cs="Arial"/>
                <w:color w:val="000000"/>
                <w:kern w:val="2"/>
              </w:rPr>
            </w:pPr>
            <w:r w:rsidRPr="791BF53A">
              <w:rPr>
                <w:rFonts w:ascii="Arial" w:hAnsi="Arial" w:cs="Arial"/>
                <w:color w:val="000000"/>
                <w:kern w:val="2"/>
              </w:rPr>
              <w:t>Sutarties kaina / įkainiai peržiūrimi tik tai Sutarties daliai, kuri nėra išpirkta, t. y., Prekėms</w:t>
            </w:r>
            <w:r w:rsidR="4D533DC7" w:rsidRPr="791BF53A">
              <w:rPr>
                <w:rFonts w:ascii="Arial" w:hAnsi="Arial" w:cs="Arial"/>
                <w:color w:val="000000"/>
                <w:kern w:val="2"/>
              </w:rPr>
              <w:t xml:space="preserve"> ar </w:t>
            </w:r>
            <w:r w:rsidR="46B31FC9" w:rsidRPr="791BF53A">
              <w:rPr>
                <w:rFonts w:ascii="Arial" w:hAnsi="Arial" w:cs="Arial"/>
                <w:color w:val="000000"/>
                <w:kern w:val="2"/>
              </w:rPr>
              <w:t>p</w:t>
            </w:r>
            <w:r w:rsidR="4D533DC7" w:rsidRPr="791BF53A">
              <w:rPr>
                <w:rFonts w:ascii="Arial" w:hAnsi="Arial" w:cs="Arial"/>
                <w:color w:val="000000"/>
                <w:kern w:val="2"/>
              </w:rPr>
              <w:t>aslaugoms</w:t>
            </w:r>
            <w:r w:rsidRPr="791BF53A">
              <w:rPr>
                <w:rFonts w:ascii="Arial" w:hAnsi="Arial" w:cs="Arial"/>
                <w:color w:val="000000"/>
                <w:kern w:val="2"/>
              </w:rPr>
              <w:t xml:space="preserve">, kurios nėra priimtos ir apmokėtos. Vėlesnė Sutarties kainos </w:t>
            </w:r>
            <w:r w:rsidR="7C62C5A1" w:rsidRPr="791BF53A">
              <w:rPr>
                <w:rFonts w:ascii="Arial" w:hAnsi="Arial" w:cs="Arial"/>
                <w:color w:val="000000"/>
                <w:kern w:val="2"/>
              </w:rPr>
              <w:t xml:space="preserve">/ </w:t>
            </w:r>
            <w:r w:rsidRPr="791BF53A">
              <w:rPr>
                <w:rFonts w:ascii="Arial" w:hAnsi="Arial" w:cs="Arial"/>
                <w:color w:val="000000"/>
                <w:kern w:val="2"/>
              </w:rPr>
              <w:t>įkain</w:t>
            </w:r>
            <w:r w:rsidR="7C62C5A1" w:rsidRPr="791BF53A">
              <w:rPr>
                <w:rFonts w:ascii="Arial" w:hAnsi="Arial" w:cs="Arial"/>
                <w:color w:val="000000"/>
                <w:kern w:val="2"/>
              </w:rPr>
              <w:t xml:space="preserve">ių </w:t>
            </w:r>
            <w:r w:rsidRPr="791BF53A">
              <w:rPr>
                <w:rFonts w:ascii="Arial" w:hAnsi="Arial" w:cs="Arial"/>
                <w:color w:val="000000"/>
                <w:kern w:val="2"/>
              </w:rPr>
              <w:t>peržiūra</w:t>
            </w:r>
            <w:r w:rsidR="252FEB72" w:rsidRPr="791BF53A">
              <w:rPr>
                <w:rFonts w:ascii="Arial" w:hAnsi="Arial" w:cs="Arial"/>
                <w:color w:val="000000"/>
                <w:kern w:val="2"/>
              </w:rPr>
              <w:t>, jei tokia vyktų,</w:t>
            </w:r>
            <w:r w:rsidRPr="791BF53A">
              <w:rPr>
                <w:rFonts w:ascii="Arial" w:hAnsi="Arial" w:cs="Arial"/>
                <w:color w:val="000000"/>
                <w:kern w:val="2"/>
              </w:rPr>
              <w:t xml:space="preserve"> negali apimti laikotarpio, už kur</w:t>
            </w:r>
            <w:r w:rsidR="5B128F63" w:rsidRPr="791BF53A">
              <w:rPr>
                <w:rFonts w:ascii="Arial" w:hAnsi="Arial" w:cs="Arial"/>
                <w:color w:val="000000"/>
                <w:kern w:val="2"/>
              </w:rPr>
              <w:t>į</w:t>
            </w:r>
            <w:r w:rsidRPr="791BF53A">
              <w:rPr>
                <w:rFonts w:ascii="Arial" w:hAnsi="Arial" w:cs="Arial"/>
                <w:color w:val="000000"/>
                <w:kern w:val="2"/>
              </w:rPr>
              <w:t xml:space="preserve"> jau buvo atlikta peržiūra.</w:t>
            </w:r>
          </w:p>
          <w:p w14:paraId="403DFC63" w14:textId="0041A2D9" w:rsidR="791BF53A" w:rsidRDefault="791BF53A" w:rsidP="791BF53A">
            <w:pPr>
              <w:pStyle w:val="ListParagraph"/>
              <w:ind w:left="0"/>
              <w:jc w:val="both"/>
              <w:rPr>
                <w:rFonts w:ascii="Arial" w:hAnsi="Arial" w:cs="Arial"/>
                <w:color w:val="000000" w:themeColor="text1"/>
              </w:rPr>
            </w:pPr>
          </w:p>
          <w:p w14:paraId="0C9E3072" w14:textId="2DFE0D69" w:rsidR="00FB0FF6" w:rsidRPr="00120950" w:rsidRDefault="1CFF6755" w:rsidP="791BF53A">
            <w:pPr>
              <w:numPr>
                <w:ilvl w:val="3"/>
                <w:numId w:val="14"/>
              </w:numPr>
              <w:ind w:left="0" w:firstLine="0"/>
              <w:jc w:val="both"/>
              <w:rPr>
                <w:rFonts w:ascii="Arial" w:hAnsi="Arial" w:cs="Arial"/>
                <w:color w:val="000000"/>
                <w:kern w:val="2"/>
              </w:rPr>
            </w:pPr>
            <w:r w:rsidRPr="791BF53A">
              <w:rPr>
                <w:rFonts w:ascii="Arial" w:hAnsi="Arial" w:cs="Arial"/>
                <w:color w:val="000000"/>
                <w:kern w:val="2"/>
              </w:rPr>
              <w:t xml:space="preserve">Prekių pristatymo etapų </w:t>
            </w:r>
            <w:r w:rsidR="15914010" w:rsidRPr="791BF53A">
              <w:rPr>
                <w:rFonts w:ascii="Arial" w:hAnsi="Arial" w:cs="Arial"/>
                <w:color w:val="000000"/>
                <w:kern w:val="2"/>
              </w:rPr>
              <w:t>kain</w:t>
            </w:r>
            <w:r w:rsidR="44A3244B" w:rsidRPr="791BF53A">
              <w:rPr>
                <w:rFonts w:ascii="Arial" w:hAnsi="Arial" w:cs="Arial"/>
                <w:color w:val="000000"/>
                <w:kern w:val="2"/>
              </w:rPr>
              <w:t>os</w:t>
            </w:r>
            <w:r w:rsidR="53D186FC" w:rsidRPr="791BF53A">
              <w:rPr>
                <w:rFonts w:ascii="Arial" w:hAnsi="Arial" w:cs="Arial"/>
                <w:color w:val="000000"/>
                <w:kern w:val="2"/>
              </w:rPr>
              <w:t xml:space="preserve"> / įkainiai</w:t>
            </w:r>
            <w:r w:rsidR="15914010" w:rsidRPr="791BF53A">
              <w:rPr>
                <w:rFonts w:ascii="Arial" w:hAnsi="Arial" w:cs="Arial"/>
                <w:color w:val="000000"/>
                <w:kern w:val="2"/>
              </w:rPr>
              <w:t xml:space="preserve"> perskaičiuojam</w:t>
            </w:r>
            <w:r w:rsidR="53D186FC" w:rsidRPr="791BF53A">
              <w:rPr>
                <w:rFonts w:ascii="Arial" w:hAnsi="Arial" w:cs="Arial"/>
                <w:color w:val="000000"/>
                <w:kern w:val="2"/>
              </w:rPr>
              <w:t>i</w:t>
            </w:r>
            <w:r w:rsidR="15914010" w:rsidRPr="791BF53A">
              <w:rPr>
                <w:rFonts w:ascii="Arial" w:hAnsi="Arial" w:cs="Arial"/>
                <w:color w:val="000000"/>
                <w:kern w:val="2"/>
              </w:rPr>
              <w:t xml:space="preserve"> </w:t>
            </w:r>
            <w:r w:rsidR="1057EF32" w:rsidRPr="791BF53A">
              <w:rPr>
                <w:rFonts w:ascii="Arial" w:hAnsi="Arial" w:cs="Arial"/>
                <w:color w:val="000000"/>
                <w:kern w:val="2"/>
              </w:rPr>
              <w:t>Sutarties pried</w:t>
            </w:r>
            <w:r w:rsidR="7F6C6B2C" w:rsidRPr="791BF53A">
              <w:rPr>
                <w:rFonts w:ascii="Arial" w:hAnsi="Arial" w:cs="Arial"/>
                <w:color w:val="000000"/>
                <w:kern w:val="2"/>
              </w:rPr>
              <w:t xml:space="preserve">e Nr. </w:t>
            </w:r>
            <w:r w:rsidR="5B7FB5B0" w:rsidRPr="791BF53A">
              <w:rPr>
                <w:rFonts w:ascii="Arial" w:hAnsi="Arial" w:cs="Arial"/>
                <w:color w:val="ED0000"/>
                <w:kern w:val="2"/>
              </w:rPr>
              <w:t xml:space="preserve">8  </w:t>
            </w:r>
            <w:r w:rsidR="5B7FB5B0" w:rsidRPr="791BF53A">
              <w:rPr>
                <w:rFonts w:ascii="Arial" w:hAnsi="Arial" w:cs="Arial"/>
                <w:i/>
                <w:iCs/>
                <w:color w:val="ED0000"/>
                <w:kern w:val="2"/>
              </w:rPr>
              <w:t xml:space="preserve">Kainos peržiūra pagal kainos lygių pokytį </w:t>
            </w:r>
            <w:r w:rsidR="7F6C6B2C" w:rsidRPr="791BF53A">
              <w:rPr>
                <w:rFonts w:ascii="Arial" w:hAnsi="Arial" w:cs="Arial"/>
                <w:color w:val="000000"/>
                <w:kern w:val="2"/>
              </w:rPr>
              <w:t>numatyt</w:t>
            </w:r>
            <w:r w:rsidR="33B5A719" w:rsidRPr="791BF53A">
              <w:rPr>
                <w:rFonts w:ascii="Arial" w:hAnsi="Arial" w:cs="Arial"/>
                <w:color w:val="000000"/>
                <w:kern w:val="2"/>
              </w:rPr>
              <w:t>omis sąlygomis</w:t>
            </w:r>
            <w:r w:rsidR="7F6C6B2C" w:rsidRPr="791BF53A">
              <w:rPr>
                <w:rFonts w:ascii="Arial" w:hAnsi="Arial" w:cs="Arial"/>
                <w:color w:val="000000"/>
                <w:kern w:val="2"/>
              </w:rPr>
              <w:t>.</w:t>
            </w:r>
            <w:r w:rsidR="15914010" w:rsidRPr="791BF53A">
              <w:rPr>
                <w:rFonts w:ascii="Arial" w:hAnsi="Arial" w:cs="Arial"/>
                <w:color w:val="000000"/>
                <w:kern w:val="2"/>
              </w:rPr>
              <w:t xml:space="preserve"> </w:t>
            </w:r>
          </w:p>
          <w:p w14:paraId="2144ECD2" w14:textId="304F7AED" w:rsidR="791BF53A" w:rsidRDefault="791BF53A" w:rsidP="791BF53A">
            <w:pPr>
              <w:jc w:val="both"/>
              <w:rPr>
                <w:rFonts w:ascii="Arial" w:hAnsi="Arial" w:cs="Arial"/>
                <w:color w:val="000000" w:themeColor="text1"/>
              </w:rPr>
            </w:pPr>
          </w:p>
          <w:p w14:paraId="23E6AF6E" w14:textId="7061202C" w:rsidR="00237686" w:rsidRPr="00BD15E4" w:rsidRDefault="1CFF6755" w:rsidP="791BF53A">
            <w:pPr>
              <w:pStyle w:val="ListParagraph"/>
              <w:numPr>
                <w:ilvl w:val="3"/>
                <w:numId w:val="14"/>
              </w:numPr>
              <w:ind w:left="0" w:firstLine="0"/>
              <w:jc w:val="both"/>
              <w:rPr>
                <w:rFonts w:ascii="Arial" w:hAnsi="Arial" w:cs="Arial"/>
                <w:color w:val="000000"/>
                <w:kern w:val="2"/>
              </w:rPr>
            </w:pPr>
            <w:r w:rsidRPr="791BF53A">
              <w:rPr>
                <w:rFonts w:ascii="Arial" w:hAnsi="Arial" w:cs="Arial"/>
                <w:color w:val="000000"/>
                <w:kern w:val="2"/>
              </w:rPr>
              <w:t>Šalis, siekianti Sutarties kainos ir įkainių peržiūros, privalo raštu kreiptis į kitą Šalį ir prašyme pateikti visą reikalingą informaciją: Sutarties pavadinimą, numerį, datą, Indekso reikšmes su nuorodomis į viešus šaltinius, kita svarbi informacija. Prašyme Šalis neturi teisės nurodyti kito Indekso ar prašyti perskaičiavimo pagal kitą Indeksą nei nurodytas šioje procedūroje.</w:t>
            </w:r>
          </w:p>
          <w:p w14:paraId="0798A5BD" w14:textId="322E7ACB" w:rsidR="791BF53A" w:rsidRDefault="791BF53A" w:rsidP="791BF53A">
            <w:pPr>
              <w:pStyle w:val="ListParagraph"/>
              <w:ind w:left="0"/>
              <w:jc w:val="both"/>
              <w:rPr>
                <w:rFonts w:ascii="Arial" w:hAnsi="Arial" w:cs="Arial"/>
                <w:color w:val="000000" w:themeColor="text1"/>
              </w:rPr>
            </w:pPr>
          </w:p>
          <w:p w14:paraId="5A5E5066" w14:textId="0F79F0D4" w:rsidR="00237686" w:rsidRPr="00120950" w:rsidRDefault="00237686" w:rsidP="00120950">
            <w:pPr>
              <w:pStyle w:val="ListParagraph"/>
              <w:numPr>
                <w:ilvl w:val="3"/>
                <w:numId w:val="14"/>
              </w:numPr>
              <w:ind w:left="0" w:firstLine="0"/>
              <w:jc w:val="both"/>
              <w:rPr>
                <w:rFonts w:ascii="Arial" w:hAnsi="Arial" w:cs="Arial"/>
                <w:color w:val="000000"/>
                <w:kern w:val="2"/>
                <w:szCs w:val="24"/>
              </w:rPr>
            </w:pPr>
            <w:r w:rsidRPr="00120950">
              <w:rPr>
                <w:rFonts w:ascii="Arial" w:hAnsi="Arial" w:cs="Arial"/>
                <w:color w:val="000000"/>
                <w:kern w:val="2"/>
                <w:szCs w:val="24"/>
              </w:rPr>
              <w:t>Susitarimas turi būti sudarytas per 30 darbo dienų nuo Šalies pateikto tinkamo prašymo perskaičiuoti Sutarties kainą ir įkainius gavimo dienos.</w:t>
            </w:r>
          </w:p>
          <w:p w14:paraId="2245A026" w14:textId="767E8D04" w:rsidR="00600A22" w:rsidRPr="00120950" w:rsidRDefault="0039233A" w:rsidP="00120950">
            <w:pPr>
              <w:pStyle w:val="ListParagraph"/>
              <w:numPr>
                <w:ilvl w:val="3"/>
                <w:numId w:val="14"/>
              </w:numPr>
              <w:ind w:left="0" w:firstLine="0"/>
              <w:jc w:val="both"/>
              <w:rPr>
                <w:rFonts w:ascii="Arial" w:hAnsi="Arial" w:cs="Arial"/>
                <w:color w:val="000000"/>
                <w:kern w:val="2"/>
                <w:szCs w:val="24"/>
              </w:rPr>
            </w:pPr>
            <w:r>
              <w:rPr>
                <w:rFonts w:ascii="Arial" w:hAnsi="Arial" w:cs="Arial"/>
                <w:color w:val="000000"/>
                <w:kern w:val="2"/>
                <w:szCs w:val="24"/>
              </w:rPr>
              <w:t>P</w:t>
            </w:r>
            <w:r w:rsidR="00600A22" w:rsidRPr="00120950">
              <w:rPr>
                <w:rFonts w:ascii="Arial" w:hAnsi="Arial" w:cs="Arial"/>
                <w:color w:val="000000"/>
                <w:kern w:val="2"/>
                <w:szCs w:val="24"/>
              </w:rPr>
              <w:t xml:space="preserve">erskaičiuota Sutarties kaina gaunama </w:t>
            </w:r>
            <w:r w:rsidR="00C82B73" w:rsidRPr="00120950">
              <w:rPr>
                <w:rFonts w:ascii="Arial" w:hAnsi="Arial" w:cs="Arial"/>
                <w:color w:val="000000"/>
                <w:kern w:val="2"/>
                <w:szCs w:val="24"/>
              </w:rPr>
              <w:t>S</w:t>
            </w:r>
            <w:r w:rsidR="00600A22" w:rsidRPr="00120950">
              <w:rPr>
                <w:rFonts w:ascii="Arial" w:hAnsi="Arial" w:cs="Arial"/>
                <w:color w:val="000000"/>
                <w:kern w:val="2"/>
                <w:szCs w:val="24"/>
              </w:rPr>
              <w:t>utarties kain</w:t>
            </w:r>
            <w:r w:rsidR="006043F4">
              <w:rPr>
                <w:rFonts w:ascii="Arial" w:hAnsi="Arial" w:cs="Arial"/>
                <w:color w:val="000000"/>
                <w:kern w:val="2"/>
                <w:szCs w:val="24"/>
              </w:rPr>
              <w:t xml:space="preserve">oje </w:t>
            </w:r>
            <w:r w:rsidR="00600A22" w:rsidRPr="00120950">
              <w:rPr>
                <w:rFonts w:ascii="Arial" w:hAnsi="Arial" w:cs="Arial"/>
                <w:color w:val="000000"/>
                <w:kern w:val="2"/>
                <w:szCs w:val="24"/>
              </w:rPr>
              <w:t>neišpirkt</w:t>
            </w:r>
            <w:r w:rsidR="006043F4">
              <w:rPr>
                <w:rFonts w:ascii="Arial" w:hAnsi="Arial" w:cs="Arial"/>
                <w:color w:val="000000"/>
                <w:kern w:val="2"/>
                <w:szCs w:val="24"/>
              </w:rPr>
              <w:t>as</w:t>
            </w:r>
            <w:r w:rsidR="00600A22" w:rsidRPr="00120950">
              <w:rPr>
                <w:rFonts w:ascii="Arial" w:hAnsi="Arial" w:cs="Arial"/>
                <w:color w:val="000000"/>
                <w:kern w:val="2"/>
                <w:szCs w:val="24"/>
              </w:rPr>
              <w:t xml:space="preserve"> (neapmokėtų) Sutarties etapų </w:t>
            </w:r>
            <w:r w:rsidR="0067464B" w:rsidRPr="00120950">
              <w:rPr>
                <w:rFonts w:ascii="Arial" w:hAnsi="Arial" w:cs="Arial"/>
                <w:color w:val="000000"/>
                <w:kern w:val="2"/>
                <w:szCs w:val="24"/>
              </w:rPr>
              <w:t>kainas</w:t>
            </w:r>
            <w:r w:rsidR="00CC1A0D" w:rsidRPr="00120950">
              <w:rPr>
                <w:rFonts w:ascii="Arial" w:hAnsi="Arial" w:cs="Arial"/>
                <w:color w:val="000000"/>
                <w:kern w:val="2"/>
                <w:szCs w:val="24"/>
              </w:rPr>
              <w:t xml:space="preserve"> </w:t>
            </w:r>
            <w:r w:rsidR="006043F4">
              <w:rPr>
                <w:rFonts w:ascii="Arial" w:hAnsi="Arial" w:cs="Arial"/>
                <w:color w:val="000000"/>
                <w:kern w:val="2"/>
                <w:szCs w:val="24"/>
              </w:rPr>
              <w:t>pakeičiant</w:t>
            </w:r>
            <w:r w:rsidR="00600A22" w:rsidRPr="00120950">
              <w:rPr>
                <w:rFonts w:ascii="Arial" w:hAnsi="Arial" w:cs="Arial"/>
                <w:color w:val="000000"/>
                <w:kern w:val="2"/>
                <w:szCs w:val="24"/>
              </w:rPr>
              <w:t xml:space="preserve"> </w:t>
            </w:r>
            <w:r w:rsidR="00D55C04">
              <w:rPr>
                <w:rFonts w:ascii="Arial" w:hAnsi="Arial" w:cs="Arial"/>
                <w:color w:val="000000"/>
                <w:kern w:val="2"/>
                <w:szCs w:val="24"/>
              </w:rPr>
              <w:t>peržiūrėtomis</w:t>
            </w:r>
            <w:r w:rsidR="00600A22" w:rsidRPr="00120950">
              <w:rPr>
                <w:rFonts w:ascii="Arial" w:hAnsi="Arial" w:cs="Arial"/>
                <w:color w:val="000000"/>
                <w:kern w:val="2"/>
                <w:szCs w:val="24"/>
              </w:rPr>
              <w:t xml:space="preserve"> neišpirktų (neapmokėtų) Sutarties etapų </w:t>
            </w:r>
            <w:r w:rsidR="0067464B" w:rsidRPr="00120950">
              <w:rPr>
                <w:rFonts w:ascii="Arial" w:hAnsi="Arial" w:cs="Arial"/>
                <w:color w:val="000000"/>
                <w:kern w:val="2"/>
                <w:szCs w:val="24"/>
              </w:rPr>
              <w:t>kai</w:t>
            </w:r>
            <w:r w:rsidR="00551DED">
              <w:rPr>
                <w:rFonts w:ascii="Arial" w:hAnsi="Arial" w:cs="Arial"/>
                <w:color w:val="000000"/>
                <w:kern w:val="2"/>
                <w:szCs w:val="24"/>
              </w:rPr>
              <w:t>nomi</w:t>
            </w:r>
            <w:r w:rsidR="0067464B" w:rsidRPr="00120950">
              <w:rPr>
                <w:rFonts w:ascii="Arial" w:hAnsi="Arial" w:cs="Arial"/>
                <w:color w:val="000000"/>
                <w:kern w:val="2"/>
                <w:szCs w:val="24"/>
              </w:rPr>
              <w:t>s</w:t>
            </w:r>
            <w:r w:rsidR="00600A22" w:rsidRPr="00120950">
              <w:rPr>
                <w:rFonts w:ascii="Arial" w:hAnsi="Arial" w:cs="Arial"/>
                <w:color w:val="000000"/>
                <w:kern w:val="2"/>
                <w:szCs w:val="24"/>
              </w:rPr>
              <w:t>.</w:t>
            </w:r>
          </w:p>
          <w:p w14:paraId="251B11BF" w14:textId="1D88F20C" w:rsidR="00600A22" w:rsidRPr="00120950" w:rsidRDefault="00237686" w:rsidP="00120950">
            <w:pPr>
              <w:pStyle w:val="ListParagraph"/>
              <w:numPr>
                <w:ilvl w:val="3"/>
                <w:numId w:val="14"/>
              </w:numPr>
              <w:ind w:left="0" w:firstLine="0"/>
              <w:jc w:val="both"/>
              <w:rPr>
                <w:rFonts w:ascii="Arial" w:hAnsi="Arial" w:cs="Arial"/>
                <w:color w:val="000000"/>
                <w:kern w:val="2"/>
                <w:szCs w:val="24"/>
              </w:rPr>
            </w:pPr>
            <w:r w:rsidRPr="00120950">
              <w:rPr>
                <w:rFonts w:ascii="Arial" w:hAnsi="Arial" w:cs="Arial"/>
                <w:color w:val="000000"/>
                <w:kern w:val="2"/>
                <w:szCs w:val="24"/>
              </w:rPr>
              <w:t xml:space="preserve">Susitarimu Šalys neturi teisės keisti procedūroje nurodytos tvarkos ar kitų Sutarties </w:t>
            </w:r>
            <w:r w:rsidRPr="00120950">
              <w:rPr>
                <w:rFonts w:ascii="Arial" w:hAnsi="Arial" w:cs="Arial"/>
                <w:color w:val="000000"/>
                <w:kern w:val="2"/>
                <w:szCs w:val="24"/>
              </w:rPr>
              <w:lastRenderedPageBreak/>
              <w:t>nuostatų, išskyrus, jei keitimas atliekamas pagal Pirkimų įstatymo nuostatas.</w:t>
            </w:r>
            <w:r w:rsidR="00C57C2A" w:rsidRPr="00120950">
              <w:rPr>
                <w:rFonts w:ascii="Arial" w:hAnsi="Arial" w:cs="Arial"/>
                <w:color w:val="000000"/>
                <w:kern w:val="2"/>
                <w:szCs w:val="24"/>
              </w:rPr>
              <w:t xml:space="preserve"> </w:t>
            </w:r>
          </w:p>
          <w:p w14:paraId="0AAD0118" w14:textId="473E11D6" w:rsidR="00237686" w:rsidRPr="00BD69F7" w:rsidRDefault="00237686" w:rsidP="00600A22">
            <w:pPr>
              <w:jc w:val="both"/>
              <w:rPr>
                <w:rFonts w:ascii="Arial" w:hAnsi="Arial" w:cs="Arial"/>
                <w:kern w:val="2"/>
                <w:szCs w:val="24"/>
                <w:bdr w:val="none" w:sz="0" w:space="0" w:color="auto" w:frame="1"/>
              </w:rPr>
            </w:pPr>
          </w:p>
        </w:tc>
        <w:tc>
          <w:tcPr>
            <w:tcW w:w="5361" w:type="dxa"/>
          </w:tcPr>
          <w:p w14:paraId="155A309C" w14:textId="0259D5AC" w:rsidR="00D35D42" w:rsidRDefault="00BD15E4" w:rsidP="00237686">
            <w:pPr>
              <w:jc w:val="both"/>
              <w:rPr>
                <w:rFonts w:ascii="Arial" w:hAnsi="Arial" w:cs="Arial"/>
                <w:kern w:val="2"/>
                <w:lang w:val="en-GB"/>
              </w:rPr>
            </w:pPr>
            <w:r>
              <w:rPr>
                <w:rFonts w:ascii="Arial" w:hAnsi="Arial" w:cs="Arial"/>
                <w:kern w:val="2"/>
                <w:lang w:val="en-GB"/>
              </w:rPr>
              <w:lastRenderedPageBreak/>
              <w:t xml:space="preserve">5.3.3.1. </w:t>
            </w:r>
            <w:r w:rsidR="00237686" w:rsidRPr="00875B3E">
              <w:rPr>
                <w:rFonts w:ascii="Arial" w:hAnsi="Arial" w:cs="Arial"/>
                <w:kern w:val="2"/>
                <w:lang w:val="en-GB"/>
              </w:rPr>
              <w:t xml:space="preserve">Any Party to the Contract shall have the right to initiate a review of the Contract price and rates during the term of the Contract </w:t>
            </w:r>
            <w:r w:rsidR="00D35D42" w:rsidRPr="00D35D42">
              <w:rPr>
                <w:rFonts w:ascii="Arial" w:hAnsi="Arial" w:cs="Arial"/>
                <w:kern w:val="2"/>
                <w:lang w:val="en-GB"/>
              </w:rPr>
              <w:t>once prior to the beginning of the production of each Item</w:t>
            </w:r>
            <w:r w:rsidR="00EA4C63">
              <w:rPr>
                <w:rFonts w:ascii="Arial" w:hAnsi="Arial" w:cs="Arial"/>
                <w:kern w:val="2"/>
                <w:lang w:val="en-GB"/>
              </w:rPr>
              <w:t xml:space="preserve"> </w:t>
            </w:r>
            <w:r w:rsidR="00EA4C63" w:rsidRPr="00EA4C63">
              <w:rPr>
                <w:rFonts w:ascii="Arial" w:hAnsi="Arial" w:cs="Arial"/>
                <w:kern w:val="2"/>
                <w:lang w:val="en-GB"/>
              </w:rPr>
              <w:t xml:space="preserve">(three possible </w:t>
            </w:r>
            <w:r w:rsidR="00EA4C63">
              <w:rPr>
                <w:rFonts w:ascii="Arial" w:hAnsi="Arial" w:cs="Arial"/>
                <w:kern w:val="2"/>
                <w:lang w:val="en-GB"/>
              </w:rPr>
              <w:t>reviews</w:t>
            </w:r>
            <w:r w:rsidR="00EA4C63" w:rsidRPr="00EA4C63">
              <w:rPr>
                <w:rFonts w:ascii="Arial" w:hAnsi="Arial" w:cs="Arial"/>
                <w:kern w:val="2"/>
                <w:lang w:val="en-GB"/>
              </w:rPr>
              <w:t xml:space="preserve"> in total)</w:t>
            </w:r>
            <w:r w:rsidR="00D35D42" w:rsidRPr="00D35D42">
              <w:rPr>
                <w:rFonts w:ascii="Arial" w:hAnsi="Arial" w:cs="Arial"/>
                <w:kern w:val="2"/>
                <w:lang w:val="en-GB"/>
              </w:rPr>
              <w:t>.</w:t>
            </w:r>
          </w:p>
          <w:p w14:paraId="7A08091C" w14:textId="65B7B0BC" w:rsidR="0028480C" w:rsidRPr="00875B3E" w:rsidRDefault="0028480C" w:rsidP="0028480C">
            <w:pPr>
              <w:jc w:val="both"/>
              <w:rPr>
                <w:rFonts w:ascii="Arial" w:hAnsi="Arial" w:cs="Arial"/>
                <w:kern w:val="2"/>
                <w:szCs w:val="24"/>
                <w:lang w:val="en-GB"/>
              </w:rPr>
            </w:pPr>
            <w:r w:rsidRPr="00875B3E">
              <w:rPr>
                <w:rFonts w:ascii="Arial" w:hAnsi="Arial" w:cs="Arial"/>
                <w:kern w:val="2"/>
                <w:szCs w:val="24"/>
                <w:lang w:val="en-GB"/>
              </w:rPr>
              <w:t>5.3.</w:t>
            </w:r>
            <w:r>
              <w:rPr>
                <w:rFonts w:ascii="Arial" w:hAnsi="Arial" w:cs="Arial"/>
                <w:kern w:val="2"/>
                <w:szCs w:val="24"/>
                <w:lang w:val="en-GB"/>
              </w:rPr>
              <w:t>3</w:t>
            </w:r>
            <w:r w:rsidRPr="00875B3E">
              <w:rPr>
                <w:rFonts w:ascii="Arial" w:hAnsi="Arial" w:cs="Arial"/>
                <w:kern w:val="2"/>
                <w:szCs w:val="24"/>
                <w:lang w:val="en-GB"/>
              </w:rPr>
              <w:t>.</w:t>
            </w:r>
            <w:r>
              <w:rPr>
                <w:rFonts w:ascii="Arial" w:hAnsi="Arial" w:cs="Arial"/>
                <w:kern w:val="2"/>
                <w:szCs w:val="24"/>
                <w:lang w:val="en-GB"/>
              </w:rPr>
              <w:t>2</w:t>
            </w:r>
            <w:r w:rsidRPr="00875B3E">
              <w:rPr>
                <w:rFonts w:ascii="Arial" w:hAnsi="Arial" w:cs="Arial"/>
                <w:kern w:val="2"/>
                <w:szCs w:val="24"/>
                <w:lang w:val="en-GB"/>
              </w:rPr>
              <w:t xml:space="preserve">. If the supply of the Goods is delayed due to the fault of the Supplier, the rates of the delayed delivery of the Goods are not recalculated due to the rise in the price level (may not be increased). </w:t>
            </w:r>
          </w:p>
          <w:p w14:paraId="57CD7E09" w14:textId="2A5954F6" w:rsidR="0028480C" w:rsidRDefault="77BFA889" w:rsidP="0028480C">
            <w:pPr>
              <w:jc w:val="both"/>
              <w:rPr>
                <w:rFonts w:ascii="Arial" w:hAnsi="Arial" w:cs="Arial"/>
                <w:kern w:val="2"/>
                <w:lang w:val="en-GB"/>
              </w:rPr>
            </w:pPr>
            <w:r w:rsidRPr="00875B3E">
              <w:rPr>
                <w:rFonts w:ascii="Arial" w:hAnsi="Arial" w:cs="Arial"/>
                <w:kern w:val="2"/>
                <w:lang w:val="en-GB"/>
              </w:rPr>
              <w:t>5.3.</w:t>
            </w:r>
            <w:r>
              <w:rPr>
                <w:rFonts w:ascii="Arial" w:hAnsi="Arial" w:cs="Arial"/>
                <w:kern w:val="2"/>
                <w:lang w:val="en-GB"/>
              </w:rPr>
              <w:t>3</w:t>
            </w:r>
            <w:r w:rsidRPr="00875B3E">
              <w:rPr>
                <w:rFonts w:ascii="Arial" w:hAnsi="Arial" w:cs="Arial"/>
                <w:kern w:val="2"/>
                <w:lang w:val="en-GB"/>
              </w:rPr>
              <w:t>.</w:t>
            </w:r>
            <w:r w:rsidR="7F457870">
              <w:rPr>
                <w:rFonts w:ascii="Arial" w:hAnsi="Arial" w:cs="Arial"/>
                <w:kern w:val="2"/>
                <w:lang w:val="en-GB"/>
              </w:rPr>
              <w:t>3</w:t>
            </w:r>
            <w:r w:rsidRPr="00875B3E">
              <w:rPr>
                <w:rFonts w:ascii="Arial" w:hAnsi="Arial" w:cs="Arial"/>
                <w:kern w:val="2"/>
                <w:lang w:val="en-GB"/>
              </w:rPr>
              <w:t>. The Contract price</w:t>
            </w:r>
            <w:r w:rsidR="425EF198" w:rsidRPr="00875B3E">
              <w:rPr>
                <w:rFonts w:ascii="Arial" w:hAnsi="Arial" w:cs="Arial"/>
                <w:kern w:val="2"/>
                <w:lang w:val="en-GB"/>
              </w:rPr>
              <w:t xml:space="preserve"> </w:t>
            </w:r>
            <w:r w:rsidRPr="00875B3E">
              <w:rPr>
                <w:rFonts w:ascii="Arial" w:hAnsi="Arial" w:cs="Arial"/>
                <w:kern w:val="2"/>
                <w:lang w:val="en-GB"/>
              </w:rPr>
              <w:t>/</w:t>
            </w:r>
            <w:r w:rsidR="425EF198" w:rsidRPr="00875B3E">
              <w:rPr>
                <w:rFonts w:ascii="Arial" w:hAnsi="Arial" w:cs="Arial"/>
                <w:kern w:val="2"/>
                <w:lang w:val="en-GB"/>
              </w:rPr>
              <w:t xml:space="preserve"> </w:t>
            </w:r>
            <w:r w:rsidRPr="00875B3E">
              <w:rPr>
                <w:rFonts w:ascii="Arial" w:hAnsi="Arial" w:cs="Arial"/>
                <w:kern w:val="2"/>
                <w:lang w:val="en-GB"/>
              </w:rPr>
              <w:t>rates shall be revised only for that part of the Contract, which has not been redeemed, i.e. for Goods which have not been accepted and paid for. A subsequent revision of the Contract price/rates may not cover a period for which a revision has already been made.</w:t>
            </w:r>
          </w:p>
          <w:p w14:paraId="78847D17" w14:textId="422BBDF5" w:rsidR="008E591E" w:rsidRDefault="3B3E44C2" w:rsidP="0028480C">
            <w:pPr>
              <w:jc w:val="both"/>
              <w:rPr>
                <w:rFonts w:ascii="Arial" w:hAnsi="Arial" w:cs="Arial"/>
                <w:kern w:val="2"/>
                <w:lang w:val="en-GB"/>
              </w:rPr>
            </w:pPr>
            <w:r>
              <w:rPr>
                <w:rFonts w:ascii="Arial" w:hAnsi="Arial" w:cs="Arial"/>
                <w:kern w:val="2"/>
                <w:lang w:val="en-GB"/>
              </w:rPr>
              <w:t xml:space="preserve">5.3.3.4. </w:t>
            </w:r>
            <w:r w:rsidRPr="008E591E">
              <w:rPr>
                <w:rFonts w:ascii="Arial" w:hAnsi="Arial" w:cs="Arial"/>
                <w:kern w:val="2"/>
                <w:lang w:val="en-GB"/>
              </w:rPr>
              <w:t>The prices</w:t>
            </w:r>
            <w:r w:rsidR="61305068" w:rsidRPr="008E591E">
              <w:rPr>
                <w:rFonts w:ascii="Arial" w:hAnsi="Arial" w:cs="Arial"/>
                <w:kern w:val="2"/>
                <w:lang w:val="en-GB"/>
              </w:rPr>
              <w:t xml:space="preserve"> </w:t>
            </w:r>
            <w:r w:rsidRPr="008E591E">
              <w:rPr>
                <w:rFonts w:ascii="Arial" w:hAnsi="Arial" w:cs="Arial"/>
                <w:kern w:val="2"/>
                <w:lang w:val="en-GB"/>
              </w:rPr>
              <w:t>/</w:t>
            </w:r>
            <w:r w:rsidR="170A7DB1" w:rsidRPr="008E591E">
              <w:rPr>
                <w:rFonts w:ascii="Arial" w:hAnsi="Arial" w:cs="Arial"/>
                <w:kern w:val="2"/>
                <w:lang w:val="en-GB"/>
              </w:rPr>
              <w:t xml:space="preserve"> </w:t>
            </w:r>
            <w:r w:rsidRPr="008E591E">
              <w:rPr>
                <w:rFonts w:ascii="Arial" w:hAnsi="Arial" w:cs="Arial"/>
                <w:kern w:val="2"/>
                <w:lang w:val="en-GB"/>
              </w:rPr>
              <w:t xml:space="preserve">rates for the stages transfer of Goods shall be subject to review in accordance with the terms and conditions set out in Annex No. </w:t>
            </w:r>
            <w:r w:rsidR="5B7FB5B0" w:rsidRPr="00C233E1">
              <w:rPr>
                <w:rFonts w:ascii="Arial" w:hAnsi="Arial" w:cs="Arial"/>
                <w:color w:val="ED0000"/>
                <w:kern w:val="2"/>
                <w:lang w:val="en-GB"/>
              </w:rPr>
              <w:t xml:space="preserve">8 </w:t>
            </w:r>
            <w:r w:rsidR="5B7FB5B0" w:rsidRPr="791BF53A">
              <w:rPr>
                <w:rFonts w:ascii="Arial" w:hAnsi="Arial" w:cs="Arial"/>
                <w:i/>
                <w:iCs/>
                <w:color w:val="ED0000"/>
                <w:kern w:val="2"/>
                <w:lang w:val="en-GB"/>
              </w:rPr>
              <w:t>Price revision due to Price level</w:t>
            </w:r>
            <w:r w:rsidR="5B7FB5B0" w:rsidRPr="791BF53A">
              <w:rPr>
                <w:rFonts w:ascii="Arial" w:hAnsi="Arial" w:cs="Arial"/>
                <w:i/>
                <w:iCs/>
                <w:kern w:val="2"/>
                <w:lang w:val="en-GB"/>
              </w:rPr>
              <w:t>.</w:t>
            </w:r>
            <w:r w:rsidR="5B7FB5B0" w:rsidRPr="00C233E1">
              <w:rPr>
                <w:rFonts w:ascii="Arial" w:hAnsi="Arial" w:cs="Arial"/>
                <w:kern w:val="2"/>
                <w:lang w:val="en-GB"/>
              </w:rPr>
              <w:t xml:space="preserve"> </w:t>
            </w:r>
          </w:p>
          <w:p w14:paraId="5CAD1291" w14:textId="4EBB0B6D" w:rsidR="00700564" w:rsidRPr="00875B3E" w:rsidRDefault="00700564" w:rsidP="0028480C">
            <w:pPr>
              <w:jc w:val="both"/>
              <w:rPr>
                <w:rFonts w:ascii="Arial" w:hAnsi="Arial" w:cs="Arial"/>
                <w:kern w:val="2"/>
                <w:lang w:val="en-GB"/>
              </w:rPr>
            </w:pPr>
            <w:r>
              <w:rPr>
                <w:rFonts w:ascii="Arial" w:hAnsi="Arial" w:cs="Arial"/>
                <w:kern w:val="2"/>
                <w:lang w:val="en-GB"/>
              </w:rPr>
              <w:t>5</w:t>
            </w:r>
            <w:r w:rsidR="0026404B">
              <w:rPr>
                <w:rFonts w:ascii="Arial" w:hAnsi="Arial" w:cs="Arial"/>
                <w:kern w:val="2"/>
                <w:lang w:val="en-GB"/>
              </w:rPr>
              <w:t>.3.3</w:t>
            </w:r>
            <w:r w:rsidR="00BE7E46">
              <w:rPr>
                <w:rFonts w:ascii="Arial" w:hAnsi="Arial" w:cs="Arial"/>
                <w:kern w:val="2"/>
                <w:lang w:val="en-GB"/>
              </w:rPr>
              <w:t>.5.</w:t>
            </w:r>
            <w:r w:rsidR="0035229A">
              <w:rPr>
                <w:rFonts w:ascii="Arial" w:hAnsi="Arial" w:cs="Arial"/>
                <w:kern w:val="2"/>
                <w:lang w:val="en-GB"/>
              </w:rPr>
              <w:t xml:space="preserve"> </w:t>
            </w:r>
            <w:r w:rsidR="00D97EB5" w:rsidRPr="00875B3E">
              <w:rPr>
                <w:rFonts w:ascii="Arial" w:hAnsi="Arial" w:cs="Arial"/>
                <w:kern w:val="2"/>
                <w:lang w:val="en-GB"/>
              </w:rPr>
              <w:t>A Party seeking revision of the Contract price and rates must apply in writing to the other Party and provide all the necessary information in the request: the name, number, date of the Agreement, the values of the Index with links to public sources, other important information. In the request, a Party shall not have the right to specify a different Index or to request a conversion for a different Index than that specified in this procedure.</w:t>
            </w:r>
          </w:p>
          <w:p w14:paraId="70A147B9" w14:textId="06021A79" w:rsidR="00A16D99" w:rsidRPr="00875B3E" w:rsidRDefault="00A16D99" w:rsidP="00A16D99">
            <w:pPr>
              <w:jc w:val="both"/>
              <w:rPr>
                <w:rFonts w:ascii="Arial" w:hAnsi="Arial" w:cs="Arial"/>
                <w:kern w:val="2"/>
                <w:lang w:val="en-GB"/>
              </w:rPr>
            </w:pPr>
            <w:r w:rsidRPr="00875B3E">
              <w:rPr>
                <w:rFonts w:ascii="Arial" w:hAnsi="Arial" w:cs="Arial"/>
                <w:kern w:val="2"/>
                <w:lang w:val="en-GB"/>
              </w:rPr>
              <w:t>5.3.</w:t>
            </w:r>
            <w:r>
              <w:rPr>
                <w:rFonts w:ascii="Arial" w:hAnsi="Arial" w:cs="Arial"/>
                <w:kern w:val="2"/>
                <w:lang w:val="en-GB"/>
              </w:rPr>
              <w:t>3</w:t>
            </w:r>
            <w:r w:rsidRPr="00875B3E">
              <w:rPr>
                <w:rFonts w:ascii="Arial" w:hAnsi="Arial" w:cs="Arial"/>
                <w:kern w:val="2"/>
                <w:lang w:val="en-GB"/>
              </w:rPr>
              <w:t xml:space="preserve">.6. The Agreement shall be concluded within 30 working days from the date of receipt of a suitable request submitted by the Party to recalculate the Contract price and rates. </w:t>
            </w:r>
          </w:p>
          <w:p w14:paraId="3F28B56F" w14:textId="2A6C06F4" w:rsidR="00DE0186" w:rsidRDefault="0063192A" w:rsidP="00237686">
            <w:pPr>
              <w:jc w:val="both"/>
              <w:rPr>
                <w:rFonts w:ascii="Arial" w:hAnsi="Arial" w:cs="Arial"/>
                <w:kern w:val="2"/>
                <w:lang w:val="en-GB"/>
              </w:rPr>
            </w:pPr>
            <w:r>
              <w:rPr>
                <w:rFonts w:ascii="Arial" w:hAnsi="Arial" w:cs="Arial"/>
                <w:kern w:val="2"/>
                <w:lang w:val="en-GB"/>
              </w:rPr>
              <w:t>5.3.3.7. T</w:t>
            </w:r>
            <w:r w:rsidRPr="0063192A">
              <w:rPr>
                <w:rFonts w:ascii="Arial" w:hAnsi="Arial" w:cs="Arial"/>
                <w:kern w:val="2"/>
                <w:lang w:val="en-GB"/>
              </w:rPr>
              <w:t xml:space="preserve">he revised Contract Price shall be </w:t>
            </w:r>
            <w:r w:rsidR="001D320A">
              <w:rPr>
                <w:rFonts w:ascii="Arial" w:hAnsi="Arial" w:cs="Arial"/>
                <w:kern w:val="2"/>
                <w:lang w:val="en-GB"/>
              </w:rPr>
              <w:t>derived</w:t>
            </w:r>
            <w:r w:rsidRPr="0063192A">
              <w:rPr>
                <w:rFonts w:ascii="Arial" w:hAnsi="Arial" w:cs="Arial"/>
                <w:kern w:val="2"/>
                <w:lang w:val="en-GB"/>
              </w:rPr>
              <w:t xml:space="preserve"> by replacing the prices of the unredeemed (unpaid) </w:t>
            </w:r>
            <w:r w:rsidR="00A56A36">
              <w:rPr>
                <w:rFonts w:ascii="Arial" w:hAnsi="Arial" w:cs="Arial"/>
                <w:kern w:val="2"/>
                <w:lang w:val="en-GB"/>
              </w:rPr>
              <w:t>stages</w:t>
            </w:r>
            <w:r w:rsidR="00A56A36" w:rsidRPr="0063192A">
              <w:rPr>
                <w:rFonts w:ascii="Arial" w:hAnsi="Arial" w:cs="Arial"/>
                <w:kern w:val="2"/>
                <w:lang w:val="en-GB"/>
              </w:rPr>
              <w:t xml:space="preserve"> </w:t>
            </w:r>
            <w:r w:rsidRPr="0063192A">
              <w:rPr>
                <w:rFonts w:ascii="Arial" w:hAnsi="Arial" w:cs="Arial"/>
                <w:kern w:val="2"/>
                <w:lang w:val="en-GB"/>
              </w:rPr>
              <w:t xml:space="preserve">of the Contract in the Contract Price with the </w:t>
            </w:r>
            <w:r w:rsidR="00100001">
              <w:rPr>
                <w:rFonts w:ascii="Arial" w:hAnsi="Arial" w:cs="Arial"/>
                <w:kern w:val="2"/>
                <w:lang w:val="en-GB"/>
              </w:rPr>
              <w:t>re</w:t>
            </w:r>
            <w:r w:rsidR="0091773B">
              <w:rPr>
                <w:rFonts w:ascii="Arial" w:hAnsi="Arial" w:cs="Arial"/>
                <w:kern w:val="2"/>
                <w:lang w:val="en-GB"/>
              </w:rPr>
              <w:t>calculated</w:t>
            </w:r>
            <w:r w:rsidRPr="0063192A">
              <w:rPr>
                <w:rFonts w:ascii="Arial" w:hAnsi="Arial" w:cs="Arial"/>
                <w:kern w:val="2"/>
                <w:lang w:val="en-GB"/>
              </w:rPr>
              <w:t xml:space="preserve"> prices of the unredeemed (unpaid) </w:t>
            </w:r>
            <w:r w:rsidR="00A56A36">
              <w:rPr>
                <w:rFonts w:ascii="Arial" w:hAnsi="Arial" w:cs="Arial"/>
                <w:kern w:val="2"/>
                <w:lang w:val="en-GB"/>
              </w:rPr>
              <w:t>stages</w:t>
            </w:r>
            <w:r w:rsidR="00A56A36" w:rsidRPr="0063192A">
              <w:rPr>
                <w:rFonts w:ascii="Arial" w:hAnsi="Arial" w:cs="Arial"/>
                <w:kern w:val="2"/>
                <w:lang w:val="en-GB"/>
              </w:rPr>
              <w:t xml:space="preserve"> </w:t>
            </w:r>
            <w:r w:rsidRPr="0063192A">
              <w:rPr>
                <w:rFonts w:ascii="Arial" w:hAnsi="Arial" w:cs="Arial"/>
                <w:kern w:val="2"/>
                <w:lang w:val="en-GB"/>
              </w:rPr>
              <w:t>of the Contract.</w:t>
            </w:r>
          </w:p>
          <w:p w14:paraId="2A0FBA48" w14:textId="4DF24016" w:rsidR="00237686" w:rsidRPr="00875B3E" w:rsidRDefault="00237686" w:rsidP="00237686">
            <w:pPr>
              <w:jc w:val="both"/>
              <w:rPr>
                <w:rFonts w:ascii="Arial" w:hAnsi="Arial" w:cs="Arial"/>
                <w:kern w:val="2"/>
                <w:lang w:val="en-GB"/>
              </w:rPr>
            </w:pPr>
            <w:r w:rsidRPr="00875B3E">
              <w:rPr>
                <w:rFonts w:ascii="Arial" w:hAnsi="Arial" w:cs="Arial"/>
                <w:kern w:val="2"/>
                <w:lang w:val="en-GB"/>
              </w:rPr>
              <w:t>5.3.</w:t>
            </w:r>
            <w:r w:rsidR="00A31198">
              <w:rPr>
                <w:rFonts w:ascii="Arial" w:hAnsi="Arial" w:cs="Arial"/>
                <w:kern w:val="2"/>
                <w:lang w:val="en-GB"/>
              </w:rPr>
              <w:t>3</w:t>
            </w:r>
            <w:r w:rsidRPr="00875B3E">
              <w:rPr>
                <w:rFonts w:ascii="Arial" w:hAnsi="Arial" w:cs="Arial"/>
                <w:kern w:val="2"/>
                <w:lang w:val="en-GB"/>
              </w:rPr>
              <w:t xml:space="preserve">.8 By agreement, the Parties shall not have the right to change the procedure specified in the procedure or other provisions of the Contract, </w:t>
            </w:r>
            <w:r w:rsidRPr="00875B3E">
              <w:rPr>
                <w:rFonts w:ascii="Arial" w:hAnsi="Arial" w:cs="Arial"/>
                <w:kern w:val="2"/>
                <w:lang w:val="en-GB"/>
              </w:rPr>
              <w:lastRenderedPageBreak/>
              <w:t>except if the change is carried out in accordance with the provisions of the Law on Procurement.</w:t>
            </w:r>
          </w:p>
        </w:tc>
      </w:tr>
      <w:tr w:rsidR="00237686" w:rsidRPr="00BD69F7" w14:paraId="29E92FEE" w14:textId="77777777" w:rsidTr="791BF53A">
        <w:trPr>
          <w:trHeight w:val="85"/>
        </w:trPr>
        <w:tc>
          <w:tcPr>
            <w:tcW w:w="5524" w:type="dxa"/>
          </w:tcPr>
          <w:p w14:paraId="696BCB16" w14:textId="55B47152" w:rsidR="00237686" w:rsidRPr="00BD69F7" w:rsidRDefault="00237686" w:rsidP="00237686">
            <w:pPr>
              <w:jc w:val="both"/>
              <w:rPr>
                <w:rFonts w:ascii="Arial" w:hAnsi="Arial" w:cs="Arial"/>
                <w:b/>
                <w:bCs/>
                <w:kern w:val="2"/>
                <w:szCs w:val="24"/>
              </w:rPr>
            </w:pPr>
            <w:r w:rsidRPr="00BD69F7">
              <w:rPr>
                <w:rFonts w:ascii="Arial" w:hAnsi="Arial" w:cs="Arial"/>
                <w:b/>
                <w:bCs/>
                <w:kern w:val="2"/>
                <w:szCs w:val="24"/>
              </w:rPr>
              <w:lastRenderedPageBreak/>
              <w:t xml:space="preserve">5.4. Sutarties kainos / įkainių apskaičiavimas taikant </w:t>
            </w:r>
            <w:r w:rsidRPr="00BD69F7">
              <w:rPr>
                <w:rFonts w:ascii="Arial" w:hAnsi="Arial" w:cs="Arial"/>
                <w:b/>
                <w:bCs/>
                <w:kern w:val="2"/>
                <w:szCs w:val="24"/>
                <w:u w:val="single"/>
              </w:rPr>
              <w:t>kiekio (apimties)</w:t>
            </w:r>
            <w:r w:rsidRPr="00BD69F7">
              <w:rPr>
                <w:rFonts w:ascii="Arial" w:hAnsi="Arial" w:cs="Arial"/>
                <w:b/>
                <w:bCs/>
                <w:kern w:val="2"/>
                <w:szCs w:val="24"/>
              </w:rPr>
              <w:t xml:space="preserve"> keitimo taisykles</w:t>
            </w:r>
          </w:p>
        </w:tc>
        <w:tc>
          <w:tcPr>
            <w:tcW w:w="5361" w:type="dxa"/>
          </w:tcPr>
          <w:p w14:paraId="675B055A" w14:textId="47D71B33" w:rsidR="00237686" w:rsidRPr="00875B3E" w:rsidRDefault="00237686" w:rsidP="00237686">
            <w:pPr>
              <w:jc w:val="both"/>
              <w:rPr>
                <w:rFonts w:ascii="Arial" w:hAnsi="Arial" w:cs="Arial"/>
                <w:kern w:val="2"/>
                <w:szCs w:val="24"/>
                <w:lang w:val="en-GB"/>
              </w:rPr>
            </w:pPr>
            <w:r w:rsidRPr="00875B3E">
              <w:rPr>
                <w:rFonts w:ascii="Arial" w:hAnsi="Arial" w:cs="Arial"/>
                <w:b/>
                <w:bCs/>
                <w:kern w:val="2"/>
                <w:szCs w:val="24"/>
                <w:lang w:val="en-GB"/>
              </w:rPr>
              <w:t xml:space="preserve">5.4 Calculation of the Contract price/fees by applying the rules for </w:t>
            </w:r>
            <w:r w:rsidRPr="00875B3E">
              <w:rPr>
                <w:rFonts w:ascii="Arial" w:hAnsi="Arial" w:cs="Arial"/>
                <w:b/>
                <w:bCs/>
                <w:kern w:val="2"/>
                <w:szCs w:val="24"/>
                <w:u w:val="single"/>
                <w:lang w:val="en-GB"/>
              </w:rPr>
              <w:t>quantity (volume)</w:t>
            </w:r>
            <w:r w:rsidRPr="00875B3E">
              <w:rPr>
                <w:rFonts w:ascii="Arial" w:hAnsi="Arial" w:cs="Arial"/>
                <w:b/>
                <w:bCs/>
                <w:kern w:val="2"/>
                <w:szCs w:val="24"/>
                <w:lang w:val="en-GB"/>
              </w:rPr>
              <w:t xml:space="preserve"> changes</w:t>
            </w:r>
          </w:p>
        </w:tc>
      </w:tr>
      <w:tr w:rsidR="00237686" w:rsidRPr="00BD69F7" w14:paraId="265FDA40" w14:textId="77777777" w:rsidTr="791BF53A">
        <w:trPr>
          <w:trHeight w:val="85"/>
        </w:trPr>
        <w:tc>
          <w:tcPr>
            <w:tcW w:w="5524" w:type="dxa"/>
          </w:tcPr>
          <w:p w14:paraId="41EC2010" w14:textId="75F30612" w:rsidR="00237686" w:rsidRPr="00BD69F7" w:rsidRDefault="00237686" w:rsidP="00237686">
            <w:pPr>
              <w:rPr>
                <w:rFonts w:ascii="Arial" w:hAnsi="Arial" w:cs="Arial"/>
                <w:kern w:val="2"/>
                <w:szCs w:val="24"/>
              </w:rPr>
            </w:pPr>
            <w:r w:rsidRPr="00BD69F7">
              <w:rPr>
                <w:rFonts w:ascii="Arial" w:hAnsi="Arial" w:cs="Arial"/>
                <w:kern w:val="2"/>
                <w:szCs w:val="24"/>
              </w:rPr>
              <w:t>Netaikoma.</w:t>
            </w:r>
          </w:p>
        </w:tc>
        <w:tc>
          <w:tcPr>
            <w:tcW w:w="5361" w:type="dxa"/>
          </w:tcPr>
          <w:p w14:paraId="1A96CDBF" w14:textId="58DF052B" w:rsidR="00237686" w:rsidRPr="00875B3E" w:rsidRDefault="00237686" w:rsidP="00237686">
            <w:pPr>
              <w:rPr>
                <w:rFonts w:ascii="Arial" w:hAnsi="Arial" w:cs="Arial"/>
                <w:kern w:val="2"/>
                <w:szCs w:val="24"/>
                <w:lang w:val="en-GB"/>
              </w:rPr>
            </w:pPr>
            <w:r w:rsidRPr="00875B3E">
              <w:rPr>
                <w:rFonts w:ascii="Arial" w:hAnsi="Arial" w:cs="Arial"/>
                <w:kern w:val="2"/>
                <w:szCs w:val="24"/>
                <w:lang w:val="en-GB"/>
              </w:rPr>
              <w:t>Not applicable.</w:t>
            </w:r>
          </w:p>
        </w:tc>
      </w:tr>
      <w:tr w:rsidR="00237686" w:rsidRPr="00BD69F7" w14:paraId="37AA2AA4" w14:textId="77777777" w:rsidTr="791BF53A">
        <w:trPr>
          <w:trHeight w:val="85"/>
        </w:trPr>
        <w:tc>
          <w:tcPr>
            <w:tcW w:w="5524" w:type="dxa"/>
          </w:tcPr>
          <w:p w14:paraId="49B405D9" w14:textId="2AE6DF9E" w:rsidR="00237686" w:rsidRPr="00BD69F7" w:rsidRDefault="00237686" w:rsidP="00237686">
            <w:pPr>
              <w:rPr>
                <w:rFonts w:ascii="Arial" w:hAnsi="Arial" w:cs="Arial"/>
                <w:b/>
                <w:bCs/>
                <w:kern w:val="2"/>
                <w:szCs w:val="24"/>
              </w:rPr>
            </w:pPr>
            <w:r w:rsidRPr="00BD69F7">
              <w:rPr>
                <w:rFonts w:ascii="Arial" w:hAnsi="Arial" w:cs="Arial"/>
                <w:b/>
                <w:bCs/>
                <w:kern w:val="2"/>
                <w:szCs w:val="24"/>
              </w:rPr>
              <w:t>5.5. Atsiskaitymo su Tiekėju terminas ir tvarka</w:t>
            </w:r>
          </w:p>
        </w:tc>
        <w:tc>
          <w:tcPr>
            <w:tcW w:w="5361" w:type="dxa"/>
          </w:tcPr>
          <w:p w14:paraId="1A512FF9" w14:textId="25F02D33" w:rsidR="00237686" w:rsidRPr="00875B3E" w:rsidRDefault="00237686" w:rsidP="00237686">
            <w:pPr>
              <w:rPr>
                <w:rFonts w:ascii="Arial" w:hAnsi="Arial" w:cs="Arial"/>
                <w:kern w:val="2"/>
                <w:szCs w:val="24"/>
                <w:lang w:val="en-GB"/>
              </w:rPr>
            </w:pPr>
            <w:r w:rsidRPr="00875B3E">
              <w:rPr>
                <w:rFonts w:ascii="Arial" w:hAnsi="Arial" w:cs="Arial"/>
                <w:b/>
                <w:bCs/>
                <w:kern w:val="2"/>
                <w:szCs w:val="24"/>
                <w:lang w:val="en-GB"/>
              </w:rPr>
              <w:t>5.5 Deadlines and procedure for payment to the Supplier</w:t>
            </w:r>
          </w:p>
        </w:tc>
      </w:tr>
      <w:tr w:rsidR="00237686" w:rsidRPr="00BD69F7" w14:paraId="752B70A8" w14:textId="77777777" w:rsidTr="791BF53A">
        <w:trPr>
          <w:trHeight w:val="85"/>
        </w:trPr>
        <w:tc>
          <w:tcPr>
            <w:tcW w:w="5524" w:type="dxa"/>
          </w:tcPr>
          <w:p w14:paraId="1F2C74C3" w14:textId="37527A64" w:rsidR="00237686" w:rsidRPr="00A748A3" w:rsidRDefault="75526AFD" w:rsidP="791BF53A">
            <w:pPr>
              <w:jc w:val="both"/>
              <w:rPr>
                <w:rFonts w:ascii="Arial" w:hAnsi="Arial" w:cs="Arial"/>
                <w:kern w:val="2"/>
              </w:rPr>
            </w:pPr>
            <w:r w:rsidRPr="791BF53A">
              <w:rPr>
                <w:rFonts w:ascii="Arial" w:hAnsi="Arial" w:cs="Arial"/>
                <w:kern w:val="2"/>
              </w:rPr>
              <w:t xml:space="preserve">5.5.1. </w:t>
            </w:r>
            <w:r w:rsidR="1CFF6755" w:rsidRPr="791BF53A">
              <w:rPr>
                <w:rFonts w:ascii="Arial" w:hAnsi="Arial" w:cs="Arial"/>
                <w:kern w:val="2"/>
              </w:rPr>
              <w:t>Pirkėjas atsiskaito su Tiekėju ne vėliau kaip per 30 kalendorinių dienų nuo Sąskaitos gavimo dienos.</w:t>
            </w:r>
            <w:r w:rsidR="04723CDB" w:rsidRPr="791BF53A">
              <w:rPr>
                <w:rFonts w:ascii="Arial" w:hAnsi="Arial" w:cs="Arial"/>
                <w:kern w:val="2"/>
              </w:rPr>
              <w:t xml:space="preserve"> Sąskaita išrašoma ne anksčiau nei </w:t>
            </w:r>
            <w:r w:rsidR="1D4F6B3A" w:rsidRPr="791BF53A">
              <w:rPr>
                <w:rFonts w:ascii="Arial" w:hAnsi="Arial" w:cs="Arial"/>
                <w:kern w:val="2"/>
              </w:rPr>
              <w:t>yra tinkamai įvykdomas</w:t>
            </w:r>
            <w:r w:rsidR="751D830B" w:rsidRPr="791BF53A">
              <w:rPr>
                <w:rFonts w:ascii="Arial" w:hAnsi="Arial" w:cs="Arial"/>
                <w:kern w:val="2"/>
              </w:rPr>
              <w:t xml:space="preserve"> atitinkamas</w:t>
            </w:r>
            <w:r w:rsidR="1D4F6B3A" w:rsidRPr="791BF53A">
              <w:rPr>
                <w:rFonts w:ascii="Arial" w:hAnsi="Arial" w:cs="Arial"/>
                <w:kern w:val="2"/>
              </w:rPr>
              <w:t xml:space="preserve"> </w:t>
            </w:r>
            <w:r w:rsidR="751D830B" w:rsidRPr="791BF53A">
              <w:rPr>
                <w:rFonts w:ascii="Arial" w:hAnsi="Arial" w:cs="Arial"/>
                <w:kern w:val="2"/>
              </w:rPr>
              <w:t>etapas</w:t>
            </w:r>
            <w:r w:rsidR="1D4F6B3A" w:rsidRPr="791BF53A">
              <w:rPr>
                <w:rFonts w:ascii="Arial" w:hAnsi="Arial" w:cs="Arial"/>
                <w:kern w:val="2"/>
              </w:rPr>
              <w:t>.</w:t>
            </w:r>
          </w:p>
          <w:p w14:paraId="49ACB186" w14:textId="62DFA9D9" w:rsidR="791BF53A" w:rsidRDefault="791BF53A" w:rsidP="791BF53A">
            <w:pPr>
              <w:jc w:val="both"/>
              <w:rPr>
                <w:rFonts w:ascii="Arial" w:hAnsi="Arial" w:cs="Arial"/>
              </w:rPr>
            </w:pPr>
          </w:p>
          <w:p w14:paraId="4F388B3C" w14:textId="218DB828" w:rsidR="00237686" w:rsidRPr="00A31198" w:rsidRDefault="008C1CB9" w:rsidP="006C7A7B">
            <w:pPr>
              <w:jc w:val="both"/>
              <w:rPr>
                <w:rFonts w:ascii="Arial" w:hAnsi="Arial" w:cs="Arial"/>
                <w:color w:val="000000"/>
                <w:kern w:val="2"/>
                <w:szCs w:val="24"/>
                <w:shd w:val="clear" w:color="auto" w:fill="FFFFFF"/>
              </w:rPr>
            </w:pPr>
            <w:r w:rsidRPr="00A748A3">
              <w:rPr>
                <w:rFonts w:ascii="Arial" w:hAnsi="Arial" w:cs="Arial"/>
                <w:color w:val="000000"/>
                <w:kern w:val="2"/>
                <w:szCs w:val="24"/>
                <w:shd w:val="clear" w:color="auto" w:fill="FFFFFF"/>
              </w:rPr>
              <w:t xml:space="preserve">5.5.2. </w:t>
            </w:r>
            <w:r w:rsidR="00237686" w:rsidRPr="00A748A3">
              <w:rPr>
                <w:rFonts w:ascii="Arial" w:hAnsi="Arial" w:cs="Arial"/>
                <w:color w:val="000000"/>
                <w:kern w:val="2"/>
                <w:szCs w:val="24"/>
                <w:shd w:val="clear" w:color="auto" w:fill="FFFFFF"/>
              </w:rPr>
              <w:t xml:space="preserve">Tiekėjui </w:t>
            </w:r>
            <w:r w:rsidR="006C7A7B" w:rsidRPr="00A748A3">
              <w:rPr>
                <w:rFonts w:ascii="Arial" w:hAnsi="Arial" w:cs="Arial"/>
                <w:color w:val="000000"/>
                <w:kern w:val="2"/>
                <w:szCs w:val="24"/>
                <w:shd w:val="clear" w:color="auto" w:fill="FFFFFF"/>
              </w:rPr>
              <w:t>Sutarties priede Nr</w:t>
            </w:r>
            <w:r w:rsidR="006C7A7B" w:rsidRPr="00A748A3">
              <w:rPr>
                <w:rFonts w:ascii="Arial" w:hAnsi="Arial" w:cs="Arial"/>
                <w:kern w:val="2"/>
                <w:szCs w:val="24"/>
                <w:shd w:val="clear" w:color="auto" w:fill="FFFFFF"/>
              </w:rPr>
              <w:t>.</w:t>
            </w:r>
            <w:r w:rsidR="00C779A6" w:rsidRPr="00C233E1">
              <w:rPr>
                <w:rFonts w:ascii="Arial" w:hAnsi="Arial" w:cs="Arial"/>
                <w:color w:val="FF0000"/>
                <w:kern w:val="2"/>
                <w:szCs w:val="24"/>
              </w:rPr>
              <w:t xml:space="preserve"> 7 </w:t>
            </w:r>
            <w:r w:rsidR="00C779A6">
              <w:rPr>
                <w:rFonts w:ascii="Arial" w:hAnsi="Arial" w:cs="Arial"/>
                <w:color w:val="FF0000"/>
                <w:kern w:val="2"/>
                <w:szCs w:val="24"/>
              </w:rPr>
              <w:t>„</w:t>
            </w:r>
            <w:r w:rsidR="00C779A6" w:rsidRPr="00532981">
              <w:rPr>
                <w:rFonts w:ascii="Arial" w:hAnsi="Arial" w:cs="Arial"/>
                <w:i/>
                <w:iCs/>
                <w:color w:val="FF0000"/>
                <w:kern w:val="2"/>
                <w:szCs w:val="24"/>
              </w:rPr>
              <w:t>Mokėjimo etapai</w:t>
            </w:r>
            <w:r w:rsidR="00C779A6">
              <w:rPr>
                <w:rFonts w:ascii="Arial" w:hAnsi="Arial" w:cs="Arial"/>
                <w:i/>
                <w:iCs/>
                <w:color w:val="FF0000"/>
                <w:kern w:val="2"/>
                <w:szCs w:val="24"/>
              </w:rPr>
              <w:t>“</w:t>
            </w:r>
            <w:r w:rsidR="00C779A6">
              <w:rPr>
                <w:rFonts w:ascii="Arial" w:hAnsi="Arial" w:cs="Arial"/>
                <w:color w:val="FF0000"/>
                <w:kern w:val="2"/>
                <w:szCs w:val="24"/>
              </w:rPr>
              <w:t>.</w:t>
            </w:r>
            <w:r w:rsidR="00C779A6" w:rsidRPr="00C233E1" w:rsidDel="00C233E1">
              <w:rPr>
                <w:rFonts w:ascii="Arial" w:hAnsi="Arial" w:cs="Arial"/>
                <w:i/>
                <w:iCs/>
                <w:color w:val="FF0000"/>
                <w:kern w:val="2"/>
                <w:szCs w:val="24"/>
              </w:rPr>
              <w:t xml:space="preserve"> </w:t>
            </w:r>
            <w:r w:rsidR="006C7A7B" w:rsidRPr="00A748A3">
              <w:rPr>
                <w:rFonts w:ascii="Arial" w:hAnsi="Arial" w:cs="Arial"/>
                <w:color w:val="000000"/>
                <w:kern w:val="2"/>
                <w:szCs w:val="24"/>
                <w:shd w:val="clear" w:color="auto" w:fill="FFFFFF"/>
              </w:rPr>
              <w:t>nurodytais</w:t>
            </w:r>
            <w:r w:rsidR="004734E2" w:rsidRPr="00A748A3">
              <w:rPr>
                <w:rFonts w:ascii="Arial" w:hAnsi="Arial" w:cs="Arial"/>
                <w:color w:val="000000"/>
                <w:kern w:val="2"/>
                <w:szCs w:val="24"/>
                <w:shd w:val="clear" w:color="auto" w:fill="FFFFFF"/>
              </w:rPr>
              <w:t xml:space="preserve"> </w:t>
            </w:r>
            <w:r w:rsidR="00237686" w:rsidRPr="00A748A3">
              <w:rPr>
                <w:rFonts w:ascii="Arial" w:hAnsi="Arial" w:cs="Arial"/>
                <w:color w:val="000000"/>
                <w:kern w:val="2"/>
                <w:szCs w:val="24"/>
                <w:shd w:val="clear" w:color="auto" w:fill="FFFFFF"/>
              </w:rPr>
              <w:t xml:space="preserve">etapais už kiekvieną </w:t>
            </w:r>
            <w:r w:rsidR="000571F4" w:rsidRPr="00A748A3">
              <w:rPr>
                <w:rFonts w:ascii="Arial" w:hAnsi="Arial" w:cs="Arial"/>
                <w:color w:val="000000"/>
                <w:kern w:val="2"/>
                <w:szCs w:val="24"/>
                <w:shd w:val="clear" w:color="auto" w:fill="FFFFFF"/>
              </w:rPr>
              <w:t xml:space="preserve">tinkamai perduodą </w:t>
            </w:r>
            <w:r w:rsidR="00237686" w:rsidRPr="00A748A3">
              <w:rPr>
                <w:rFonts w:ascii="Arial" w:hAnsi="Arial" w:cs="Arial"/>
                <w:color w:val="000000"/>
                <w:kern w:val="2"/>
                <w:szCs w:val="24"/>
                <w:shd w:val="clear" w:color="auto" w:fill="FFFFFF"/>
              </w:rPr>
              <w:t>Prekę</w:t>
            </w:r>
            <w:r w:rsidR="004734E2" w:rsidRPr="00A748A3">
              <w:rPr>
                <w:rFonts w:ascii="Arial" w:hAnsi="Arial" w:cs="Arial"/>
                <w:color w:val="000000"/>
                <w:kern w:val="2"/>
                <w:szCs w:val="24"/>
                <w:shd w:val="clear" w:color="auto" w:fill="FFFFFF"/>
              </w:rPr>
              <w:t xml:space="preserve"> ar </w:t>
            </w:r>
            <w:r w:rsidR="000571F4" w:rsidRPr="00A748A3">
              <w:rPr>
                <w:rFonts w:ascii="Arial" w:hAnsi="Arial" w:cs="Arial"/>
                <w:color w:val="000000"/>
                <w:kern w:val="2"/>
                <w:szCs w:val="24"/>
                <w:shd w:val="clear" w:color="auto" w:fill="FFFFFF"/>
              </w:rPr>
              <w:t>tinkamai suteiktą</w:t>
            </w:r>
            <w:r w:rsidR="004734E2" w:rsidRPr="00A748A3">
              <w:rPr>
                <w:rFonts w:ascii="Arial" w:hAnsi="Arial" w:cs="Arial"/>
                <w:color w:val="000000"/>
                <w:kern w:val="2"/>
                <w:szCs w:val="24"/>
                <w:shd w:val="clear" w:color="auto" w:fill="FFFFFF"/>
              </w:rPr>
              <w:t xml:space="preserve"> </w:t>
            </w:r>
            <w:r w:rsidR="000571F4" w:rsidRPr="00A748A3">
              <w:rPr>
                <w:rFonts w:ascii="Arial" w:hAnsi="Arial" w:cs="Arial"/>
                <w:color w:val="000000"/>
                <w:kern w:val="2"/>
                <w:szCs w:val="24"/>
                <w:shd w:val="clear" w:color="auto" w:fill="FFFFFF"/>
              </w:rPr>
              <w:t xml:space="preserve">su </w:t>
            </w:r>
            <w:r w:rsidR="004734E2" w:rsidRPr="00A748A3">
              <w:rPr>
                <w:rFonts w:ascii="Arial" w:hAnsi="Arial" w:cs="Arial"/>
                <w:color w:val="000000"/>
                <w:kern w:val="2"/>
                <w:szCs w:val="24"/>
                <w:shd w:val="clear" w:color="auto" w:fill="FFFFFF"/>
              </w:rPr>
              <w:t>Preke susijusią paslaugą</w:t>
            </w:r>
            <w:r w:rsidR="0092209E" w:rsidRPr="00A748A3">
              <w:rPr>
                <w:rFonts w:ascii="Arial" w:hAnsi="Arial" w:cs="Arial"/>
                <w:color w:val="000000"/>
                <w:kern w:val="2"/>
                <w:szCs w:val="24"/>
                <w:shd w:val="clear" w:color="auto" w:fill="FFFFFF"/>
              </w:rPr>
              <w:t xml:space="preserve">, </w:t>
            </w:r>
            <w:r w:rsidR="00B708CA" w:rsidRPr="00A748A3">
              <w:rPr>
                <w:rFonts w:ascii="Arial" w:hAnsi="Arial" w:cs="Arial"/>
                <w:color w:val="000000"/>
                <w:kern w:val="2"/>
                <w:szCs w:val="24"/>
                <w:shd w:val="clear" w:color="auto" w:fill="FFFFFF"/>
              </w:rPr>
              <w:t xml:space="preserve">sumokama </w:t>
            </w:r>
            <w:r w:rsidR="005948A3" w:rsidRPr="00A748A3">
              <w:rPr>
                <w:rFonts w:ascii="Arial" w:hAnsi="Arial" w:cs="Arial"/>
                <w:color w:val="000000"/>
                <w:kern w:val="2"/>
                <w:szCs w:val="24"/>
                <w:shd w:val="clear" w:color="auto" w:fill="FFFFFF"/>
              </w:rPr>
              <w:t xml:space="preserve">pažymėta </w:t>
            </w:r>
            <w:r w:rsidR="00B708CA" w:rsidRPr="00A748A3">
              <w:rPr>
                <w:rFonts w:ascii="Arial" w:hAnsi="Arial" w:cs="Arial"/>
                <w:color w:val="000000"/>
                <w:kern w:val="2"/>
                <w:szCs w:val="24"/>
                <w:shd w:val="clear" w:color="auto" w:fill="FFFFFF"/>
              </w:rPr>
              <w:t>procentinė išraiška</w:t>
            </w:r>
            <w:r w:rsidR="0092209E" w:rsidRPr="00A748A3">
              <w:rPr>
                <w:rFonts w:ascii="Arial" w:hAnsi="Arial" w:cs="Arial"/>
                <w:color w:val="000000"/>
                <w:kern w:val="2"/>
                <w:szCs w:val="24"/>
                <w:shd w:val="clear" w:color="auto" w:fill="FFFFFF"/>
              </w:rPr>
              <w:t xml:space="preserve"> nuo Tiekėjo pasiūlyme nurodytos </w:t>
            </w:r>
            <w:r w:rsidR="00B327BC" w:rsidRPr="00A748A3">
              <w:rPr>
                <w:rFonts w:ascii="Arial" w:hAnsi="Arial" w:cs="Arial"/>
                <w:color w:val="000000"/>
                <w:kern w:val="2"/>
                <w:szCs w:val="24"/>
                <w:shd w:val="clear" w:color="auto" w:fill="FFFFFF"/>
              </w:rPr>
              <w:t>kiekvienos</w:t>
            </w:r>
            <w:r w:rsidR="0092209E" w:rsidRPr="00A748A3">
              <w:rPr>
                <w:rFonts w:ascii="Arial" w:hAnsi="Arial" w:cs="Arial"/>
                <w:color w:val="000000"/>
                <w:kern w:val="2"/>
                <w:szCs w:val="24"/>
                <w:shd w:val="clear" w:color="auto" w:fill="FFFFFF"/>
              </w:rPr>
              <w:t xml:space="preserve"> Prekės kainos</w:t>
            </w:r>
            <w:r w:rsidR="006C7A7B" w:rsidRPr="00A748A3">
              <w:rPr>
                <w:rFonts w:ascii="Arial" w:hAnsi="Arial" w:cs="Arial"/>
                <w:color w:val="000000"/>
                <w:kern w:val="2"/>
                <w:szCs w:val="24"/>
                <w:shd w:val="clear" w:color="auto" w:fill="FFFFFF"/>
              </w:rPr>
              <w:t>.</w:t>
            </w:r>
          </w:p>
          <w:p w14:paraId="4CCDCB98" w14:textId="525B0279" w:rsidR="00191BDE" w:rsidRPr="007520D1" w:rsidRDefault="407AF10D" w:rsidP="00237686">
            <w:pPr>
              <w:jc w:val="both"/>
              <w:rPr>
                <w:rFonts w:ascii="Arial" w:hAnsi="Arial" w:cs="Arial"/>
                <w:kern w:val="2"/>
                <w:szCs w:val="24"/>
                <w:highlight w:val="yellow"/>
                <w:shd w:val="clear" w:color="auto" w:fill="FFFFFF"/>
              </w:rPr>
            </w:pPr>
            <w:r w:rsidRPr="791BF53A">
              <w:rPr>
                <w:rFonts w:ascii="Arial" w:hAnsi="Arial" w:cs="Arial"/>
                <w:kern w:val="2"/>
                <w:shd w:val="clear" w:color="auto" w:fill="FFFFFF"/>
              </w:rPr>
              <w:t>5.5.</w:t>
            </w:r>
            <w:r w:rsidR="4B4F6FCF" w:rsidRPr="791BF53A">
              <w:rPr>
                <w:rFonts w:ascii="Arial" w:hAnsi="Arial" w:cs="Arial"/>
                <w:kern w:val="2"/>
                <w:shd w:val="clear" w:color="auto" w:fill="FFFFFF"/>
              </w:rPr>
              <w:t>3</w:t>
            </w:r>
            <w:r w:rsidRPr="791BF53A">
              <w:rPr>
                <w:rFonts w:ascii="Arial" w:hAnsi="Arial" w:cs="Arial"/>
                <w:kern w:val="2"/>
                <w:shd w:val="clear" w:color="auto" w:fill="FFFFFF"/>
              </w:rPr>
              <w:t xml:space="preserve">. </w:t>
            </w:r>
            <w:r w:rsidR="172E05BA" w:rsidRPr="791BF53A">
              <w:rPr>
                <w:rFonts w:ascii="Arial" w:hAnsi="Arial" w:cs="Arial"/>
                <w:kern w:val="2"/>
                <w:shd w:val="clear" w:color="auto" w:fill="FFFFFF"/>
              </w:rPr>
              <w:t>Jeigu</w:t>
            </w:r>
            <w:r w:rsidR="7DC5A559" w:rsidRPr="791BF53A">
              <w:rPr>
                <w:rFonts w:ascii="Arial" w:hAnsi="Arial" w:cs="Arial"/>
                <w:kern w:val="2"/>
                <w:shd w:val="clear" w:color="auto" w:fill="FFFFFF"/>
              </w:rPr>
              <w:t xml:space="preserve"> pagal šią Sutartį už Tiekėjo teikiamas paslaugas atlyginama </w:t>
            </w:r>
            <w:r w:rsidR="745488D7" w:rsidRPr="791BF53A">
              <w:rPr>
                <w:rFonts w:ascii="Arial" w:hAnsi="Arial" w:cs="Arial"/>
                <w:kern w:val="2"/>
                <w:shd w:val="clear" w:color="auto" w:fill="FFFFFF"/>
              </w:rPr>
              <w:t xml:space="preserve">pagal </w:t>
            </w:r>
            <w:r w:rsidR="7DC5A559" w:rsidRPr="791BF53A">
              <w:rPr>
                <w:rFonts w:ascii="Arial" w:hAnsi="Arial" w:cs="Arial"/>
                <w:kern w:val="2"/>
                <w:shd w:val="clear" w:color="auto" w:fill="FFFFFF"/>
              </w:rPr>
              <w:t xml:space="preserve">išlaidų atlyginimo kainodarą, sąskaita </w:t>
            </w:r>
            <w:r w:rsidR="19077F0C" w:rsidRPr="791BF53A">
              <w:rPr>
                <w:rFonts w:ascii="Arial" w:hAnsi="Arial" w:cs="Arial"/>
                <w:kern w:val="2"/>
                <w:shd w:val="clear" w:color="auto" w:fill="FFFFFF"/>
              </w:rPr>
              <w:t>apmokama ne vėliau kaip</w:t>
            </w:r>
            <w:r w:rsidR="1E9F15BC" w:rsidRPr="791BF53A">
              <w:rPr>
                <w:rFonts w:ascii="Arial" w:hAnsi="Arial" w:cs="Arial"/>
                <w:kern w:val="2"/>
                <w:shd w:val="clear" w:color="auto" w:fill="FFFFFF"/>
              </w:rPr>
              <w:t xml:space="preserve"> per 30 kalendorinių dienų nuo tada, kai yra pateikti visi pagal šią Sutartį reikalingi dokumentai ir pagrindimai.</w:t>
            </w:r>
          </w:p>
        </w:tc>
        <w:tc>
          <w:tcPr>
            <w:tcW w:w="5361" w:type="dxa"/>
          </w:tcPr>
          <w:p w14:paraId="1042DC5F" w14:textId="4C2432EE" w:rsidR="00237686" w:rsidRPr="00A748A3" w:rsidRDefault="00237686" w:rsidP="00237686">
            <w:pPr>
              <w:jc w:val="both"/>
              <w:rPr>
                <w:rFonts w:ascii="Arial" w:hAnsi="Arial" w:cs="Arial"/>
                <w:kern w:val="2"/>
                <w:szCs w:val="24"/>
                <w:lang w:val="en-GB"/>
              </w:rPr>
            </w:pPr>
            <w:r w:rsidRPr="00A748A3">
              <w:rPr>
                <w:rFonts w:ascii="Arial" w:hAnsi="Arial" w:cs="Arial"/>
                <w:kern w:val="2"/>
                <w:szCs w:val="24"/>
                <w:lang w:val="en-GB"/>
              </w:rPr>
              <w:t xml:space="preserve">The Buyer pays with the Supplier no later than within 30 calendar days from the date of receipt of the Invoice. </w:t>
            </w:r>
            <w:r w:rsidR="00BB11C2" w:rsidRPr="00BB11C2">
              <w:rPr>
                <w:rFonts w:ascii="Arial" w:hAnsi="Arial" w:cs="Arial"/>
                <w:kern w:val="2"/>
                <w:szCs w:val="24"/>
                <w:lang w:val="en-GB"/>
              </w:rPr>
              <w:t>The invoice shall not be issued until the relevant stage has been duly completed.</w:t>
            </w:r>
          </w:p>
          <w:p w14:paraId="59879D46" w14:textId="7A33E2B4" w:rsidR="00BB11C2" w:rsidRDefault="4EF0A71F" w:rsidP="791BF53A">
            <w:pPr>
              <w:jc w:val="both"/>
              <w:rPr>
                <w:rFonts w:ascii="Arial" w:hAnsi="Arial" w:cs="Arial"/>
                <w:kern w:val="2"/>
                <w:lang w:val="en-GB"/>
              </w:rPr>
            </w:pPr>
            <w:r w:rsidRPr="791BF53A">
              <w:rPr>
                <w:rFonts w:ascii="Arial" w:hAnsi="Arial" w:cs="Arial"/>
                <w:kern w:val="2"/>
                <w:lang w:val="en-GB"/>
              </w:rPr>
              <w:t xml:space="preserve">5.5.2. The Supplier shall be paid at the stages specified in Annex No. </w:t>
            </w:r>
            <w:r w:rsidR="1900351B" w:rsidRPr="791BF53A">
              <w:rPr>
                <w:rFonts w:ascii="Arial" w:hAnsi="Arial" w:cs="Arial"/>
                <w:color w:val="ED0000"/>
                <w:kern w:val="2"/>
                <w:lang w:val="en-GB"/>
              </w:rPr>
              <w:t>7 “</w:t>
            </w:r>
            <w:r w:rsidR="1900351B" w:rsidRPr="791BF53A">
              <w:rPr>
                <w:rFonts w:ascii="Arial" w:hAnsi="Arial" w:cs="Arial"/>
                <w:i/>
                <w:iCs/>
                <w:color w:val="ED0000"/>
                <w:kern w:val="2"/>
                <w:lang w:val="en-GB"/>
              </w:rPr>
              <w:t>Payment stages”</w:t>
            </w:r>
            <w:r w:rsidR="1900351B" w:rsidRPr="791BF53A">
              <w:rPr>
                <w:rFonts w:ascii="Arial" w:hAnsi="Arial" w:cs="Arial"/>
                <w:color w:val="ED0000"/>
                <w:kern w:val="2"/>
                <w:lang w:val="en-GB"/>
              </w:rPr>
              <w:t xml:space="preserve"> </w:t>
            </w:r>
            <w:r w:rsidRPr="791BF53A">
              <w:rPr>
                <w:rFonts w:ascii="Arial" w:hAnsi="Arial" w:cs="Arial"/>
                <w:kern w:val="2"/>
                <w:lang w:val="en-GB"/>
              </w:rPr>
              <w:t xml:space="preserve">the marked percentage of the Supplier's tender for each Item of the Goods </w:t>
            </w:r>
            <w:r w:rsidR="0F7B9483" w:rsidRPr="791BF53A">
              <w:rPr>
                <w:rFonts w:ascii="Arial" w:hAnsi="Arial" w:cs="Arial"/>
                <w:kern w:val="2"/>
                <w:lang w:val="en-GB"/>
              </w:rPr>
              <w:t>properly</w:t>
            </w:r>
            <w:r w:rsidRPr="791BF53A">
              <w:rPr>
                <w:rFonts w:ascii="Arial" w:hAnsi="Arial" w:cs="Arial"/>
                <w:kern w:val="2"/>
                <w:lang w:val="en-GB"/>
              </w:rPr>
              <w:t xml:space="preserve"> delivered or Goods-related services </w:t>
            </w:r>
            <w:r w:rsidR="0F7B9483" w:rsidRPr="791BF53A">
              <w:rPr>
                <w:rFonts w:ascii="Arial" w:hAnsi="Arial" w:cs="Arial"/>
                <w:kern w:val="2"/>
                <w:lang w:val="en-GB"/>
              </w:rPr>
              <w:t>properly</w:t>
            </w:r>
            <w:r w:rsidRPr="791BF53A">
              <w:rPr>
                <w:rFonts w:ascii="Arial" w:hAnsi="Arial" w:cs="Arial"/>
                <w:kern w:val="2"/>
                <w:lang w:val="en-GB"/>
              </w:rPr>
              <w:t xml:space="preserve"> provided.</w:t>
            </w:r>
          </w:p>
          <w:p w14:paraId="36DE6714" w14:textId="65B8BC9C" w:rsidR="791BF53A" w:rsidRDefault="791BF53A" w:rsidP="791BF53A">
            <w:pPr>
              <w:jc w:val="both"/>
              <w:rPr>
                <w:rFonts w:ascii="Arial" w:hAnsi="Arial" w:cs="Arial"/>
                <w:lang w:val="en-GB"/>
              </w:rPr>
            </w:pPr>
          </w:p>
          <w:p w14:paraId="0E0872DE" w14:textId="523E99F2" w:rsidR="00F93CD5" w:rsidRDefault="4B4F6FCF" w:rsidP="791BF53A">
            <w:pPr>
              <w:jc w:val="both"/>
              <w:rPr>
                <w:rFonts w:ascii="Arial" w:hAnsi="Arial" w:cs="Arial"/>
                <w:kern w:val="2"/>
                <w:lang w:val="en-GB"/>
              </w:rPr>
            </w:pPr>
            <w:r w:rsidRPr="791BF53A">
              <w:rPr>
                <w:rFonts w:ascii="Arial" w:hAnsi="Arial" w:cs="Arial"/>
                <w:kern w:val="2"/>
                <w:lang w:val="en-GB"/>
              </w:rPr>
              <w:t xml:space="preserve">5.5.3. </w:t>
            </w:r>
            <w:r w:rsidR="09DC96F9" w:rsidRPr="791BF53A">
              <w:rPr>
                <w:rFonts w:ascii="Arial" w:hAnsi="Arial" w:cs="Arial"/>
                <w:kern w:val="2"/>
                <w:lang w:val="en-GB"/>
              </w:rPr>
              <w:t>If the Supplier's services under this Contract are reimbursed</w:t>
            </w:r>
            <w:r w:rsidR="38B966AC" w:rsidRPr="791BF53A">
              <w:rPr>
                <w:rFonts w:ascii="Arial" w:hAnsi="Arial" w:cs="Arial"/>
                <w:kern w:val="2"/>
                <w:lang w:val="en-GB"/>
              </w:rPr>
              <w:t xml:space="preserve"> by way of </w:t>
            </w:r>
            <w:r w:rsidR="08B445C5" w:rsidRPr="791BF53A">
              <w:rPr>
                <w:rFonts w:ascii="Arial" w:hAnsi="Arial" w:cs="Arial"/>
                <w:kern w:val="2"/>
                <w:lang w:val="en-GB"/>
              </w:rPr>
              <w:t>reimbursement of contract performance costs</w:t>
            </w:r>
            <w:r w:rsidR="09DC96F9" w:rsidRPr="791BF53A">
              <w:rPr>
                <w:rFonts w:ascii="Arial" w:hAnsi="Arial" w:cs="Arial"/>
                <w:kern w:val="2"/>
                <w:lang w:val="en-GB"/>
              </w:rPr>
              <w:t>, the invoice shall be paid no later than 30 calendar days after all documents and justifications required under this Contract have been submitted.</w:t>
            </w:r>
          </w:p>
        </w:tc>
      </w:tr>
      <w:tr w:rsidR="00237686" w:rsidRPr="00BD69F7" w14:paraId="2548168E" w14:textId="77777777" w:rsidTr="791BF53A">
        <w:trPr>
          <w:trHeight w:val="85"/>
        </w:trPr>
        <w:tc>
          <w:tcPr>
            <w:tcW w:w="5524" w:type="dxa"/>
          </w:tcPr>
          <w:p w14:paraId="20D1F1D3" w14:textId="01AB49DC" w:rsidR="00237686" w:rsidRPr="00BD69F7" w:rsidRDefault="00237686" w:rsidP="00237686">
            <w:pPr>
              <w:rPr>
                <w:rFonts w:ascii="Arial" w:hAnsi="Arial" w:cs="Arial"/>
                <w:kern w:val="2"/>
                <w:szCs w:val="24"/>
              </w:rPr>
            </w:pPr>
            <w:r w:rsidRPr="00BD69F7">
              <w:rPr>
                <w:rFonts w:ascii="Arial" w:hAnsi="Arial" w:cs="Arial"/>
                <w:b/>
                <w:bCs/>
                <w:kern w:val="2"/>
                <w:szCs w:val="24"/>
              </w:rPr>
              <w:t>5.6. Avansas</w:t>
            </w:r>
          </w:p>
        </w:tc>
        <w:tc>
          <w:tcPr>
            <w:tcW w:w="5361" w:type="dxa"/>
          </w:tcPr>
          <w:p w14:paraId="3136FB01" w14:textId="7F72D589" w:rsidR="00237686" w:rsidRPr="00875B3E" w:rsidRDefault="00237686" w:rsidP="00237686">
            <w:pPr>
              <w:rPr>
                <w:rFonts w:ascii="Arial" w:hAnsi="Arial" w:cs="Arial"/>
                <w:kern w:val="2"/>
                <w:szCs w:val="24"/>
                <w:lang w:val="en-GB"/>
              </w:rPr>
            </w:pPr>
            <w:r w:rsidRPr="00875B3E">
              <w:rPr>
                <w:rFonts w:ascii="Arial" w:hAnsi="Arial" w:cs="Arial"/>
                <w:b/>
                <w:bCs/>
                <w:kern w:val="2"/>
                <w:szCs w:val="24"/>
                <w:lang w:val="en-GB"/>
              </w:rPr>
              <w:t>5.6. Advance Payment</w:t>
            </w:r>
          </w:p>
        </w:tc>
      </w:tr>
      <w:tr w:rsidR="00237686" w:rsidRPr="00BD69F7" w14:paraId="21C5DBEE" w14:textId="77777777" w:rsidTr="791BF53A">
        <w:trPr>
          <w:trHeight w:val="85"/>
        </w:trPr>
        <w:tc>
          <w:tcPr>
            <w:tcW w:w="5524" w:type="dxa"/>
          </w:tcPr>
          <w:p w14:paraId="36585302" w14:textId="58589286" w:rsidR="0068608C" w:rsidRDefault="5E0C4A54" w:rsidP="791BF53A">
            <w:pPr>
              <w:jc w:val="both"/>
              <w:rPr>
                <w:rFonts w:ascii="Arial" w:hAnsi="Arial" w:cs="Arial"/>
                <w:kern w:val="2"/>
              </w:rPr>
            </w:pPr>
            <w:r w:rsidRPr="791BF53A">
              <w:rPr>
                <w:rFonts w:ascii="Arial" w:hAnsi="Arial" w:cs="Arial"/>
                <w:kern w:val="2"/>
              </w:rPr>
              <w:t xml:space="preserve">5.6.1. </w:t>
            </w:r>
            <w:r w:rsidR="4A4212D2" w:rsidRPr="791BF53A">
              <w:rPr>
                <w:rFonts w:ascii="Arial" w:hAnsi="Arial" w:cs="Arial"/>
                <w:kern w:val="2"/>
              </w:rPr>
              <w:t>Maksimali avanso suma 30% nuo visų Prekių kainos (be Sutarties vykdymo išlaidų atlyginimui skirtos maksimalios sumos). Pirkėjas sumoka Tiekėjui avansą pagal pateiktą prašymą ir išankstinio mokėjimo sąskaitą ne vėliau kaip per 30 dienų nuo Tiekėjo prašymo ir išankstinio mokėjimo sąskaitos ir, jei taikoma, Avanso užtikrinimo gavimo dienos</w:t>
            </w:r>
            <w:r w:rsidR="468A660E" w:rsidRPr="791BF53A">
              <w:rPr>
                <w:rFonts w:ascii="Arial" w:hAnsi="Arial" w:cs="Arial"/>
                <w:kern w:val="2"/>
              </w:rPr>
              <w:t>.</w:t>
            </w:r>
          </w:p>
          <w:p w14:paraId="5C07BE50" w14:textId="4E75EEE8" w:rsidR="791BF53A" w:rsidRDefault="791BF53A" w:rsidP="791BF53A">
            <w:pPr>
              <w:jc w:val="both"/>
              <w:rPr>
                <w:rFonts w:ascii="Arial" w:hAnsi="Arial" w:cs="Arial"/>
              </w:rPr>
            </w:pPr>
          </w:p>
          <w:p w14:paraId="4DC2D4EB" w14:textId="5C07855F" w:rsidR="791BF53A" w:rsidRDefault="791BF53A" w:rsidP="791BF53A">
            <w:pPr>
              <w:jc w:val="both"/>
              <w:rPr>
                <w:rFonts w:ascii="Arial" w:hAnsi="Arial" w:cs="Arial"/>
              </w:rPr>
            </w:pPr>
          </w:p>
          <w:p w14:paraId="103FB4E9" w14:textId="584C3904" w:rsidR="00E3476F" w:rsidRDefault="65196A8E" w:rsidP="791BF53A">
            <w:pPr>
              <w:jc w:val="both"/>
              <w:rPr>
                <w:rFonts w:ascii="Arial" w:hAnsi="Arial" w:cs="Arial"/>
                <w:kern w:val="2"/>
              </w:rPr>
            </w:pPr>
            <w:r w:rsidRPr="791BF53A">
              <w:rPr>
                <w:rFonts w:ascii="Arial" w:hAnsi="Arial" w:cs="Arial"/>
                <w:kern w:val="2"/>
              </w:rPr>
              <w:t xml:space="preserve">5.6.2. </w:t>
            </w:r>
            <w:r w:rsidR="631C1C3F" w:rsidRPr="791BF53A">
              <w:rPr>
                <w:rFonts w:ascii="Arial" w:hAnsi="Arial" w:cs="Arial"/>
                <w:kern w:val="2"/>
              </w:rPr>
              <w:t xml:space="preserve">Tiekėjui sumokėtas </w:t>
            </w:r>
            <w:r w:rsidR="42795D17" w:rsidRPr="791BF53A">
              <w:rPr>
                <w:rFonts w:ascii="Arial" w:hAnsi="Arial" w:cs="Arial"/>
                <w:kern w:val="2"/>
              </w:rPr>
              <w:t>a</w:t>
            </w:r>
            <w:r w:rsidR="631C1C3F" w:rsidRPr="791BF53A">
              <w:rPr>
                <w:rFonts w:ascii="Arial" w:hAnsi="Arial" w:cs="Arial"/>
                <w:kern w:val="2"/>
              </w:rPr>
              <w:t>vansas</w:t>
            </w:r>
            <w:r w:rsidR="09C09A78" w:rsidRPr="791BF53A">
              <w:rPr>
                <w:rFonts w:ascii="Arial" w:hAnsi="Arial" w:cs="Arial"/>
                <w:kern w:val="2"/>
              </w:rPr>
              <w:t xml:space="preserve"> turi būti </w:t>
            </w:r>
            <w:r w:rsidR="0C174ACF" w:rsidRPr="791BF53A">
              <w:rPr>
                <w:rFonts w:ascii="Arial" w:hAnsi="Arial" w:cs="Arial"/>
                <w:kern w:val="2"/>
              </w:rPr>
              <w:t xml:space="preserve">visiškai </w:t>
            </w:r>
            <w:r w:rsidR="09C09A78" w:rsidRPr="791BF53A">
              <w:rPr>
                <w:rFonts w:ascii="Arial" w:hAnsi="Arial" w:cs="Arial"/>
                <w:kern w:val="2"/>
              </w:rPr>
              <w:t>gr</w:t>
            </w:r>
            <w:r w:rsidR="44291091" w:rsidRPr="791BF53A">
              <w:rPr>
                <w:rFonts w:ascii="Arial" w:hAnsi="Arial" w:cs="Arial"/>
                <w:kern w:val="2"/>
              </w:rPr>
              <w:t>ą</w:t>
            </w:r>
            <w:r w:rsidR="09C09A78" w:rsidRPr="791BF53A">
              <w:rPr>
                <w:rFonts w:ascii="Arial" w:hAnsi="Arial" w:cs="Arial"/>
                <w:kern w:val="2"/>
              </w:rPr>
              <w:t>žintas</w:t>
            </w:r>
            <w:r w:rsidR="631C1C3F" w:rsidRPr="791BF53A">
              <w:rPr>
                <w:rFonts w:ascii="Arial" w:hAnsi="Arial" w:cs="Arial"/>
                <w:kern w:val="2"/>
              </w:rPr>
              <w:t xml:space="preserve"> </w:t>
            </w:r>
            <w:r w:rsidR="49CE4A31" w:rsidRPr="791BF53A">
              <w:rPr>
                <w:rFonts w:ascii="Arial" w:hAnsi="Arial" w:cs="Arial"/>
                <w:kern w:val="2"/>
              </w:rPr>
              <w:t>Pirkėj</w:t>
            </w:r>
            <w:r w:rsidR="631C1C3F" w:rsidRPr="791BF53A">
              <w:rPr>
                <w:rFonts w:ascii="Arial" w:hAnsi="Arial" w:cs="Arial"/>
                <w:kern w:val="2"/>
              </w:rPr>
              <w:t>ui.</w:t>
            </w:r>
            <w:r w:rsidR="6DBCD127" w:rsidRPr="791BF53A">
              <w:rPr>
                <w:rFonts w:ascii="Arial" w:hAnsi="Arial" w:cs="Arial"/>
                <w:kern w:val="2"/>
              </w:rPr>
              <w:t xml:space="preserve"> </w:t>
            </w:r>
            <w:r w:rsidR="631C1C3F" w:rsidRPr="791BF53A">
              <w:rPr>
                <w:rFonts w:ascii="Arial" w:hAnsi="Arial" w:cs="Arial"/>
                <w:kern w:val="2"/>
              </w:rPr>
              <w:t xml:space="preserve">Avansas grąžinamas </w:t>
            </w:r>
            <w:r w:rsidR="6DBCD127" w:rsidRPr="791BF53A">
              <w:rPr>
                <w:rFonts w:ascii="Arial" w:hAnsi="Arial" w:cs="Arial"/>
                <w:kern w:val="2"/>
              </w:rPr>
              <w:t xml:space="preserve">Sutarties Priede Nr. </w:t>
            </w:r>
            <w:r w:rsidR="1900351B" w:rsidRPr="791BF53A">
              <w:rPr>
                <w:rFonts w:ascii="Arial" w:hAnsi="Arial" w:cs="Arial"/>
                <w:color w:val="FF0000"/>
                <w:kern w:val="2"/>
              </w:rPr>
              <w:t>7 „</w:t>
            </w:r>
            <w:r w:rsidR="1900351B" w:rsidRPr="791BF53A">
              <w:rPr>
                <w:rFonts w:ascii="Arial" w:hAnsi="Arial" w:cs="Arial"/>
                <w:i/>
                <w:iCs/>
                <w:color w:val="FF0000"/>
                <w:kern w:val="2"/>
              </w:rPr>
              <w:t xml:space="preserve">Mokėjimo etapai“ </w:t>
            </w:r>
            <w:r w:rsidR="4AE5FD93" w:rsidRPr="791BF53A">
              <w:rPr>
                <w:rFonts w:ascii="Arial" w:hAnsi="Arial" w:cs="Arial"/>
                <w:kern w:val="2"/>
              </w:rPr>
              <w:t>numatyt</w:t>
            </w:r>
            <w:r w:rsidR="42795D17" w:rsidRPr="791BF53A">
              <w:rPr>
                <w:rFonts w:ascii="Arial" w:hAnsi="Arial" w:cs="Arial"/>
                <w:kern w:val="2"/>
              </w:rPr>
              <w:t>a tvarka.</w:t>
            </w:r>
          </w:p>
        </w:tc>
        <w:tc>
          <w:tcPr>
            <w:tcW w:w="5361" w:type="dxa"/>
          </w:tcPr>
          <w:p w14:paraId="780917FC" w14:textId="77777777" w:rsidR="009022C6" w:rsidRDefault="009022C6" w:rsidP="007B4880">
            <w:pPr>
              <w:jc w:val="both"/>
              <w:rPr>
                <w:rFonts w:ascii="Arial" w:hAnsi="Arial" w:cs="Arial"/>
                <w:kern w:val="2"/>
                <w:szCs w:val="24"/>
                <w:lang w:val="en-GB"/>
              </w:rPr>
            </w:pPr>
            <w:r>
              <w:rPr>
                <w:rFonts w:ascii="Arial" w:hAnsi="Arial" w:cs="Arial"/>
                <w:kern w:val="2"/>
                <w:szCs w:val="24"/>
                <w:lang w:val="en-GB"/>
              </w:rPr>
              <w:t xml:space="preserve">5.6.1. </w:t>
            </w:r>
            <w:r w:rsidRPr="009022C6">
              <w:rPr>
                <w:rFonts w:ascii="Arial" w:hAnsi="Arial" w:cs="Arial"/>
                <w:kern w:val="2"/>
                <w:szCs w:val="24"/>
                <w:lang w:val="en-GB"/>
              </w:rPr>
              <w:t xml:space="preserve">The maximum amount of the </w:t>
            </w:r>
            <w:r>
              <w:rPr>
                <w:rFonts w:ascii="Arial" w:hAnsi="Arial" w:cs="Arial"/>
                <w:kern w:val="2"/>
                <w:szCs w:val="24"/>
                <w:lang w:val="en-GB"/>
              </w:rPr>
              <w:t>A</w:t>
            </w:r>
            <w:r w:rsidRPr="009022C6">
              <w:rPr>
                <w:rFonts w:ascii="Arial" w:hAnsi="Arial" w:cs="Arial"/>
                <w:kern w:val="2"/>
                <w:szCs w:val="24"/>
                <w:lang w:val="en-GB"/>
              </w:rPr>
              <w:t xml:space="preserve">dvance </w:t>
            </w:r>
            <w:r>
              <w:rPr>
                <w:rFonts w:ascii="Arial" w:hAnsi="Arial" w:cs="Arial"/>
                <w:kern w:val="2"/>
                <w:szCs w:val="24"/>
                <w:lang w:val="en-GB"/>
              </w:rPr>
              <w:t>P</w:t>
            </w:r>
            <w:r w:rsidRPr="009022C6">
              <w:rPr>
                <w:rFonts w:ascii="Arial" w:hAnsi="Arial" w:cs="Arial"/>
                <w:kern w:val="2"/>
                <w:szCs w:val="24"/>
                <w:lang w:val="en-GB"/>
              </w:rPr>
              <w:t xml:space="preserve">ayment shall be 30% of the total price of the Goods (excluding the maximum amount for the </w:t>
            </w:r>
            <w:r w:rsidRPr="00652CBE">
              <w:rPr>
                <w:rFonts w:ascii="Arial" w:hAnsi="Arial" w:cs="Arial"/>
                <w:kern w:val="2"/>
                <w:szCs w:val="24"/>
                <w:lang w:val="en-GB"/>
              </w:rPr>
              <w:t>reimbursement of contract performance costs</w:t>
            </w:r>
            <w:r w:rsidRPr="009022C6">
              <w:rPr>
                <w:rFonts w:ascii="Arial" w:hAnsi="Arial" w:cs="Arial"/>
                <w:kern w:val="2"/>
                <w:szCs w:val="24"/>
                <w:lang w:val="en-GB"/>
              </w:rPr>
              <w:t xml:space="preserve">). The Buyer shall pay the Supplier the advance in accordance with the request and the prepayment invoice submitted no later than 30 days after receipt of the Supplier's request and the prepayment invoice and, where applicable, the </w:t>
            </w:r>
            <w:r w:rsidR="00B010A6">
              <w:rPr>
                <w:rFonts w:ascii="Arial" w:hAnsi="Arial" w:cs="Arial"/>
                <w:kern w:val="2"/>
                <w:szCs w:val="24"/>
                <w:lang w:val="en-GB"/>
              </w:rPr>
              <w:t>A</w:t>
            </w:r>
            <w:r w:rsidRPr="009022C6">
              <w:rPr>
                <w:rFonts w:ascii="Arial" w:hAnsi="Arial" w:cs="Arial"/>
                <w:kern w:val="2"/>
                <w:szCs w:val="24"/>
                <w:lang w:val="en-GB"/>
              </w:rPr>
              <w:t xml:space="preserve">dvance </w:t>
            </w:r>
            <w:r w:rsidR="00677A4C">
              <w:rPr>
                <w:rFonts w:ascii="Arial" w:hAnsi="Arial" w:cs="Arial"/>
                <w:kern w:val="2"/>
                <w:szCs w:val="24"/>
                <w:lang w:val="en-GB"/>
              </w:rPr>
              <w:t>Payment s</w:t>
            </w:r>
            <w:r w:rsidRPr="009022C6">
              <w:rPr>
                <w:rFonts w:ascii="Arial" w:hAnsi="Arial" w:cs="Arial"/>
                <w:kern w:val="2"/>
                <w:szCs w:val="24"/>
                <w:lang w:val="en-GB"/>
              </w:rPr>
              <w:t>ecurity.</w:t>
            </w:r>
          </w:p>
          <w:p w14:paraId="770BFBC0" w14:textId="774EE75B" w:rsidR="000D5F37" w:rsidRDefault="40CC4A5E" w:rsidP="791BF53A">
            <w:pPr>
              <w:jc w:val="both"/>
              <w:rPr>
                <w:rFonts w:ascii="Arial" w:hAnsi="Arial" w:cs="Arial"/>
                <w:kern w:val="2"/>
                <w:lang w:val="en-GB"/>
              </w:rPr>
            </w:pPr>
            <w:r w:rsidRPr="791BF53A">
              <w:rPr>
                <w:rFonts w:ascii="Arial" w:hAnsi="Arial" w:cs="Arial"/>
                <w:kern w:val="2"/>
                <w:lang w:val="en-GB"/>
              </w:rPr>
              <w:t xml:space="preserve">5.6.2. The Advance Payment paid to the Supplier must be fully refunded to the Buyer. The Advance Payment shall be refunded in accordance with the procedure set out in Annex No. </w:t>
            </w:r>
            <w:r w:rsidR="1900351B" w:rsidRPr="791BF53A">
              <w:rPr>
                <w:rFonts w:ascii="Arial" w:hAnsi="Arial" w:cs="Arial"/>
                <w:color w:val="ED0000"/>
                <w:kern w:val="2"/>
                <w:lang w:val="en-GB"/>
              </w:rPr>
              <w:t>7 “</w:t>
            </w:r>
            <w:r w:rsidR="1900351B" w:rsidRPr="791BF53A">
              <w:rPr>
                <w:rFonts w:ascii="Arial" w:hAnsi="Arial" w:cs="Arial"/>
                <w:i/>
                <w:iCs/>
                <w:color w:val="ED0000"/>
                <w:kern w:val="2"/>
                <w:lang w:val="en-GB"/>
              </w:rPr>
              <w:t>Payment stages”.</w:t>
            </w:r>
          </w:p>
        </w:tc>
      </w:tr>
      <w:tr w:rsidR="00237686" w:rsidRPr="00BD69F7" w14:paraId="04907784" w14:textId="77777777" w:rsidTr="791BF53A">
        <w:trPr>
          <w:trHeight w:val="85"/>
        </w:trPr>
        <w:tc>
          <w:tcPr>
            <w:tcW w:w="5524" w:type="dxa"/>
          </w:tcPr>
          <w:p w14:paraId="1C3B6A89" w14:textId="4ACAEC39" w:rsidR="00237686" w:rsidRPr="00BD69F7" w:rsidRDefault="00237686" w:rsidP="00237686">
            <w:pPr>
              <w:rPr>
                <w:rFonts w:ascii="Arial" w:hAnsi="Arial" w:cs="Arial"/>
                <w:kern w:val="2"/>
                <w:szCs w:val="24"/>
              </w:rPr>
            </w:pPr>
            <w:r w:rsidRPr="00BD69F7">
              <w:rPr>
                <w:rFonts w:ascii="Arial" w:hAnsi="Arial" w:cs="Arial"/>
                <w:b/>
                <w:bCs/>
                <w:kern w:val="2"/>
                <w:szCs w:val="24"/>
              </w:rPr>
              <w:t>5.7. Avanso užtikrinimas</w:t>
            </w:r>
          </w:p>
        </w:tc>
        <w:tc>
          <w:tcPr>
            <w:tcW w:w="5361" w:type="dxa"/>
          </w:tcPr>
          <w:p w14:paraId="2E72C8DC" w14:textId="159D761C" w:rsidR="00237686" w:rsidRPr="00875B3E" w:rsidRDefault="00237686" w:rsidP="00237686">
            <w:pPr>
              <w:rPr>
                <w:rFonts w:ascii="Arial" w:hAnsi="Arial" w:cs="Arial"/>
                <w:kern w:val="2"/>
                <w:szCs w:val="24"/>
                <w:lang w:val="en-GB"/>
              </w:rPr>
            </w:pPr>
            <w:r w:rsidRPr="00875B3E">
              <w:rPr>
                <w:rFonts w:ascii="Arial" w:hAnsi="Arial" w:cs="Arial"/>
                <w:b/>
                <w:bCs/>
                <w:kern w:val="2"/>
                <w:szCs w:val="24"/>
                <w:lang w:val="en-GB"/>
              </w:rPr>
              <w:t>5.7 Securing the Advance Payment</w:t>
            </w:r>
          </w:p>
        </w:tc>
      </w:tr>
      <w:tr w:rsidR="00237686" w:rsidRPr="00BD69F7" w14:paraId="7A160B56" w14:textId="77777777" w:rsidTr="791BF53A">
        <w:trPr>
          <w:trHeight w:val="85"/>
        </w:trPr>
        <w:tc>
          <w:tcPr>
            <w:tcW w:w="5524" w:type="dxa"/>
          </w:tcPr>
          <w:p w14:paraId="14D25512" w14:textId="14C09FC6" w:rsidR="000434F6" w:rsidRDefault="6BEB5CE6">
            <w:pPr>
              <w:jc w:val="both"/>
              <w:rPr>
                <w:rFonts w:ascii="Arial" w:hAnsi="Arial" w:cs="Arial"/>
              </w:rPr>
            </w:pPr>
            <w:r w:rsidRPr="791BF53A">
              <w:rPr>
                <w:rFonts w:ascii="Arial" w:hAnsi="Arial" w:cs="Arial"/>
                <w:kern w:val="2"/>
              </w:rPr>
              <w:t xml:space="preserve">5.7.1. </w:t>
            </w:r>
            <w:r w:rsidR="2B160767" w:rsidRPr="791BF53A">
              <w:rPr>
                <w:rFonts w:ascii="Arial" w:hAnsi="Arial" w:cs="Arial"/>
                <w:kern w:val="2"/>
              </w:rPr>
              <w:t xml:space="preserve">Avanso užtikrinimo dydis </w:t>
            </w:r>
            <w:r w:rsidR="2DAC13F2" w:rsidRPr="791BF53A">
              <w:rPr>
                <w:rFonts w:ascii="Arial" w:hAnsi="Arial" w:cs="Arial"/>
                <w:kern w:val="2"/>
              </w:rPr>
              <w:t>turi būti ne mažesn</w:t>
            </w:r>
            <w:r w:rsidR="22E0640C" w:rsidRPr="791BF53A">
              <w:rPr>
                <w:rFonts w:ascii="Arial" w:hAnsi="Arial" w:cs="Arial"/>
                <w:kern w:val="2"/>
              </w:rPr>
              <w:t>is nei</w:t>
            </w:r>
            <w:r w:rsidR="2DAC13F2" w:rsidRPr="791BF53A">
              <w:rPr>
                <w:rFonts w:ascii="Arial" w:hAnsi="Arial" w:cs="Arial"/>
                <w:kern w:val="2"/>
              </w:rPr>
              <w:t xml:space="preserve"> prašomo Avanso suma.</w:t>
            </w:r>
            <w:r w:rsidR="2B160767" w:rsidRPr="791BF53A">
              <w:rPr>
                <w:rFonts w:ascii="Arial" w:hAnsi="Arial" w:cs="Arial"/>
                <w:kern w:val="2"/>
              </w:rPr>
              <w:t xml:space="preserve"> Reikalavimai Avanso užtikrinimui nustatyti Bendrųjų sąlygų 12.1 poskyryje.</w:t>
            </w:r>
            <w:r w:rsidR="22E0640C" w:rsidRPr="791BF53A">
              <w:rPr>
                <w:rFonts w:ascii="Arial" w:hAnsi="Arial" w:cs="Arial"/>
                <w:kern w:val="2"/>
              </w:rPr>
              <w:t xml:space="preserve"> Avanso užtikrinimas gali būti pateiktas kaip </w:t>
            </w:r>
            <w:r w:rsidR="03E5DB31" w:rsidRPr="791BF53A">
              <w:rPr>
                <w:rFonts w:ascii="Arial" w:hAnsi="Arial" w:cs="Arial"/>
                <w:kern w:val="2"/>
              </w:rPr>
              <w:t xml:space="preserve">pirmo pareikalavimo </w:t>
            </w:r>
            <w:r w:rsidR="22E0640C" w:rsidRPr="791BF53A">
              <w:rPr>
                <w:rFonts w:ascii="Arial" w:hAnsi="Arial" w:cs="Arial"/>
                <w:kern w:val="2"/>
              </w:rPr>
              <w:t>banko garantija</w:t>
            </w:r>
            <w:r w:rsidR="28CC8140" w:rsidRPr="791BF53A">
              <w:rPr>
                <w:rFonts w:ascii="Arial" w:hAnsi="Arial" w:cs="Arial"/>
                <w:kern w:val="2"/>
              </w:rPr>
              <w:t>,</w:t>
            </w:r>
            <w:r w:rsidR="22E0640C" w:rsidRPr="791BF53A">
              <w:rPr>
                <w:rFonts w:ascii="Arial" w:hAnsi="Arial" w:cs="Arial"/>
                <w:kern w:val="2"/>
              </w:rPr>
              <w:t xml:space="preserve"> draudimo bendrovės </w:t>
            </w:r>
            <w:r w:rsidR="3BA4473F" w:rsidRPr="791BF53A">
              <w:rPr>
                <w:rFonts w:ascii="Arial" w:hAnsi="Arial" w:cs="Arial"/>
                <w:kern w:val="2"/>
              </w:rPr>
              <w:t xml:space="preserve">laidavimo </w:t>
            </w:r>
            <w:r w:rsidR="22E0640C" w:rsidRPr="791BF53A">
              <w:rPr>
                <w:rFonts w:ascii="Arial" w:hAnsi="Arial" w:cs="Arial"/>
                <w:kern w:val="2"/>
              </w:rPr>
              <w:t>draudimo raštas</w:t>
            </w:r>
            <w:r w:rsidR="28CC8140" w:rsidRPr="791BF53A">
              <w:rPr>
                <w:rFonts w:ascii="Arial" w:hAnsi="Arial" w:cs="Arial"/>
                <w:kern w:val="2"/>
              </w:rPr>
              <w:t>, ar patronuojančios įmonės išduotą garantij</w:t>
            </w:r>
            <w:r w:rsidR="6F4B258E" w:rsidRPr="791BF53A">
              <w:rPr>
                <w:rFonts w:ascii="Arial" w:hAnsi="Arial" w:cs="Arial"/>
              </w:rPr>
              <w:t>a</w:t>
            </w:r>
            <w:r w:rsidR="28CC8140" w:rsidRPr="791BF53A">
              <w:rPr>
                <w:rFonts w:ascii="Arial" w:hAnsi="Arial" w:cs="Arial"/>
                <w:kern w:val="2"/>
              </w:rPr>
              <w:t xml:space="preserve"> (kuri turi </w:t>
            </w:r>
            <w:r w:rsidR="28CC8140" w:rsidRPr="791BF53A">
              <w:rPr>
                <w:rFonts w:ascii="Arial" w:hAnsi="Arial" w:cs="Arial"/>
                <w:kern w:val="2"/>
              </w:rPr>
              <w:lastRenderedPageBreak/>
              <w:t>ne mažesnį nei BBB- ilgalaikio skolinimosi reitingą, suteiktą „</w:t>
            </w:r>
            <w:proofErr w:type="spellStart"/>
            <w:r w:rsidR="28CC8140" w:rsidRPr="791BF53A">
              <w:rPr>
                <w:rFonts w:ascii="Arial" w:hAnsi="Arial" w:cs="Arial"/>
                <w:kern w:val="2"/>
              </w:rPr>
              <w:t>Fitch</w:t>
            </w:r>
            <w:proofErr w:type="spellEnd"/>
            <w:r w:rsidR="28CC8140" w:rsidRPr="791BF53A">
              <w:rPr>
                <w:rFonts w:ascii="Arial" w:hAnsi="Arial" w:cs="Arial"/>
                <w:kern w:val="2"/>
              </w:rPr>
              <w:t xml:space="preserve"> </w:t>
            </w:r>
            <w:proofErr w:type="spellStart"/>
            <w:r w:rsidR="28CC8140" w:rsidRPr="791BF53A">
              <w:rPr>
                <w:rFonts w:ascii="Arial" w:hAnsi="Arial" w:cs="Arial"/>
                <w:kern w:val="2"/>
              </w:rPr>
              <w:t>Ratings</w:t>
            </w:r>
            <w:proofErr w:type="spellEnd"/>
            <w:r w:rsidR="28CC8140" w:rsidRPr="791BF53A">
              <w:rPr>
                <w:rFonts w:ascii="Arial" w:hAnsi="Arial" w:cs="Arial"/>
                <w:kern w:val="2"/>
              </w:rPr>
              <w:t>“ reitingų agentūros, arba jam analogišką reitingą, suteiktą kitos tarptautinės reitingų agentūros</w:t>
            </w:r>
            <w:r w:rsidR="28E22CD7" w:rsidRPr="791BF53A">
              <w:rPr>
                <w:rFonts w:ascii="Arial" w:hAnsi="Arial" w:cs="Arial"/>
                <w:kern w:val="2"/>
              </w:rPr>
              <w:t>).</w:t>
            </w:r>
          </w:p>
          <w:p w14:paraId="7121B880" w14:textId="580AC435" w:rsidR="791BF53A" w:rsidRDefault="791BF53A" w:rsidP="791BF53A">
            <w:pPr>
              <w:jc w:val="both"/>
              <w:rPr>
                <w:rFonts w:ascii="Arial" w:hAnsi="Arial" w:cs="Arial"/>
              </w:rPr>
            </w:pPr>
          </w:p>
          <w:p w14:paraId="436C3D4E" w14:textId="2D86FF9C" w:rsidR="791BF53A" w:rsidRDefault="791BF53A" w:rsidP="791BF53A">
            <w:pPr>
              <w:jc w:val="both"/>
              <w:rPr>
                <w:rFonts w:ascii="Arial" w:hAnsi="Arial" w:cs="Arial"/>
              </w:rPr>
            </w:pPr>
          </w:p>
          <w:p w14:paraId="68E78E53" w14:textId="7E56149F" w:rsidR="00B6714F" w:rsidRPr="00BD69F7" w:rsidRDefault="6BEB5CE6" w:rsidP="791BF53A">
            <w:pPr>
              <w:jc w:val="both"/>
              <w:rPr>
                <w:rFonts w:ascii="Arial" w:hAnsi="Arial" w:cs="Arial"/>
                <w:kern w:val="2"/>
              </w:rPr>
            </w:pPr>
            <w:r w:rsidRPr="791BF53A">
              <w:rPr>
                <w:rFonts w:ascii="Arial" w:hAnsi="Arial" w:cs="Arial"/>
                <w:kern w:val="2"/>
              </w:rPr>
              <w:t xml:space="preserve">5.7.2. </w:t>
            </w:r>
            <w:r w:rsidR="519C3C4C" w:rsidRPr="791BF53A">
              <w:rPr>
                <w:rFonts w:ascii="Arial" w:hAnsi="Arial" w:cs="Arial"/>
                <w:kern w:val="2"/>
              </w:rPr>
              <w:t xml:space="preserve">Tiekėjui grąžinus </w:t>
            </w:r>
            <w:r w:rsidR="44291091" w:rsidRPr="791BF53A">
              <w:rPr>
                <w:rFonts w:ascii="Arial" w:hAnsi="Arial" w:cs="Arial"/>
                <w:kern w:val="2"/>
              </w:rPr>
              <w:t xml:space="preserve">avansą ar jo dalį, jis įgyja teisę prašyti </w:t>
            </w:r>
            <w:r w:rsidR="49CE4A31" w:rsidRPr="791BF53A">
              <w:rPr>
                <w:rFonts w:ascii="Arial" w:hAnsi="Arial" w:cs="Arial"/>
                <w:kern w:val="2"/>
              </w:rPr>
              <w:t>Pirkėj</w:t>
            </w:r>
            <w:r w:rsidR="307CE825" w:rsidRPr="791BF53A">
              <w:rPr>
                <w:rFonts w:ascii="Arial" w:hAnsi="Arial" w:cs="Arial"/>
                <w:kern w:val="2"/>
              </w:rPr>
              <w:t>o grąžinti Avanso užtikrinimą arba pakeist</w:t>
            </w:r>
            <w:r w:rsidR="7153EB9F" w:rsidRPr="791BF53A">
              <w:rPr>
                <w:rFonts w:ascii="Arial" w:hAnsi="Arial" w:cs="Arial"/>
                <w:kern w:val="2"/>
              </w:rPr>
              <w:t>i</w:t>
            </w:r>
            <w:r w:rsidR="307CE825" w:rsidRPr="791BF53A">
              <w:rPr>
                <w:rFonts w:ascii="Arial" w:hAnsi="Arial" w:cs="Arial"/>
                <w:kern w:val="2"/>
              </w:rPr>
              <w:t xml:space="preserve"> jį</w:t>
            </w:r>
            <w:r w:rsidR="50639F68" w:rsidRPr="791BF53A">
              <w:rPr>
                <w:rFonts w:ascii="Arial" w:hAnsi="Arial" w:cs="Arial"/>
                <w:kern w:val="2"/>
              </w:rPr>
              <w:t xml:space="preserve"> kitu užtikrinimu</w:t>
            </w:r>
            <w:r w:rsidR="6B31B5D3" w:rsidRPr="791BF53A">
              <w:rPr>
                <w:rFonts w:ascii="Arial" w:hAnsi="Arial" w:cs="Arial"/>
                <w:kern w:val="2"/>
              </w:rPr>
              <w:t>, tačiau</w:t>
            </w:r>
            <w:r w:rsidR="50639F68" w:rsidRPr="791BF53A">
              <w:rPr>
                <w:rFonts w:ascii="Arial" w:hAnsi="Arial" w:cs="Arial"/>
                <w:kern w:val="2"/>
              </w:rPr>
              <w:t xml:space="preserve"> ne</w:t>
            </w:r>
            <w:r w:rsidR="37380CC3" w:rsidRPr="791BF53A">
              <w:rPr>
                <w:rFonts w:ascii="Arial" w:hAnsi="Arial" w:cs="Arial"/>
                <w:kern w:val="2"/>
              </w:rPr>
              <w:t xml:space="preserve"> mažesn</w:t>
            </w:r>
            <w:r w:rsidR="248CBA88" w:rsidRPr="791BF53A">
              <w:rPr>
                <w:rFonts w:ascii="Arial" w:hAnsi="Arial" w:cs="Arial"/>
                <w:kern w:val="2"/>
              </w:rPr>
              <w:t>ei</w:t>
            </w:r>
            <w:r w:rsidR="50639F68" w:rsidRPr="791BF53A">
              <w:rPr>
                <w:rFonts w:ascii="Arial" w:hAnsi="Arial" w:cs="Arial"/>
                <w:kern w:val="2"/>
              </w:rPr>
              <w:t xml:space="preserve"> sum</w:t>
            </w:r>
            <w:r w:rsidR="248CBA88" w:rsidRPr="791BF53A">
              <w:rPr>
                <w:rFonts w:ascii="Arial" w:hAnsi="Arial" w:cs="Arial"/>
                <w:kern w:val="2"/>
              </w:rPr>
              <w:t>ai</w:t>
            </w:r>
            <w:r w:rsidR="50639F68" w:rsidRPr="791BF53A">
              <w:rPr>
                <w:rFonts w:ascii="Arial" w:hAnsi="Arial" w:cs="Arial"/>
                <w:kern w:val="2"/>
              </w:rPr>
              <w:t xml:space="preserve"> nei yra likę negrąžinto </w:t>
            </w:r>
            <w:r w:rsidR="56C5769F" w:rsidRPr="791BF53A">
              <w:rPr>
                <w:rFonts w:ascii="Arial" w:hAnsi="Arial" w:cs="Arial"/>
                <w:kern w:val="2"/>
              </w:rPr>
              <w:t>A</w:t>
            </w:r>
            <w:r w:rsidR="50639F68" w:rsidRPr="791BF53A">
              <w:rPr>
                <w:rFonts w:ascii="Arial" w:hAnsi="Arial" w:cs="Arial"/>
                <w:kern w:val="2"/>
              </w:rPr>
              <w:t>vanso.</w:t>
            </w:r>
          </w:p>
        </w:tc>
        <w:tc>
          <w:tcPr>
            <w:tcW w:w="5361" w:type="dxa"/>
          </w:tcPr>
          <w:p w14:paraId="2C9351CB" w14:textId="177C2C5F" w:rsidR="00616148" w:rsidRDefault="717AD7F5" w:rsidP="00F54E54">
            <w:pPr>
              <w:jc w:val="both"/>
              <w:rPr>
                <w:rFonts w:ascii="Arial" w:hAnsi="Arial" w:cs="Arial"/>
                <w:kern w:val="2"/>
                <w:lang w:val="en-GB"/>
              </w:rPr>
            </w:pPr>
            <w:r w:rsidRPr="791BF53A">
              <w:rPr>
                <w:rFonts w:ascii="Arial" w:hAnsi="Arial" w:cs="Arial"/>
                <w:kern w:val="2"/>
                <w:lang w:val="en-GB"/>
              </w:rPr>
              <w:lastRenderedPageBreak/>
              <w:t xml:space="preserve">5.7.1. </w:t>
            </w:r>
            <w:r w:rsidR="68EAF50C" w:rsidRPr="791BF53A">
              <w:rPr>
                <w:rFonts w:ascii="Arial" w:hAnsi="Arial" w:cs="Arial"/>
                <w:kern w:val="2"/>
                <w:lang w:val="en-GB"/>
              </w:rPr>
              <w:t xml:space="preserve">The amount of the Advance Payment security must </w:t>
            </w:r>
            <w:r w:rsidR="06D866D3" w:rsidRPr="791BF53A">
              <w:rPr>
                <w:rFonts w:ascii="Arial" w:hAnsi="Arial" w:cs="Arial"/>
                <w:kern w:val="2"/>
                <w:lang w:val="en-GB"/>
              </w:rPr>
              <w:t xml:space="preserve">not </w:t>
            </w:r>
            <w:r w:rsidR="68EAF50C" w:rsidRPr="791BF53A">
              <w:rPr>
                <w:rFonts w:ascii="Arial" w:hAnsi="Arial" w:cs="Arial"/>
                <w:kern w:val="2"/>
                <w:lang w:val="en-GB"/>
              </w:rPr>
              <w:t xml:space="preserve">be </w:t>
            </w:r>
            <w:r w:rsidR="06D866D3" w:rsidRPr="791BF53A">
              <w:rPr>
                <w:rFonts w:ascii="Arial" w:hAnsi="Arial" w:cs="Arial"/>
                <w:kern w:val="2"/>
                <w:lang w:val="en-GB"/>
              </w:rPr>
              <w:t>lower than</w:t>
            </w:r>
            <w:r w:rsidR="68EAF50C" w:rsidRPr="791BF53A">
              <w:rPr>
                <w:rFonts w:ascii="Arial" w:hAnsi="Arial" w:cs="Arial"/>
                <w:kern w:val="2"/>
                <w:lang w:val="en-GB"/>
              </w:rPr>
              <w:t xml:space="preserve"> the amount of the </w:t>
            </w:r>
            <w:r w:rsidR="06D866D3" w:rsidRPr="791BF53A">
              <w:rPr>
                <w:rFonts w:ascii="Arial" w:hAnsi="Arial" w:cs="Arial"/>
                <w:kern w:val="2"/>
                <w:lang w:val="en-GB"/>
              </w:rPr>
              <w:t>requested A</w:t>
            </w:r>
            <w:r w:rsidR="68EAF50C" w:rsidRPr="791BF53A">
              <w:rPr>
                <w:rFonts w:ascii="Arial" w:hAnsi="Arial" w:cs="Arial"/>
                <w:kern w:val="2"/>
                <w:lang w:val="en-GB"/>
              </w:rPr>
              <w:t xml:space="preserve">dvance </w:t>
            </w:r>
            <w:r w:rsidR="06D866D3" w:rsidRPr="791BF53A">
              <w:rPr>
                <w:rFonts w:ascii="Arial" w:hAnsi="Arial" w:cs="Arial"/>
                <w:kern w:val="2"/>
                <w:lang w:val="en-GB"/>
              </w:rPr>
              <w:t>Payment</w:t>
            </w:r>
            <w:r w:rsidR="68EAF50C" w:rsidRPr="791BF53A">
              <w:rPr>
                <w:rFonts w:ascii="Arial" w:hAnsi="Arial" w:cs="Arial"/>
                <w:kern w:val="2"/>
                <w:lang w:val="en-GB"/>
              </w:rPr>
              <w:t xml:space="preserve">. The requirements for the Advance </w:t>
            </w:r>
            <w:r w:rsidR="06D866D3" w:rsidRPr="791BF53A">
              <w:rPr>
                <w:rFonts w:ascii="Arial" w:hAnsi="Arial" w:cs="Arial"/>
                <w:kern w:val="2"/>
                <w:lang w:val="en-GB"/>
              </w:rPr>
              <w:t xml:space="preserve">Payment </w:t>
            </w:r>
            <w:r w:rsidR="68EAF50C" w:rsidRPr="791BF53A">
              <w:rPr>
                <w:rFonts w:ascii="Arial" w:hAnsi="Arial" w:cs="Arial"/>
                <w:kern w:val="2"/>
                <w:lang w:val="en-GB"/>
              </w:rPr>
              <w:t xml:space="preserve">Security are set out in Section 12.1 of the General </w:t>
            </w:r>
            <w:r w:rsidR="06D866D3" w:rsidRPr="791BF53A">
              <w:rPr>
                <w:rFonts w:ascii="Arial" w:hAnsi="Arial" w:cs="Arial"/>
                <w:kern w:val="2"/>
                <w:lang w:val="en-GB"/>
              </w:rPr>
              <w:t xml:space="preserve">Terms and </w:t>
            </w:r>
            <w:r w:rsidR="68EAF50C" w:rsidRPr="791BF53A">
              <w:rPr>
                <w:rFonts w:ascii="Arial" w:hAnsi="Arial" w:cs="Arial"/>
                <w:kern w:val="2"/>
                <w:lang w:val="en-GB"/>
              </w:rPr>
              <w:t xml:space="preserve">Conditions. The advance payment security may take the form of a </w:t>
            </w:r>
            <w:r w:rsidR="07EDE181" w:rsidRPr="00875B3E">
              <w:rPr>
                <w:rFonts w:ascii="Arial" w:hAnsi="Arial" w:cs="Arial"/>
                <w:kern w:val="2"/>
                <w:lang w:val="en-GB"/>
              </w:rPr>
              <w:t>first-demand bank guarantee</w:t>
            </w:r>
            <w:r w:rsidR="68EAF50C" w:rsidRPr="791BF53A">
              <w:rPr>
                <w:rFonts w:ascii="Arial" w:hAnsi="Arial" w:cs="Arial"/>
                <w:kern w:val="2"/>
                <w:lang w:val="en-GB"/>
              </w:rPr>
              <w:t xml:space="preserve">, a </w:t>
            </w:r>
            <w:r w:rsidR="07EDE181" w:rsidRPr="00875B3E">
              <w:rPr>
                <w:rFonts w:ascii="Arial" w:hAnsi="Arial" w:cs="Arial"/>
                <w:kern w:val="2"/>
                <w:lang w:val="en-GB"/>
              </w:rPr>
              <w:t>surety bond of an insurance company</w:t>
            </w:r>
            <w:r w:rsidR="68EAF50C" w:rsidRPr="791BF53A">
              <w:rPr>
                <w:rFonts w:ascii="Arial" w:hAnsi="Arial" w:cs="Arial"/>
                <w:kern w:val="2"/>
                <w:lang w:val="en-GB"/>
              </w:rPr>
              <w:t xml:space="preserve">, or a </w:t>
            </w:r>
            <w:r w:rsidR="68EAF50C" w:rsidRPr="791BF53A">
              <w:rPr>
                <w:rFonts w:ascii="Arial" w:hAnsi="Arial" w:cs="Arial"/>
                <w:kern w:val="2"/>
                <w:lang w:val="en-GB"/>
              </w:rPr>
              <w:lastRenderedPageBreak/>
              <w:t xml:space="preserve">guarantee </w:t>
            </w:r>
            <w:r w:rsidRPr="791BF53A">
              <w:rPr>
                <w:rFonts w:ascii="Arial" w:hAnsi="Arial" w:cs="Arial"/>
                <w:kern w:val="2"/>
                <w:lang w:val="en-GB"/>
              </w:rPr>
              <w:t>issued by the parent company (assigned with not lower than BBB- long-term borrowing rating by Fitch Ratings credit rating agency or an equivalent rating assigned by another international credit rating agency).</w:t>
            </w:r>
          </w:p>
          <w:p w14:paraId="164BEED4" w14:textId="14DD6CFE" w:rsidR="00132891" w:rsidRDefault="5A280D8E" w:rsidP="00F54E54">
            <w:pPr>
              <w:jc w:val="both"/>
              <w:rPr>
                <w:rFonts w:ascii="Arial" w:hAnsi="Arial" w:cs="Arial"/>
                <w:kern w:val="2"/>
                <w:lang w:val="en-GB"/>
              </w:rPr>
            </w:pPr>
            <w:r w:rsidRPr="791BF53A">
              <w:rPr>
                <w:rFonts w:ascii="Arial" w:hAnsi="Arial" w:cs="Arial"/>
                <w:kern w:val="2"/>
                <w:lang w:val="en-GB"/>
              </w:rPr>
              <w:t xml:space="preserve">5.7.2. If the Supplier repays the Advance </w:t>
            </w:r>
            <w:r w:rsidR="07D6F595" w:rsidRPr="791BF53A">
              <w:rPr>
                <w:rFonts w:ascii="Arial" w:hAnsi="Arial" w:cs="Arial"/>
                <w:kern w:val="2"/>
                <w:lang w:val="en-GB"/>
              </w:rPr>
              <w:t xml:space="preserve">Payment </w:t>
            </w:r>
            <w:r w:rsidRPr="791BF53A">
              <w:rPr>
                <w:rFonts w:ascii="Arial" w:hAnsi="Arial" w:cs="Arial"/>
                <w:kern w:val="2"/>
                <w:lang w:val="en-GB"/>
              </w:rPr>
              <w:t xml:space="preserve">or part of it, </w:t>
            </w:r>
            <w:r w:rsidR="4852D7EA" w:rsidRPr="791BF53A">
              <w:rPr>
                <w:rFonts w:ascii="Arial" w:hAnsi="Arial" w:cs="Arial"/>
                <w:kern w:val="2"/>
                <w:lang w:val="en-GB"/>
              </w:rPr>
              <w:t>they</w:t>
            </w:r>
            <w:r w:rsidRPr="791BF53A">
              <w:rPr>
                <w:rFonts w:ascii="Arial" w:hAnsi="Arial" w:cs="Arial"/>
                <w:kern w:val="2"/>
                <w:lang w:val="en-GB"/>
              </w:rPr>
              <w:t xml:space="preserve"> shall be entitled to request the </w:t>
            </w:r>
            <w:r w:rsidR="225696F3" w:rsidRPr="791BF53A">
              <w:rPr>
                <w:rFonts w:ascii="Arial" w:hAnsi="Arial" w:cs="Arial"/>
                <w:kern w:val="2"/>
                <w:lang w:val="en-GB"/>
              </w:rPr>
              <w:t>Buyer</w:t>
            </w:r>
            <w:r w:rsidRPr="791BF53A">
              <w:rPr>
                <w:rFonts w:ascii="Arial" w:hAnsi="Arial" w:cs="Arial"/>
                <w:kern w:val="2"/>
                <w:lang w:val="en-GB"/>
              </w:rPr>
              <w:t xml:space="preserve"> to </w:t>
            </w:r>
            <w:r w:rsidR="225696F3" w:rsidRPr="791BF53A">
              <w:rPr>
                <w:rFonts w:ascii="Arial" w:hAnsi="Arial" w:cs="Arial"/>
                <w:kern w:val="2"/>
                <w:lang w:val="en-GB"/>
              </w:rPr>
              <w:t>return</w:t>
            </w:r>
            <w:r w:rsidRPr="791BF53A">
              <w:rPr>
                <w:rFonts w:ascii="Arial" w:hAnsi="Arial" w:cs="Arial"/>
                <w:kern w:val="2"/>
                <w:lang w:val="en-GB"/>
              </w:rPr>
              <w:t xml:space="preserve"> the Advance </w:t>
            </w:r>
            <w:r w:rsidR="337383E7" w:rsidRPr="791BF53A">
              <w:rPr>
                <w:rFonts w:ascii="Arial" w:hAnsi="Arial" w:cs="Arial"/>
                <w:kern w:val="2"/>
                <w:lang w:val="en-GB"/>
              </w:rPr>
              <w:t xml:space="preserve">Payment </w:t>
            </w:r>
            <w:r w:rsidRPr="791BF53A">
              <w:rPr>
                <w:rFonts w:ascii="Arial" w:hAnsi="Arial" w:cs="Arial"/>
                <w:kern w:val="2"/>
                <w:lang w:val="en-GB"/>
              </w:rPr>
              <w:t>Security or</w:t>
            </w:r>
            <w:r w:rsidR="337383E7" w:rsidRPr="791BF53A">
              <w:rPr>
                <w:rFonts w:ascii="Arial" w:hAnsi="Arial" w:cs="Arial"/>
                <w:kern w:val="2"/>
                <w:lang w:val="en-GB"/>
              </w:rPr>
              <w:t xml:space="preserve"> request</w:t>
            </w:r>
            <w:r w:rsidRPr="791BF53A">
              <w:rPr>
                <w:rFonts w:ascii="Arial" w:hAnsi="Arial" w:cs="Arial"/>
                <w:kern w:val="2"/>
                <w:lang w:val="en-GB"/>
              </w:rPr>
              <w:t xml:space="preserve"> to replace it with another </w:t>
            </w:r>
            <w:r w:rsidR="4FB99F5C" w:rsidRPr="791BF53A">
              <w:rPr>
                <w:rFonts w:ascii="Arial" w:hAnsi="Arial" w:cs="Arial"/>
                <w:kern w:val="2"/>
                <w:lang w:val="en-GB"/>
              </w:rPr>
              <w:t xml:space="preserve">Advance Payment </w:t>
            </w:r>
            <w:r w:rsidRPr="791BF53A">
              <w:rPr>
                <w:rFonts w:ascii="Arial" w:hAnsi="Arial" w:cs="Arial"/>
                <w:kern w:val="2"/>
                <w:lang w:val="en-GB"/>
              </w:rPr>
              <w:t>security</w:t>
            </w:r>
            <w:r w:rsidR="4A25C5A1" w:rsidRPr="791BF53A">
              <w:rPr>
                <w:rFonts w:ascii="Arial" w:hAnsi="Arial" w:cs="Arial"/>
                <w:kern w:val="2"/>
                <w:lang w:val="en-GB"/>
              </w:rPr>
              <w:t>, but not</w:t>
            </w:r>
            <w:r w:rsidRPr="791BF53A">
              <w:rPr>
                <w:rFonts w:ascii="Arial" w:hAnsi="Arial" w:cs="Arial"/>
                <w:kern w:val="2"/>
                <w:lang w:val="en-GB"/>
              </w:rPr>
              <w:t xml:space="preserve"> for an amount</w:t>
            </w:r>
            <w:r w:rsidR="7323B5BC" w:rsidRPr="791BF53A">
              <w:rPr>
                <w:rFonts w:ascii="Arial" w:hAnsi="Arial" w:cs="Arial"/>
                <w:kern w:val="2"/>
                <w:lang w:val="en-GB"/>
              </w:rPr>
              <w:t xml:space="preserve"> </w:t>
            </w:r>
            <w:r w:rsidRPr="791BF53A">
              <w:rPr>
                <w:rFonts w:ascii="Arial" w:hAnsi="Arial" w:cs="Arial"/>
                <w:kern w:val="2"/>
                <w:lang w:val="en-GB"/>
              </w:rPr>
              <w:t>less than the amount of the outstanding Advance</w:t>
            </w:r>
            <w:r w:rsidR="4FB99F5C" w:rsidRPr="791BF53A">
              <w:rPr>
                <w:rFonts w:ascii="Arial" w:hAnsi="Arial" w:cs="Arial"/>
                <w:kern w:val="2"/>
                <w:lang w:val="en-GB"/>
              </w:rPr>
              <w:t xml:space="preserve"> Payment</w:t>
            </w:r>
            <w:r w:rsidRPr="791BF53A">
              <w:rPr>
                <w:rFonts w:ascii="Arial" w:hAnsi="Arial" w:cs="Arial"/>
                <w:kern w:val="2"/>
                <w:lang w:val="en-GB"/>
              </w:rPr>
              <w:t>.</w:t>
            </w:r>
          </w:p>
        </w:tc>
      </w:tr>
      <w:tr w:rsidR="00237686" w:rsidRPr="00BD69F7" w14:paraId="7B8936D5" w14:textId="77777777" w:rsidTr="791BF53A">
        <w:trPr>
          <w:trHeight w:val="85"/>
        </w:trPr>
        <w:tc>
          <w:tcPr>
            <w:tcW w:w="5524" w:type="dxa"/>
          </w:tcPr>
          <w:p w14:paraId="4A8ED1FF" w14:textId="4A7141BA" w:rsidR="00237686" w:rsidRPr="00BD69F7" w:rsidRDefault="00237686" w:rsidP="00237686">
            <w:pPr>
              <w:jc w:val="center"/>
              <w:rPr>
                <w:rFonts w:ascii="Arial" w:hAnsi="Arial" w:cs="Arial"/>
                <w:kern w:val="2"/>
                <w:szCs w:val="24"/>
              </w:rPr>
            </w:pPr>
            <w:r w:rsidRPr="00BD69F7">
              <w:rPr>
                <w:rFonts w:ascii="Arial" w:hAnsi="Arial" w:cs="Arial"/>
                <w:b/>
                <w:bCs/>
                <w:kern w:val="2"/>
                <w:szCs w:val="24"/>
              </w:rPr>
              <w:lastRenderedPageBreak/>
              <w:t>6. PREKIŲ KOKYBĖ IR GARANTINIAI ĮSIPAREIGOJIMAI</w:t>
            </w:r>
          </w:p>
        </w:tc>
        <w:tc>
          <w:tcPr>
            <w:tcW w:w="5361" w:type="dxa"/>
          </w:tcPr>
          <w:p w14:paraId="641B0484" w14:textId="58386E6F" w:rsidR="00237686" w:rsidRPr="00875B3E" w:rsidRDefault="00237686" w:rsidP="00237686">
            <w:pPr>
              <w:jc w:val="center"/>
              <w:rPr>
                <w:rFonts w:ascii="Arial" w:hAnsi="Arial" w:cs="Arial"/>
                <w:kern w:val="2"/>
                <w:szCs w:val="24"/>
                <w:lang w:val="en-GB"/>
              </w:rPr>
            </w:pPr>
            <w:r w:rsidRPr="00875B3E">
              <w:rPr>
                <w:rFonts w:ascii="Arial" w:hAnsi="Arial" w:cs="Arial"/>
                <w:b/>
                <w:bCs/>
                <w:kern w:val="2"/>
                <w:szCs w:val="24"/>
                <w:lang w:val="en-GB"/>
              </w:rPr>
              <w:t>6. PRODUCT QUALITY AND WARRANTY OBLIGATIONS</w:t>
            </w:r>
          </w:p>
        </w:tc>
      </w:tr>
      <w:tr w:rsidR="00237686" w:rsidRPr="00BD69F7" w14:paraId="61D4007A" w14:textId="77777777" w:rsidTr="791BF53A">
        <w:trPr>
          <w:trHeight w:val="85"/>
        </w:trPr>
        <w:tc>
          <w:tcPr>
            <w:tcW w:w="5524" w:type="dxa"/>
          </w:tcPr>
          <w:p w14:paraId="64E3ED8F" w14:textId="33099313" w:rsidR="00237686" w:rsidRPr="00BD69F7" w:rsidRDefault="00237686" w:rsidP="00237686">
            <w:pPr>
              <w:rPr>
                <w:rFonts w:ascii="Arial" w:hAnsi="Arial" w:cs="Arial"/>
                <w:b/>
                <w:bCs/>
                <w:kern w:val="2"/>
                <w:szCs w:val="24"/>
              </w:rPr>
            </w:pPr>
            <w:r w:rsidRPr="00BD69F7">
              <w:rPr>
                <w:rFonts w:ascii="Arial" w:hAnsi="Arial" w:cs="Arial"/>
                <w:b/>
                <w:bCs/>
                <w:kern w:val="2"/>
                <w:szCs w:val="24"/>
              </w:rPr>
              <w:t>6.1. Garantinis terminas</w:t>
            </w:r>
          </w:p>
        </w:tc>
        <w:tc>
          <w:tcPr>
            <w:tcW w:w="5361" w:type="dxa"/>
          </w:tcPr>
          <w:p w14:paraId="171D8069" w14:textId="72364602" w:rsidR="00237686" w:rsidRPr="00875B3E" w:rsidRDefault="00237686" w:rsidP="00237686">
            <w:pPr>
              <w:rPr>
                <w:rFonts w:ascii="Arial" w:hAnsi="Arial" w:cs="Arial"/>
                <w:kern w:val="2"/>
                <w:szCs w:val="24"/>
                <w:lang w:val="en-GB"/>
              </w:rPr>
            </w:pPr>
            <w:r w:rsidRPr="00875B3E">
              <w:rPr>
                <w:rFonts w:ascii="Arial" w:hAnsi="Arial" w:cs="Arial"/>
                <w:b/>
                <w:bCs/>
                <w:kern w:val="2"/>
                <w:szCs w:val="24"/>
                <w:lang w:val="en-GB"/>
              </w:rPr>
              <w:t>6.1. Warranty period</w:t>
            </w:r>
          </w:p>
        </w:tc>
      </w:tr>
      <w:tr w:rsidR="00237686" w:rsidRPr="00BD69F7" w14:paraId="3C3B4594" w14:textId="77777777" w:rsidTr="791BF53A">
        <w:trPr>
          <w:trHeight w:val="85"/>
        </w:trPr>
        <w:tc>
          <w:tcPr>
            <w:tcW w:w="5524" w:type="dxa"/>
          </w:tcPr>
          <w:p w14:paraId="42B70B61" w14:textId="5A585F99" w:rsidR="00237686" w:rsidRPr="00BD69F7" w:rsidRDefault="00237686" w:rsidP="00237686">
            <w:pPr>
              <w:jc w:val="both"/>
              <w:rPr>
                <w:rFonts w:ascii="Arial" w:hAnsi="Arial" w:cs="Arial"/>
                <w:b/>
                <w:bCs/>
                <w:kern w:val="2"/>
                <w:szCs w:val="24"/>
              </w:rPr>
            </w:pPr>
            <w:r w:rsidRPr="00BD69F7">
              <w:rPr>
                <w:rFonts w:ascii="Arial" w:hAnsi="Arial" w:cs="Arial"/>
                <w:color w:val="000000"/>
                <w:kern w:val="2"/>
                <w:szCs w:val="24"/>
                <w:shd w:val="clear" w:color="auto" w:fill="FFFFFF"/>
              </w:rPr>
              <w:t>Prekėms nustatomas Tiekėjo pasiūlytas arba Prekių gamintojo taikomas Garantinis terminas, tačiau bet kokiu atveju ne trumpesnis kaip 60 mėnesių. Garantinis terminas, skaičiuojamas nuo Prekių perdavimo–priėmimo akto ar Sąskaitos (kai Prekių perdavimo–priėmimo aktas nėra pasirašomas) pasirašymo dienos</w:t>
            </w:r>
          </w:p>
        </w:tc>
        <w:tc>
          <w:tcPr>
            <w:tcW w:w="5361" w:type="dxa"/>
          </w:tcPr>
          <w:p w14:paraId="033C52A5" w14:textId="6D8B3A45" w:rsidR="00237686" w:rsidRPr="00875B3E" w:rsidRDefault="00237686" w:rsidP="00237686">
            <w:pPr>
              <w:jc w:val="both"/>
              <w:rPr>
                <w:rFonts w:ascii="Arial" w:hAnsi="Arial" w:cs="Arial"/>
                <w:kern w:val="2"/>
                <w:szCs w:val="24"/>
                <w:lang w:val="en-GB"/>
              </w:rPr>
            </w:pPr>
            <w:r w:rsidRPr="00875B3E">
              <w:rPr>
                <w:rFonts w:ascii="Arial" w:hAnsi="Arial" w:cs="Arial"/>
                <w:color w:val="000000"/>
                <w:kern w:val="2"/>
                <w:szCs w:val="24"/>
                <w:shd w:val="clear" w:color="auto" w:fill="FFFFFF"/>
                <w:lang w:val="en-GB"/>
              </w:rPr>
              <w:t xml:space="preserve">The Goods shall be subject to the Warranty Period offered by the Supplier or applied by the manufacturer of the Goods, </w:t>
            </w:r>
            <w:proofErr w:type="gramStart"/>
            <w:r w:rsidRPr="00875B3E">
              <w:rPr>
                <w:rFonts w:ascii="Arial" w:hAnsi="Arial" w:cs="Arial"/>
                <w:color w:val="000000"/>
                <w:kern w:val="2"/>
                <w:szCs w:val="24"/>
                <w:shd w:val="clear" w:color="auto" w:fill="FFFFFF"/>
                <w:lang w:val="en-GB"/>
              </w:rPr>
              <w:t xml:space="preserve">but in any case </w:t>
            </w:r>
            <w:proofErr w:type="gramEnd"/>
            <w:r w:rsidRPr="00875B3E">
              <w:rPr>
                <w:rFonts w:ascii="Arial" w:hAnsi="Arial" w:cs="Arial"/>
                <w:color w:val="000000"/>
                <w:kern w:val="2"/>
                <w:szCs w:val="24"/>
                <w:shd w:val="clear" w:color="auto" w:fill="FFFFFF"/>
                <w:lang w:val="en-GB"/>
              </w:rPr>
              <w:t>not less than 60 months. The Warranty Period shall run from the date of signature of the Goods Transfer and Acceptance Deed or the Invoice (in the absence of a Goods Transfer and Acceptance Deed).</w:t>
            </w:r>
          </w:p>
        </w:tc>
      </w:tr>
      <w:tr w:rsidR="00237686" w:rsidRPr="00BD69F7" w14:paraId="5A9E6AA1" w14:textId="77777777" w:rsidTr="791BF53A">
        <w:trPr>
          <w:trHeight w:val="58"/>
        </w:trPr>
        <w:tc>
          <w:tcPr>
            <w:tcW w:w="5524" w:type="dxa"/>
          </w:tcPr>
          <w:p w14:paraId="6A9B974F" w14:textId="2FDAADCF" w:rsidR="00237686" w:rsidRPr="00BD69F7" w:rsidRDefault="00237686" w:rsidP="00237686">
            <w:pPr>
              <w:jc w:val="both"/>
              <w:rPr>
                <w:rFonts w:ascii="Arial" w:hAnsi="Arial" w:cs="Arial"/>
                <w:b/>
                <w:bCs/>
                <w:kern w:val="2"/>
                <w:szCs w:val="24"/>
              </w:rPr>
            </w:pPr>
            <w:r w:rsidRPr="00BD69F7">
              <w:rPr>
                <w:rFonts w:ascii="Arial" w:hAnsi="Arial" w:cs="Arial"/>
                <w:b/>
                <w:bCs/>
                <w:kern w:val="2"/>
                <w:szCs w:val="24"/>
              </w:rPr>
              <w:t>6.2. Garantinė priežiūra</w:t>
            </w:r>
          </w:p>
        </w:tc>
        <w:tc>
          <w:tcPr>
            <w:tcW w:w="5361" w:type="dxa"/>
          </w:tcPr>
          <w:p w14:paraId="6E089739" w14:textId="401D9B28" w:rsidR="00237686" w:rsidRPr="00875B3E" w:rsidRDefault="00237686" w:rsidP="00237686">
            <w:pPr>
              <w:jc w:val="both"/>
              <w:rPr>
                <w:rFonts w:ascii="Arial" w:hAnsi="Arial" w:cs="Arial"/>
                <w:kern w:val="2"/>
                <w:szCs w:val="24"/>
                <w:lang w:val="en-GB"/>
              </w:rPr>
            </w:pPr>
            <w:r w:rsidRPr="00875B3E">
              <w:rPr>
                <w:rFonts w:ascii="Arial" w:hAnsi="Arial" w:cs="Arial"/>
                <w:b/>
                <w:bCs/>
                <w:kern w:val="2"/>
                <w:szCs w:val="24"/>
                <w:lang w:val="en-GB"/>
              </w:rPr>
              <w:t>6.2. Warranty maintenance</w:t>
            </w:r>
          </w:p>
        </w:tc>
      </w:tr>
      <w:tr w:rsidR="00237686" w:rsidRPr="00BD69F7" w14:paraId="60A18F8E" w14:textId="77777777" w:rsidTr="791BF53A">
        <w:trPr>
          <w:trHeight w:val="85"/>
        </w:trPr>
        <w:tc>
          <w:tcPr>
            <w:tcW w:w="5524" w:type="dxa"/>
          </w:tcPr>
          <w:p w14:paraId="7242D1B4" w14:textId="45C04BEC" w:rsidR="00237686" w:rsidRPr="00BD69F7" w:rsidRDefault="1CFF6755" w:rsidP="791BF53A">
            <w:pPr>
              <w:jc w:val="both"/>
              <w:rPr>
                <w:rFonts w:ascii="Arial" w:hAnsi="Arial" w:cs="Arial"/>
                <w:kern w:val="2"/>
              </w:rPr>
            </w:pPr>
            <w:r w:rsidRPr="791BF53A">
              <w:rPr>
                <w:rFonts w:ascii="Arial" w:hAnsi="Arial" w:cs="Arial"/>
                <w:color w:val="000000"/>
                <w:kern w:val="2"/>
                <w:shd w:val="clear" w:color="auto" w:fill="FFFFFF"/>
              </w:rPr>
              <w:t>Tiekėjas privalo pašalinti trūkumus ne vėliau kaip per 20 kalendorinių dienų.</w:t>
            </w:r>
            <w:r w:rsidR="5313BD08" w:rsidRPr="791BF53A">
              <w:rPr>
                <w:rFonts w:ascii="Arial" w:hAnsi="Arial" w:cs="Arial"/>
                <w:color w:val="000000"/>
                <w:kern w:val="2"/>
                <w:shd w:val="clear" w:color="auto" w:fill="FFFFFF"/>
              </w:rPr>
              <w:t xml:space="preserve"> </w:t>
            </w:r>
            <w:r w:rsidRPr="791BF53A">
              <w:rPr>
                <w:rFonts w:ascii="Arial" w:hAnsi="Arial" w:cs="Arial"/>
                <w:color w:val="000000"/>
                <w:kern w:val="2"/>
                <w:shd w:val="clear" w:color="auto" w:fill="FFFFFF"/>
              </w:rPr>
              <w:t>Prekių trūkumų nustatymo bei šalinimo tvarka nustatyta Bendrųjų sąlygų 7 skyriuje.</w:t>
            </w:r>
          </w:p>
        </w:tc>
        <w:tc>
          <w:tcPr>
            <w:tcW w:w="5361" w:type="dxa"/>
          </w:tcPr>
          <w:p w14:paraId="0873E194" w14:textId="6A9DC9A3" w:rsidR="00237686" w:rsidRPr="00875B3E" w:rsidRDefault="1CFF6755" w:rsidP="00237686">
            <w:pPr>
              <w:jc w:val="both"/>
              <w:rPr>
                <w:rFonts w:ascii="Arial" w:hAnsi="Arial" w:cs="Arial"/>
                <w:kern w:val="2"/>
                <w:lang w:val="en-GB"/>
              </w:rPr>
            </w:pPr>
            <w:r w:rsidRPr="00875B3E">
              <w:rPr>
                <w:rFonts w:ascii="Arial" w:hAnsi="Arial" w:cs="Arial"/>
                <w:kern w:val="2"/>
                <w:lang w:val="en-GB"/>
              </w:rPr>
              <w:t xml:space="preserve">The Supplier must eliminate the deficiencies no later than within 20 calendar days. The procedure for identifying and eliminating defects in the </w:t>
            </w:r>
            <w:r w:rsidR="3D7AEEC1" w:rsidRPr="00875B3E">
              <w:rPr>
                <w:rFonts w:ascii="Arial" w:hAnsi="Arial" w:cs="Arial"/>
                <w:kern w:val="2"/>
                <w:lang w:val="en-GB"/>
              </w:rPr>
              <w:t>G</w:t>
            </w:r>
            <w:r w:rsidRPr="00875B3E">
              <w:rPr>
                <w:rFonts w:ascii="Arial" w:hAnsi="Arial" w:cs="Arial"/>
                <w:kern w:val="2"/>
                <w:lang w:val="en-GB"/>
              </w:rPr>
              <w:t>oods is set out in Chapter 7 of the General Terms and Conditions.</w:t>
            </w:r>
          </w:p>
        </w:tc>
      </w:tr>
      <w:tr w:rsidR="00237686" w:rsidRPr="00BD69F7" w14:paraId="6109C2BD" w14:textId="77777777" w:rsidTr="791BF53A">
        <w:trPr>
          <w:trHeight w:val="85"/>
        </w:trPr>
        <w:tc>
          <w:tcPr>
            <w:tcW w:w="5524" w:type="dxa"/>
          </w:tcPr>
          <w:p w14:paraId="4BA25B12" w14:textId="54EA5FC2" w:rsidR="00237686" w:rsidRPr="00BD69F7" w:rsidRDefault="00237686" w:rsidP="00237686">
            <w:pPr>
              <w:jc w:val="center"/>
              <w:rPr>
                <w:rFonts w:ascii="Arial" w:hAnsi="Arial" w:cs="Arial"/>
                <w:b/>
                <w:bCs/>
                <w:kern w:val="2"/>
                <w:szCs w:val="24"/>
              </w:rPr>
            </w:pPr>
            <w:r w:rsidRPr="00BD69F7">
              <w:rPr>
                <w:rFonts w:ascii="Arial" w:hAnsi="Arial" w:cs="Arial"/>
                <w:b/>
                <w:bCs/>
                <w:kern w:val="2"/>
                <w:szCs w:val="24"/>
              </w:rPr>
              <w:t>7. SUTARTIES VYKDYMUI PASITELKIAMI SUBTIEKĖJAI</w:t>
            </w:r>
          </w:p>
        </w:tc>
        <w:tc>
          <w:tcPr>
            <w:tcW w:w="5361" w:type="dxa"/>
          </w:tcPr>
          <w:p w14:paraId="2E8C8CFE" w14:textId="509B49D7" w:rsidR="00237686" w:rsidRPr="00875B3E" w:rsidRDefault="00237686" w:rsidP="00237686">
            <w:pPr>
              <w:jc w:val="center"/>
              <w:rPr>
                <w:rFonts w:ascii="Arial" w:hAnsi="Arial" w:cs="Arial"/>
                <w:kern w:val="2"/>
                <w:szCs w:val="24"/>
                <w:lang w:val="en-GB"/>
              </w:rPr>
            </w:pPr>
            <w:r w:rsidRPr="00875B3E">
              <w:rPr>
                <w:rFonts w:ascii="Arial" w:hAnsi="Arial" w:cs="Arial"/>
                <w:b/>
                <w:bCs/>
                <w:kern w:val="2"/>
                <w:szCs w:val="24"/>
                <w:lang w:val="en-GB"/>
              </w:rPr>
              <w:t>7. SUBCONTRACTORS TO BE USED FOR THE PERFORMANCE OF THE CONTRACT</w:t>
            </w:r>
          </w:p>
        </w:tc>
      </w:tr>
      <w:tr w:rsidR="00237686" w:rsidRPr="00BD69F7" w14:paraId="2BA1E737" w14:textId="77777777" w:rsidTr="791BF53A">
        <w:trPr>
          <w:trHeight w:val="85"/>
        </w:trPr>
        <w:tc>
          <w:tcPr>
            <w:tcW w:w="5524" w:type="dxa"/>
          </w:tcPr>
          <w:p w14:paraId="6FA1A90A" w14:textId="48F6176A" w:rsidR="00237686" w:rsidRPr="00BD69F7" w:rsidRDefault="1CFF6755" w:rsidP="00F54E54">
            <w:pPr>
              <w:jc w:val="both"/>
              <w:rPr>
                <w:rFonts w:ascii="Arial" w:hAnsi="Arial" w:cs="Arial"/>
                <w:b/>
                <w:bCs/>
                <w:kern w:val="2"/>
              </w:rPr>
            </w:pPr>
            <w:r w:rsidRPr="791BF53A">
              <w:rPr>
                <w:rFonts w:ascii="Arial" w:hAnsi="Arial" w:cs="Arial"/>
                <w:b/>
                <w:bCs/>
                <w:kern w:val="2"/>
              </w:rPr>
              <w:t>Sutarties vykdymui pasitelkiami subtiekėjai ir (ar) specialistai</w:t>
            </w:r>
          </w:p>
        </w:tc>
        <w:tc>
          <w:tcPr>
            <w:tcW w:w="5361" w:type="dxa"/>
          </w:tcPr>
          <w:p w14:paraId="27DEDBC5" w14:textId="135477A8" w:rsidR="00237686" w:rsidRPr="00875B3E" w:rsidRDefault="1CFF6755" w:rsidP="00F54E54">
            <w:pPr>
              <w:jc w:val="both"/>
              <w:rPr>
                <w:rFonts w:ascii="Arial" w:hAnsi="Arial" w:cs="Arial"/>
                <w:kern w:val="2"/>
                <w:lang w:val="en-GB"/>
              </w:rPr>
            </w:pPr>
            <w:r w:rsidRPr="791BF53A">
              <w:rPr>
                <w:rFonts w:ascii="Arial" w:hAnsi="Arial" w:cs="Arial"/>
                <w:b/>
                <w:bCs/>
                <w:kern w:val="2"/>
                <w:lang w:val="en-GB"/>
              </w:rPr>
              <w:t>Subcontractors and/or specialists used for the performance of the Contract</w:t>
            </w:r>
          </w:p>
        </w:tc>
      </w:tr>
      <w:tr w:rsidR="00237686" w:rsidRPr="00BD69F7" w14:paraId="67F75E28" w14:textId="77777777" w:rsidTr="791BF53A">
        <w:trPr>
          <w:trHeight w:val="85"/>
        </w:trPr>
        <w:tc>
          <w:tcPr>
            <w:tcW w:w="5524" w:type="dxa"/>
          </w:tcPr>
          <w:p w14:paraId="603A0970" w14:textId="77777777" w:rsidR="00237686" w:rsidRPr="00BD69F7" w:rsidRDefault="00237686" w:rsidP="00237686">
            <w:pPr>
              <w:jc w:val="both"/>
              <w:rPr>
                <w:rFonts w:ascii="Arial" w:hAnsi="Arial" w:cs="Arial"/>
                <w:kern w:val="2"/>
                <w:szCs w:val="24"/>
              </w:rPr>
            </w:pPr>
            <w:r w:rsidRPr="00BD69F7">
              <w:rPr>
                <w:rFonts w:ascii="Arial" w:hAnsi="Arial" w:cs="Arial"/>
                <w:kern w:val="2"/>
                <w:szCs w:val="24"/>
              </w:rPr>
              <w:t>Sutarties vykdymui subtiekėjai ir (ar) specialistai nepasitelkiami.</w:t>
            </w:r>
          </w:p>
          <w:p w14:paraId="24DF3A5C" w14:textId="77777777" w:rsidR="00237686" w:rsidRPr="00BD69F7" w:rsidRDefault="00237686" w:rsidP="00237686">
            <w:pPr>
              <w:jc w:val="both"/>
              <w:rPr>
                <w:rFonts w:ascii="Arial" w:hAnsi="Arial" w:cs="Arial"/>
                <w:kern w:val="2"/>
                <w:szCs w:val="24"/>
              </w:rPr>
            </w:pPr>
          </w:p>
          <w:p w14:paraId="789CD269" w14:textId="77777777" w:rsidR="00237686" w:rsidRPr="003F6034" w:rsidRDefault="00237686" w:rsidP="00237686">
            <w:pPr>
              <w:jc w:val="both"/>
              <w:rPr>
                <w:rFonts w:ascii="Arial" w:hAnsi="Arial" w:cs="Arial"/>
                <w:i/>
                <w:iCs/>
                <w:color w:val="FF0000"/>
                <w:kern w:val="2"/>
                <w:szCs w:val="24"/>
              </w:rPr>
            </w:pPr>
            <w:r w:rsidRPr="003F6034">
              <w:rPr>
                <w:rFonts w:ascii="Arial" w:hAnsi="Arial" w:cs="Arial"/>
                <w:i/>
                <w:iCs/>
                <w:color w:val="FF0000"/>
                <w:kern w:val="2"/>
                <w:szCs w:val="24"/>
              </w:rPr>
              <w:t>arba</w:t>
            </w:r>
          </w:p>
          <w:p w14:paraId="3340F663" w14:textId="77777777" w:rsidR="00237686" w:rsidRPr="00BD69F7" w:rsidRDefault="00237686" w:rsidP="00237686">
            <w:pPr>
              <w:jc w:val="both"/>
              <w:rPr>
                <w:rFonts w:ascii="Arial" w:hAnsi="Arial" w:cs="Arial"/>
                <w:kern w:val="2"/>
                <w:szCs w:val="24"/>
              </w:rPr>
            </w:pPr>
          </w:p>
          <w:p w14:paraId="55B2103D" w14:textId="5E3911B3" w:rsidR="00237686" w:rsidRPr="00BD69F7" w:rsidRDefault="00237686" w:rsidP="00237686">
            <w:pPr>
              <w:jc w:val="both"/>
              <w:rPr>
                <w:rFonts w:ascii="Arial" w:hAnsi="Arial" w:cs="Arial"/>
                <w:b/>
                <w:bCs/>
                <w:kern w:val="2"/>
                <w:szCs w:val="24"/>
              </w:rPr>
            </w:pPr>
            <w:r w:rsidRPr="00BD69F7">
              <w:rPr>
                <w:rFonts w:ascii="Arial" w:hAnsi="Arial" w:cs="Arial"/>
                <w:kern w:val="2"/>
                <w:szCs w:val="24"/>
              </w:rPr>
              <w:t>Sutarties vykdymui pasitelkiami subtiekėjai ir (ar) specialistai yra nurodyti Sutarties priede Nr. [...] „Sutarties vykdymui pasitelkiami subtiekėjai ir (ar) specialistai“</w:t>
            </w:r>
          </w:p>
        </w:tc>
        <w:tc>
          <w:tcPr>
            <w:tcW w:w="5361" w:type="dxa"/>
          </w:tcPr>
          <w:p w14:paraId="2ABBC5CA" w14:textId="77777777"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No subcontractors and/or specialists shall be used for the performance of the Contract.</w:t>
            </w:r>
          </w:p>
          <w:p w14:paraId="009F8F7B" w14:textId="77777777" w:rsidR="00237686" w:rsidRPr="00875B3E" w:rsidRDefault="00237686" w:rsidP="00237686">
            <w:pPr>
              <w:jc w:val="both"/>
              <w:rPr>
                <w:rFonts w:ascii="Arial" w:hAnsi="Arial" w:cs="Arial"/>
                <w:kern w:val="2"/>
                <w:szCs w:val="24"/>
                <w:lang w:val="en-GB"/>
              </w:rPr>
            </w:pPr>
          </w:p>
          <w:p w14:paraId="045024E6" w14:textId="77777777" w:rsidR="00237686" w:rsidRPr="00875B3E" w:rsidRDefault="00237686" w:rsidP="00237686">
            <w:pPr>
              <w:jc w:val="both"/>
              <w:rPr>
                <w:rFonts w:ascii="Arial" w:hAnsi="Arial" w:cs="Arial"/>
                <w:i/>
                <w:iCs/>
                <w:color w:val="FF0000"/>
                <w:kern w:val="2"/>
                <w:szCs w:val="24"/>
                <w:lang w:val="en-GB"/>
              </w:rPr>
            </w:pPr>
            <w:r w:rsidRPr="00875B3E">
              <w:rPr>
                <w:rFonts w:ascii="Arial" w:hAnsi="Arial" w:cs="Arial"/>
                <w:i/>
                <w:iCs/>
                <w:color w:val="FF0000"/>
                <w:kern w:val="2"/>
                <w:szCs w:val="24"/>
                <w:lang w:val="en-GB"/>
              </w:rPr>
              <w:t>or</w:t>
            </w:r>
          </w:p>
          <w:p w14:paraId="11A43C6A" w14:textId="77777777" w:rsidR="00237686" w:rsidRPr="00875B3E" w:rsidRDefault="00237686" w:rsidP="00237686">
            <w:pPr>
              <w:jc w:val="both"/>
              <w:rPr>
                <w:rFonts w:ascii="Arial" w:hAnsi="Arial" w:cs="Arial"/>
                <w:kern w:val="2"/>
                <w:szCs w:val="24"/>
                <w:lang w:val="en-GB"/>
              </w:rPr>
            </w:pPr>
          </w:p>
          <w:p w14:paraId="2B25E60E" w14:textId="64AE5799"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The subcontractors and/or specialists to be used for the performance of the Contract are listed in Annex No [...] “Subcontractors and/or specialists to be used for the performance of the Contract”</w:t>
            </w:r>
          </w:p>
        </w:tc>
      </w:tr>
      <w:tr w:rsidR="00237686" w:rsidRPr="00BD69F7" w14:paraId="74E917D3" w14:textId="77777777" w:rsidTr="791BF53A">
        <w:trPr>
          <w:trHeight w:val="85"/>
        </w:trPr>
        <w:tc>
          <w:tcPr>
            <w:tcW w:w="5524" w:type="dxa"/>
          </w:tcPr>
          <w:p w14:paraId="1FC18A26" w14:textId="73322FB1" w:rsidR="00237686" w:rsidRPr="00BD69F7" w:rsidRDefault="00237686" w:rsidP="00237686">
            <w:pPr>
              <w:jc w:val="center"/>
              <w:rPr>
                <w:rFonts w:ascii="Arial" w:hAnsi="Arial" w:cs="Arial"/>
                <w:b/>
                <w:bCs/>
                <w:kern w:val="2"/>
                <w:szCs w:val="24"/>
              </w:rPr>
            </w:pPr>
            <w:r w:rsidRPr="00BD69F7">
              <w:rPr>
                <w:rFonts w:ascii="Arial" w:hAnsi="Arial" w:cs="Arial"/>
                <w:b/>
                <w:bCs/>
                <w:kern w:val="2"/>
                <w:szCs w:val="24"/>
              </w:rPr>
              <w:t>8. PRIEVOLIŲ PAGAL SUTARTĮ ĮVYKDYMO UŽTIKRINIMAS</w:t>
            </w:r>
          </w:p>
        </w:tc>
        <w:tc>
          <w:tcPr>
            <w:tcW w:w="5361" w:type="dxa"/>
          </w:tcPr>
          <w:p w14:paraId="5EDD8FF8" w14:textId="4BB246D1" w:rsidR="00237686" w:rsidRPr="00875B3E" w:rsidRDefault="00237686" w:rsidP="00237686">
            <w:pPr>
              <w:jc w:val="center"/>
              <w:rPr>
                <w:rFonts w:ascii="Arial" w:hAnsi="Arial" w:cs="Arial"/>
                <w:kern w:val="2"/>
                <w:szCs w:val="24"/>
                <w:lang w:val="en-GB"/>
              </w:rPr>
            </w:pPr>
            <w:r w:rsidRPr="00875B3E">
              <w:rPr>
                <w:rFonts w:ascii="Arial" w:hAnsi="Arial" w:cs="Arial"/>
                <w:b/>
                <w:bCs/>
                <w:kern w:val="2"/>
                <w:szCs w:val="24"/>
                <w:lang w:val="en-GB"/>
              </w:rPr>
              <w:t>8. GUARANTEEING FULFILMENT OF OBLIGATIONS UNDER THE CONTRACT</w:t>
            </w:r>
          </w:p>
        </w:tc>
      </w:tr>
      <w:tr w:rsidR="00237686" w:rsidRPr="00BD69F7" w14:paraId="5E7B2066" w14:textId="77777777" w:rsidTr="791BF53A">
        <w:trPr>
          <w:trHeight w:val="85"/>
        </w:trPr>
        <w:tc>
          <w:tcPr>
            <w:tcW w:w="5524" w:type="dxa"/>
          </w:tcPr>
          <w:p w14:paraId="02822F28" w14:textId="643DB545" w:rsidR="00237686" w:rsidRPr="00BD69F7" w:rsidRDefault="1CFF6755" w:rsidP="00F54E54">
            <w:pPr>
              <w:jc w:val="both"/>
              <w:rPr>
                <w:rFonts w:ascii="Arial" w:hAnsi="Arial" w:cs="Arial"/>
                <w:b/>
                <w:bCs/>
                <w:kern w:val="2"/>
              </w:rPr>
            </w:pPr>
            <w:r w:rsidRPr="791BF53A">
              <w:rPr>
                <w:rFonts w:ascii="Arial" w:hAnsi="Arial" w:cs="Arial"/>
                <w:b/>
                <w:bCs/>
                <w:kern w:val="2"/>
              </w:rPr>
              <w:t>8.1. Prievolių pagal Sutartį įvykdymo užtikrinimas</w:t>
            </w:r>
          </w:p>
        </w:tc>
        <w:tc>
          <w:tcPr>
            <w:tcW w:w="5361" w:type="dxa"/>
          </w:tcPr>
          <w:p w14:paraId="5757CDB3" w14:textId="50445A1B" w:rsidR="00237686" w:rsidRPr="00875B3E" w:rsidRDefault="1CFF6755" w:rsidP="00F54E54">
            <w:pPr>
              <w:jc w:val="both"/>
              <w:rPr>
                <w:rFonts w:ascii="Arial" w:hAnsi="Arial" w:cs="Arial"/>
                <w:kern w:val="2"/>
                <w:lang w:val="en-GB"/>
              </w:rPr>
            </w:pPr>
            <w:r w:rsidRPr="791BF53A">
              <w:rPr>
                <w:rFonts w:ascii="Arial" w:hAnsi="Arial" w:cs="Arial"/>
                <w:b/>
                <w:bCs/>
                <w:kern w:val="2"/>
                <w:lang w:val="en-GB"/>
              </w:rPr>
              <w:t>8.1 Security for performance of obligations under the Contract</w:t>
            </w:r>
          </w:p>
        </w:tc>
      </w:tr>
      <w:tr w:rsidR="00237686" w:rsidRPr="00BD69F7" w14:paraId="2DCA3DA4" w14:textId="77777777" w:rsidTr="791BF53A">
        <w:trPr>
          <w:trHeight w:val="85"/>
        </w:trPr>
        <w:tc>
          <w:tcPr>
            <w:tcW w:w="5524" w:type="dxa"/>
          </w:tcPr>
          <w:p w14:paraId="1073D42C" w14:textId="21C8F42D" w:rsidR="00237686" w:rsidRPr="00BD69F7" w:rsidRDefault="00237686" w:rsidP="00237686">
            <w:pPr>
              <w:jc w:val="both"/>
              <w:rPr>
                <w:rFonts w:ascii="Arial" w:hAnsi="Arial" w:cs="Arial"/>
                <w:kern w:val="2"/>
                <w:szCs w:val="24"/>
              </w:rPr>
            </w:pPr>
            <w:r w:rsidRPr="00BD69F7">
              <w:rPr>
                <w:rFonts w:ascii="Arial" w:hAnsi="Arial" w:cs="Arial"/>
                <w:kern w:val="2"/>
                <w:szCs w:val="24"/>
              </w:rPr>
              <w:t>Prievolių pagal Sutartį įvykdymas užtikrinamas:</w:t>
            </w:r>
          </w:p>
          <w:p w14:paraId="3E3BB8B3" w14:textId="5ABD99FA" w:rsidR="00E7384C" w:rsidRDefault="00E7384C" w:rsidP="00237686">
            <w:pPr>
              <w:jc w:val="both"/>
              <w:rPr>
                <w:rFonts w:ascii="Arial" w:hAnsi="Arial" w:cs="Arial"/>
                <w:kern w:val="2"/>
                <w:szCs w:val="24"/>
              </w:rPr>
            </w:pPr>
            <w:r w:rsidRPr="00716C49">
              <w:rPr>
                <w:rFonts w:ascii="Arial" w:hAnsi="Arial" w:cs="Arial"/>
                <w:kern w:val="2"/>
                <w:szCs w:val="24"/>
              </w:rPr>
              <w:t>N</w:t>
            </w:r>
            <w:r w:rsidR="00716C49" w:rsidRPr="00716C49">
              <w:rPr>
                <w:rFonts w:ascii="Arial" w:hAnsi="Arial" w:cs="Arial"/>
                <w:kern w:val="2"/>
                <w:szCs w:val="24"/>
              </w:rPr>
              <w:t>etesybos</w:t>
            </w:r>
            <w:r>
              <w:rPr>
                <w:rFonts w:ascii="Arial" w:hAnsi="Arial" w:cs="Arial"/>
                <w:kern w:val="2"/>
                <w:szCs w:val="24"/>
              </w:rPr>
              <w:t>,</w:t>
            </w:r>
          </w:p>
          <w:p w14:paraId="4FD28691" w14:textId="47C048E9" w:rsidR="00237686" w:rsidRPr="00BD69F7" w:rsidRDefault="546272D1" w:rsidP="00237686">
            <w:pPr>
              <w:jc w:val="both"/>
              <w:rPr>
                <w:rFonts w:ascii="Arial" w:hAnsi="Arial" w:cs="Arial"/>
                <w:kern w:val="2"/>
                <w:szCs w:val="24"/>
                <w:highlight w:val="yellow"/>
              </w:rPr>
            </w:pPr>
            <w:r w:rsidRPr="791BF53A">
              <w:rPr>
                <w:rFonts w:ascii="Arial" w:hAnsi="Arial" w:cs="Arial"/>
                <w:kern w:val="2"/>
              </w:rPr>
              <w:t>Pirmo pareika</w:t>
            </w:r>
            <w:r w:rsidR="4943C6FC" w:rsidRPr="791BF53A">
              <w:rPr>
                <w:rFonts w:ascii="Arial" w:hAnsi="Arial" w:cs="Arial"/>
                <w:kern w:val="2"/>
              </w:rPr>
              <w:t>la</w:t>
            </w:r>
            <w:r w:rsidR="35361D06" w:rsidRPr="791BF53A">
              <w:rPr>
                <w:rFonts w:ascii="Arial" w:hAnsi="Arial" w:cs="Arial"/>
                <w:kern w:val="2"/>
              </w:rPr>
              <w:t xml:space="preserve">vimo </w:t>
            </w:r>
            <w:r w:rsidR="4943C6FC" w:rsidRPr="791BF53A">
              <w:rPr>
                <w:rFonts w:ascii="Arial" w:hAnsi="Arial" w:cs="Arial"/>
                <w:kern w:val="2"/>
              </w:rPr>
              <w:t>prievoli</w:t>
            </w:r>
            <w:r w:rsidR="024D81C3" w:rsidRPr="791BF53A">
              <w:rPr>
                <w:rFonts w:ascii="Arial" w:hAnsi="Arial" w:cs="Arial"/>
                <w:kern w:val="2"/>
              </w:rPr>
              <w:t xml:space="preserve">ų </w:t>
            </w:r>
            <w:r w:rsidR="35361D06" w:rsidRPr="791BF53A">
              <w:rPr>
                <w:rFonts w:ascii="Arial" w:hAnsi="Arial" w:cs="Arial"/>
                <w:kern w:val="2"/>
              </w:rPr>
              <w:t>įvykdymo užtikrinimo raštas (</w:t>
            </w:r>
            <w:r w:rsidR="557C1C7D" w:rsidRPr="791BF53A">
              <w:rPr>
                <w:rFonts w:ascii="Arial" w:hAnsi="Arial" w:cs="Arial"/>
                <w:kern w:val="2"/>
              </w:rPr>
              <w:t>Pirkėjui</w:t>
            </w:r>
            <w:r w:rsidR="1FD54639" w:rsidRPr="791BF53A">
              <w:rPr>
                <w:rFonts w:ascii="Arial" w:hAnsi="Arial" w:cs="Arial"/>
                <w:kern w:val="2"/>
              </w:rPr>
              <w:t xml:space="preserve"> tinkamo banko </w:t>
            </w:r>
            <w:r w:rsidR="29E8DFE3" w:rsidRPr="791BF53A">
              <w:rPr>
                <w:rFonts w:ascii="Arial" w:hAnsi="Arial" w:cs="Arial"/>
                <w:kern w:val="2"/>
              </w:rPr>
              <w:t xml:space="preserve">išduota </w:t>
            </w:r>
            <w:r w:rsidR="1FD54639" w:rsidRPr="791BF53A">
              <w:rPr>
                <w:rFonts w:ascii="Arial" w:hAnsi="Arial" w:cs="Arial"/>
                <w:kern w:val="2"/>
              </w:rPr>
              <w:t>B</w:t>
            </w:r>
            <w:r w:rsidR="2976A7BD" w:rsidRPr="791BF53A">
              <w:rPr>
                <w:rFonts w:ascii="Arial" w:hAnsi="Arial" w:cs="Arial"/>
                <w:kern w:val="2"/>
              </w:rPr>
              <w:t>anko garantija</w:t>
            </w:r>
            <w:r w:rsidR="71E9B57B" w:rsidRPr="791BF53A">
              <w:rPr>
                <w:rFonts w:ascii="Arial" w:hAnsi="Arial" w:cs="Arial"/>
                <w:kern w:val="2"/>
              </w:rPr>
              <w:t>,</w:t>
            </w:r>
            <w:r w:rsidR="2976A7BD" w:rsidRPr="791BF53A">
              <w:rPr>
                <w:rFonts w:ascii="Arial" w:hAnsi="Arial" w:cs="Arial"/>
                <w:kern w:val="2"/>
              </w:rPr>
              <w:t xml:space="preserve"> </w:t>
            </w:r>
            <w:r w:rsidR="5BC693A0" w:rsidRPr="791BF53A">
              <w:rPr>
                <w:rFonts w:ascii="Arial" w:hAnsi="Arial" w:cs="Arial"/>
                <w:kern w:val="2"/>
              </w:rPr>
              <w:t>Pirkėjui</w:t>
            </w:r>
            <w:r w:rsidR="29E8DFE3" w:rsidRPr="791BF53A">
              <w:rPr>
                <w:rFonts w:ascii="Arial" w:hAnsi="Arial" w:cs="Arial"/>
                <w:kern w:val="2"/>
              </w:rPr>
              <w:t xml:space="preserve"> tinkamos </w:t>
            </w:r>
            <w:r w:rsidR="2976A7BD" w:rsidRPr="791BF53A">
              <w:rPr>
                <w:rFonts w:ascii="Arial" w:hAnsi="Arial" w:cs="Arial"/>
                <w:kern w:val="2"/>
              </w:rPr>
              <w:t xml:space="preserve">draudimo </w:t>
            </w:r>
            <w:r w:rsidR="2976A7BD" w:rsidRPr="791BF53A">
              <w:rPr>
                <w:rFonts w:ascii="Arial" w:hAnsi="Arial" w:cs="Arial"/>
                <w:kern w:val="2"/>
              </w:rPr>
              <w:lastRenderedPageBreak/>
              <w:t>bendrovės</w:t>
            </w:r>
            <w:r w:rsidR="092C578D" w:rsidRPr="791BF53A">
              <w:rPr>
                <w:rFonts w:ascii="Arial" w:hAnsi="Arial" w:cs="Arial"/>
                <w:kern w:val="2"/>
              </w:rPr>
              <w:t xml:space="preserve"> išduotas</w:t>
            </w:r>
            <w:r w:rsidR="2976A7BD" w:rsidRPr="791BF53A">
              <w:rPr>
                <w:rFonts w:ascii="Arial" w:hAnsi="Arial" w:cs="Arial"/>
                <w:kern w:val="2"/>
              </w:rPr>
              <w:t xml:space="preserve"> laidavimo draudimas</w:t>
            </w:r>
            <w:r w:rsidR="4943C6FC" w:rsidRPr="791BF53A">
              <w:rPr>
                <w:rFonts w:ascii="Arial" w:hAnsi="Arial" w:cs="Arial"/>
                <w:kern w:val="2"/>
              </w:rPr>
              <w:t xml:space="preserve"> ar </w:t>
            </w:r>
            <w:r w:rsidR="77D0180C" w:rsidRPr="791BF53A">
              <w:rPr>
                <w:rFonts w:ascii="Arial" w:hAnsi="Arial" w:cs="Arial"/>
                <w:kern w:val="2"/>
              </w:rPr>
              <w:t>Pirkėjui</w:t>
            </w:r>
            <w:r w:rsidR="35361D06" w:rsidRPr="791BF53A">
              <w:rPr>
                <w:rFonts w:ascii="Arial" w:hAnsi="Arial" w:cs="Arial"/>
                <w:kern w:val="2"/>
              </w:rPr>
              <w:t xml:space="preserve"> tinkamos p</w:t>
            </w:r>
            <w:r w:rsidR="20C24165" w:rsidRPr="791BF53A">
              <w:rPr>
                <w:rFonts w:ascii="Arial" w:hAnsi="Arial" w:cs="Arial"/>
                <w:kern w:val="2"/>
              </w:rPr>
              <w:t>atronuojančios įmonės išduot</w:t>
            </w:r>
            <w:r w:rsidR="4943C6FC" w:rsidRPr="791BF53A">
              <w:rPr>
                <w:rFonts w:ascii="Arial" w:hAnsi="Arial" w:cs="Arial"/>
                <w:kern w:val="2"/>
              </w:rPr>
              <w:t>a</w:t>
            </w:r>
            <w:r w:rsidR="20C24165" w:rsidRPr="791BF53A">
              <w:rPr>
                <w:rFonts w:ascii="Arial" w:hAnsi="Arial" w:cs="Arial"/>
                <w:kern w:val="2"/>
              </w:rPr>
              <w:t xml:space="preserve"> garantij</w:t>
            </w:r>
            <w:r w:rsidR="1D58C346" w:rsidRPr="791BF53A">
              <w:rPr>
                <w:rFonts w:ascii="Arial" w:hAnsi="Arial" w:cs="Arial"/>
                <w:kern w:val="2"/>
              </w:rPr>
              <w:t>a</w:t>
            </w:r>
            <w:r w:rsidR="20C24165" w:rsidRPr="791BF53A">
              <w:rPr>
                <w:rFonts w:ascii="Arial" w:hAnsi="Arial" w:cs="Arial"/>
                <w:kern w:val="2"/>
              </w:rPr>
              <w:t xml:space="preserve"> (kuri turi ne mažesnį nei BBB- ilgalaikio skolinimosi reitingą, suteiktą „</w:t>
            </w:r>
            <w:proofErr w:type="spellStart"/>
            <w:r w:rsidR="20C24165" w:rsidRPr="791BF53A">
              <w:rPr>
                <w:rFonts w:ascii="Arial" w:hAnsi="Arial" w:cs="Arial"/>
                <w:kern w:val="2"/>
              </w:rPr>
              <w:t>Fitch</w:t>
            </w:r>
            <w:proofErr w:type="spellEnd"/>
            <w:r w:rsidR="20C24165" w:rsidRPr="791BF53A">
              <w:rPr>
                <w:rFonts w:ascii="Arial" w:hAnsi="Arial" w:cs="Arial"/>
                <w:kern w:val="2"/>
              </w:rPr>
              <w:t xml:space="preserve"> </w:t>
            </w:r>
            <w:proofErr w:type="spellStart"/>
            <w:r w:rsidR="20C24165" w:rsidRPr="791BF53A">
              <w:rPr>
                <w:rFonts w:ascii="Arial" w:hAnsi="Arial" w:cs="Arial"/>
                <w:kern w:val="2"/>
              </w:rPr>
              <w:t>Ratings</w:t>
            </w:r>
            <w:proofErr w:type="spellEnd"/>
            <w:r w:rsidR="20C24165" w:rsidRPr="791BF53A">
              <w:rPr>
                <w:rFonts w:ascii="Arial" w:hAnsi="Arial" w:cs="Arial"/>
                <w:kern w:val="2"/>
              </w:rPr>
              <w:t>“ reitingų agentūros, arba jam analogišką reitingą, suteiktą kitos tarptautinės reitingų agentūros)</w:t>
            </w:r>
            <w:r w:rsidR="35361D06" w:rsidRPr="791BF53A">
              <w:rPr>
                <w:rFonts w:ascii="Arial" w:hAnsi="Arial" w:cs="Arial"/>
                <w:kern w:val="2"/>
              </w:rPr>
              <w:t>)</w:t>
            </w:r>
            <w:r w:rsidR="71E9B57B" w:rsidRPr="791BF53A">
              <w:rPr>
                <w:rFonts w:ascii="Arial" w:hAnsi="Arial" w:cs="Arial"/>
                <w:kern w:val="2"/>
              </w:rPr>
              <w:t>.</w:t>
            </w:r>
          </w:p>
        </w:tc>
        <w:tc>
          <w:tcPr>
            <w:tcW w:w="5361" w:type="dxa"/>
          </w:tcPr>
          <w:p w14:paraId="092EFB20" w14:textId="171E3FDF"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lastRenderedPageBreak/>
              <w:t>Performance of obligations under the Contract is guaranteed:</w:t>
            </w:r>
          </w:p>
          <w:p w14:paraId="2F1AE3CA" w14:textId="625EA08B" w:rsidR="00237686" w:rsidRDefault="00237686" w:rsidP="00237686">
            <w:pPr>
              <w:jc w:val="both"/>
              <w:rPr>
                <w:rFonts w:ascii="Arial" w:hAnsi="Arial" w:cs="Arial"/>
                <w:kern w:val="2"/>
                <w:szCs w:val="24"/>
                <w:lang w:val="en-GB"/>
              </w:rPr>
            </w:pPr>
            <w:r w:rsidRPr="00875B3E">
              <w:rPr>
                <w:rFonts w:ascii="Arial" w:hAnsi="Arial" w:cs="Arial"/>
                <w:kern w:val="2"/>
                <w:szCs w:val="24"/>
                <w:lang w:val="en-GB"/>
              </w:rPr>
              <w:t>Penalties (interest, fine)</w:t>
            </w:r>
            <w:r w:rsidR="00E7384C">
              <w:rPr>
                <w:rFonts w:ascii="Arial" w:hAnsi="Arial" w:cs="Arial"/>
                <w:kern w:val="2"/>
                <w:szCs w:val="24"/>
                <w:lang w:val="en-GB"/>
              </w:rPr>
              <w:t>,</w:t>
            </w:r>
          </w:p>
          <w:p w14:paraId="5A814F40" w14:textId="31BDBBDB" w:rsidR="00002BB6" w:rsidRPr="00875B3E" w:rsidRDefault="1A6EED46" w:rsidP="791BF53A">
            <w:pPr>
              <w:jc w:val="both"/>
              <w:rPr>
                <w:rFonts w:ascii="Arial" w:hAnsi="Arial" w:cs="Arial"/>
                <w:kern w:val="2"/>
                <w:lang w:val="en-GB"/>
              </w:rPr>
            </w:pPr>
            <w:r w:rsidRPr="791BF53A">
              <w:rPr>
                <w:rFonts w:ascii="Arial" w:hAnsi="Arial" w:cs="Arial"/>
                <w:kern w:val="2"/>
                <w:lang w:val="en-GB"/>
              </w:rPr>
              <w:t xml:space="preserve">First demand </w:t>
            </w:r>
            <w:r w:rsidR="35361D06" w:rsidRPr="791BF53A">
              <w:rPr>
                <w:rFonts w:ascii="Arial" w:hAnsi="Arial" w:cs="Arial"/>
                <w:kern w:val="2"/>
                <w:lang w:val="en-GB"/>
              </w:rPr>
              <w:t>Securit</w:t>
            </w:r>
            <w:r w:rsidR="3D20F4C2" w:rsidRPr="791BF53A">
              <w:rPr>
                <w:rFonts w:ascii="Arial" w:hAnsi="Arial" w:cs="Arial"/>
                <w:kern w:val="2"/>
                <w:lang w:val="en-GB"/>
              </w:rPr>
              <w:t>y</w:t>
            </w:r>
            <w:r w:rsidR="1C17B9D1" w:rsidRPr="791BF53A">
              <w:rPr>
                <w:rFonts w:ascii="Arial" w:hAnsi="Arial" w:cs="Arial"/>
                <w:kern w:val="2"/>
                <w:lang w:val="en-GB"/>
              </w:rPr>
              <w:t xml:space="preserve"> document</w:t>
            </w:r>
            <w:r w:rsidR="35361D06" w:rsidRPr="791BF53A">
              <w:rPr>
                <w:rFonts w:ascii="Arial" w:hAnsi="Arial" w:cs="Arial"/>
                <w:kern w:val="2"/>
                <w:lang w:val="en-GB"/>
              </w:rPr>
              <w:t xml:space="preserve"> for performance of obligations under the Contract (</w:t>
            </w:r>
            <w:r w:rsidR="1CFF6755" w:rsidRPr="791BF53A">
              <w:rPr>
                <w:rFonts w:ascii="Arial" w:hAnsi="Arial" w:cs="Arial"/>
                <w:kern w:val="2"/>
                <w:lang w:val="en-GB"/>
              </w:rPr>
              <w:t xml:space="preserve">Bank </w:t>
            </w:r>
            <w:r w:rsidR="1CFF6755" w:rsidRPr="791BF53A">
              <w:rPr>
                <w:rFonts w:ascii="Arial" w:hAnsi="Arial" w:cs="Arial"/>
                <w:kern w:val="2"/>
                <w:lang w:val="en-GB"/>
              </w:rPr>
              <w:lastRenderedPageBreak/>
              <w:t xml:space="preserve">guarantee by </w:t>
            </w:r>
            <w:r w:rsidR="092C578D" w:rsidRPr="791BF53A">
              <w:rPr>
                <w:rFonts w:ascii="Arial" w:hAnsi="Arial" w:cs="Arial"/>
                <w:kern w:val="2"/>
                <w:lang w:val="en-GB"/>
              </w:rPr>
              <w:t xml:space="preserve">a </w:t>
            </w:r>
            <w:r w:rsidR="1CFF6755" w:rsidRPr="791BF53A">
              <w:rPr>
                <w:rFonts w:ascii="Arial" w:hAnsi="Arial" w:cs="Arial"/>
                <w:kern w:val="2"/>
                <w:lang w:val="en-GB"/>
              </w:rPr>
              <w:t xml:space="preserve">bank </w:t>
            </w:r>
            <w:r w:rsidR="01F90825" w:rsidRPr="791BF53A">
              <w:rPr>
                <w:rFonts w:ascii="Arial" w:hAnsi="Arial" w:cs="Arial"/>
                <w:kern w:val="2"/>
                <w:lang w:val="en-GB"/>
              </w:rPr>
              <w:t>acceptable to the Buyer</w:t>
            </w:r>
            <w:r w:rsidR="35361D06" w:rsidRPr="791BF53A">
              <w:rPr>
                <w:rFonts w:ascii="Arial" w:hAnsi="Arial" w:cs="Arial"/>
                <w:kern w:val="2"/>
                <w:lang w:val="en-GB"/>
              </w:rPr>
              <w:t xml:space="preserve">, </w:t>
            </w:r>
            <w:r w:rsidR="01F90825">
              <w:rPr>
                <w:rFonts w:ascii="Arial" w:hAnsi="Arial" w:cs="Arial"/>
                <w:kern w:val="2"/>
                <w:lang w:val="en-GB"/>
              </w:rPr>
              <w:t>S</w:t>
            </w:r>
            <w:r w:rsidR="01F90825" w:rsidRPr="00875B3E">
              <w:rPr>
                <w:rFonts w:ascii="Arial" w:hAnsi="Arial" w:cs="Arial"/>
                <w:kern w:val="2"/>
                <w:lang w:val="en-GB"/>
              </w:rPr>
              <w:t>urety bond of an insurance company</w:t>
            </w:r>
            <w:r w:rsidR="1FD54639">
              <w:rPr>
                <w:rFonts w:ascii="Arial" w:hAnsi="Arial" w:cs="Arial"/>
                <w:kern w:val="2"/>
                <w:lang w:val="en-GB"/>
              </w:rPr>
              <w:t xml:space="preserve"> </w:t>
            </w:r>
            <w:r w:rsidR="1FD54639" w:rsidRPr="791BF53A">
              <w:rPr>
                <w:rFonts w:ascii="Arial" w:hAnsi="Arial" w:cs="Arial"/>
                <w:kern w:val="2"/>
                <w:lang w:val="en-GB"/>
              </w:rPr>
              <w:t>acceptable to the Buyer</w:t>
            </w:r>
            <w:r w:rsidR="4943C6FC" w:rsidRPr="791BF53A">
              <w:rPr>
                <w:rFonts w:ascii="Arial" w:hAnsi="Arial" w:cs="Arial"/>
                <w:kern w:val="2"/>
                <w:lang w:val="en-GB"/>
              </w:rPr>
              <w:t xml:space="preserve"> or</w:t>
            </w:r>
            <w:r w:rsidR="35361D06" w:rsidRPr="791BF53A">
              <w:rPr>
                <w:rFonts w:ascii="Arial" w:hAnsi="Arial" w:cs="Arial"/>
                <w:kern w:val="2"/>
                <w:lang w:val="en-GB"/>
              </w:rPr>
              <w:t xml:space="preserve"> </w:t>
            </w:r>
            <w:r w:rsidR="092C578D" w:rsidRPr="791BF53A">
              <w:rPr>
                <w:rFonts w:ascii="Arial" w:hAnsi="Arial" w:cs="Arial"/>
                <w:kern w:val="2"/>
                <w:lang w:val="en-GB"/>
              </w:rPr>
              <w:t xml:space="preserve">Guarantee </w:t>
            </w:r>
            <w:r w:rsidR="7594A757" w:rsidRPr="791BF53A">
              <w:rPr>
                <w:rFonts w:ascii="Arial" w:hAnsi="Arial" w:cs="Arial"/>
                <w:kern w:val="2"/>
                <w:lang w:val="en-GB"/>
              </w:rPr>
              <w:t xml:space="preserve">issued by the parent company </w:t>
            </w:r>
            <w:r w:rsidR="0C307F69" w:rsidRPr="791BF53A">
              <w:rPr>
                <w:rFonts w:ascii="Arial" w:hAnsi="Arial" w:cs="Arial"/>
                <w:kern w:val="2"/>
                <w:lang w:val="en-GB"/>
              </w:rPr>
              <w:t xml:space="preserve">acceptable to the Buyer </w:t>
            </w:r>
            <w:r w:rsidR="7594A757" w:rsidRPr="791BF53A">
              <w:rPr>
                <w:rFonts w:ascii="Arial" w:hAnsi="Arial" w:cs="Arial"/>
                <w:kern w:val="2"/>
                <w:lang w:val="en-GB"/>
              </w:rPr>
              <w:t>(assigned with not lower than BBB- long-term borrowing rating by Fitch Ratings credit rating agency or an equivalent rating assigned by another international credit rating agency)</w:t>
            </w:r>
            <w:r w:rsidR="3D20F4C2" w:rsidRPr="791BF53A">
              <w:rPr>
                <w:rFonts w:ascii="Arial" w:hAnsi="Arial" w:cs="Arial"/>
                <w:kern w:val="2"/>
                <w:lang w:val="en-GB"/>
              </w:rPr>
              <w:t>).</w:t>
            </w:r>
          </w:p>
        </w:tc>
      </w:tr>
      <w:tr w:rsidR="00237686" w:rsidRPr="00BD69F7" w14:paraId="02D96166" w14:textId="77777777" w:rsidTr="791BF53A">
        <w:trPr>
          <w:trHeight w:val="85"/>
        </w:trPr>
        <w:tc>
          <w:tcPr>
            <w:tcW w:w="5524" w:type="dxa"/>
          </w:tcPr>
          <w:p w14:paraId="5EEDBD31" w14:textId="35F36C34" w:rsidR="00237686" w:rsidRPr="00BD69F7" w:rsidRDefault="00237686" w:rsidP="00237686">
            <w:pPr>
              <w:jc w:val="both"/>
              <w:rPr>
                <w:rFonts w:ascii="Arial" w:hAnsi="Arial" w:cs="Arial"/>
                <w:b/>
                <w:bCs/>
                <w:kern w:val="2"/>
                <w:szCs w:val="24"/>
              </w:rPr>
            </w:pPr>
            <w:r w:rsidRPr="00BD69F7">
              <w:rPr>
                <w:rFonts w:ascii="Arial" w:hAnsi="Arial" w:cs="Arial"/>
                <w:b/>
                <w:bCs/>
                <w:kern w:val="2"/>
                <w:szCs w:val="24"/>
              </w:rPr>
              <w:lastRenderedPageBreak/>
              <w:t>8.2. Sutarties įvykdymo užtikrinimo pateikimas</w:t>
            </w:r>
          </w:p>
        </w:tc>
        <w:tc>
          <w:tcPr>
            <w:tcW w:w="5361" w:type="dxa"/>
          </w:tcPr>
          <w:p w14:paraId="617FE74D" w14:textId="6A92EC09" w:rsidR="00237686" w:rsidRPr="00875B3E" w:rsidRDefault="00237686" w:rsidP="00237686">
            <w:pPr>
              <w:jc w:val="both"/>
              <w:rPr>
                <w:rFonts w:ascii="Arial" w:hAnsi="Arial" w:cs="Arial"/>
                <w:kern w:val="2"/>
                <w:szCs w:val="24"/>
                <w:lang w:val="en-GB"/>
              </w:rPr>
            </w:pPr>
            <w:r w:rsidRPr="00875B3E">
              <w:rPr>
                <w:rFonts w:ascii="Arial" w:hAnsi="Arial" w:cs="Arial"/>
                <w:b/>
                <w:bCs/>
                <w:kern w:val="2"/>
                <w:szCs w:val="24"/>
                <w:lang w:val="en-GB"/>
              </w:rPr>
              <w:t>8.2. Provision of the Contract Performance Security</w:t>
            </w:r>
          </w:p>
        </w:tc>
      </w:tr>
      <w:tr w:rsidR="00237686" w:rsidRPr="00BD69F7" w14:paraId="2B705695" w14:textId="77777777" w:rsidTr="791BF53A">
        <w:trPr>
          <w:trHeight w:val="85"/>
        </w:trPr>
        <w:tc>
          <w:tcPr>
            <w:tcW w:w="5524" w:type="dxa"/>
          </w:tcPr>
          <w:p w14:paraId="1FC847D2" w14:textId="0B725C7F" w:rsidR="00636847" w:rsidRPr="00636847" w:rsidRDefault="21C90B63" w:rsidP="791BF53A">
            <w:pPr>
              <w:jc w:val="both"/>
              <w:rPr>
                <w:rFonts w:ascii="Arial" w:hAnsi="Arial" w:cs="Arial"/>
                <w:color w:val="000000"/>
                <w:kern w:val="2"/>
                <w:shd w:val="clear" w:color="auto" w:fill="FFFFFF"/>
              </w:rPr>
            </w:pPr>
            <w:r w:rsidRPr="791BF53A">
              <w:rPr>
                <w:rFonts w:ascii="Arial" w:hAnsi="Arial" w:cs="Arial"/>
                <w:color w:val="000000"/>
                <w:kern w:val="2"/>
                <w:shd w:val="clear" w:color="auto" w:fill="FFFFFF"/>
              </w:rPr>
              <w:t xml:space="preserve">8.2.1. Sutarties įvykdymo užtikrinimas turi būti Pirkėjui pateikiamas prieš pasirašant Sutartį. Tiekėjas turi pateikti Pirkėjui </w:t>
            </w:r>
            <w:r w:rsidR="2C410781" w:rsidRPr="791BF53A">
              <w:rPr>
                <w:rFonts w:ascii="Arial" w:hAnsi="Arial" w:cs="Arial"/>
                <w:color w:val="000000"/>
                <w:kern w:val="2"/>
                <w:shd w:val="clear" w:color="auto" w:fill="FFFFFF"/>
              </w:rPr>
              <w:t>5</w:t>
            </w:r>
            <w:r w:rsidRPr="791BF53A">
              <w:rPr>
                <w:rFonts w:ascii="Arial" w:hAnsi="Arial" w:cs="Arial"/>
                <w:color w:val="000000"/>
                <w:kern w:val="2"/>
                <w:shd w:val="clear" w:color="auto" w:fill="FFFFFF"/>
              </w:rPr>
              <w:t xml:space="preserve"> (</w:t>
            </w:r>
            <w:r w:rsidR="5A7BB426" w:rsidRPr="791BF53A">
              <w:rPr>
                <w:rFonts w:ascii="Arial" w:hAnsi="Arial" w:cs="Arial"/>
                <w:color w:val="000000"/>
                <w:kern w:val="2"/>
                <w:shd w:val="clear" w:color="auto" w:fill="FFFFFF"/>
              </w:rPr>
              <w:t>penkių</w:t>
            </w:r>
            <w:r w:rsidRPr="791BF53A">
              <w:rPr>
                <w:rFonts w:ascii="Arial" w:hAnsi="Arial" w:cs="Arial"/>
                <w:color w:val="000000"/>
                <w:kern w:val="2"/>
                <w:shd w:val="clear" w:color="auto" w:fill="FFFFFF"/>
              </w:rPr>
              <w:t xml:space="preserve"> procentų) nuo Pradinės Sutarties vertės be PVM, nurodytos Specialiųjų sąlygų 5.2 punkte, pirmo pareikalavimo banko garantiją arba draudimo bendrovės laidavimo draudimo raštą atitinkančius Bendrųjų sąlygų 10 skyriaus reikalavimus</w:t>
            </w:r>
            <w:r w:rsidR="32E9A898" w:rsidRPr="791BF53A">
              <w:rPr>
                <w:rFonts w:ascii="Arial" w:hAnsi="Arial" w:cs="Arial"/>
                <w:color w:val="000000"/>
                <w:kern w:val="2"/>
                <w:shd w:val="clear" w:color="auto" w:fill="FFFFFF"/>
              </w:rPr>
              <w:t xml:space="preserve"> arba tinkamos patronuojančios įmonės išduotą garantiją</w:t>
            </w:r>
            <w:r w:rsidRPr="791BF53A">
              <w:rPr>
                <w:rFonts w:ascii="Arial" w:hAnsi="Arial" w:cs="Arial"/>
                <w:color w:val="000000"/>
                <w:kern w:val="2"/>
                <w:shd w:val="clear" w:color="auto" w:fill="FFFFFF"/>
              </w:rPr>
              <w:t>. Esant poreikiui, gavus tiekėjo prašymą, šis terminas gali būti pratęstas Šalių suderintam terminui.</w:t>
            </w:r>
          </w:p>
          <w:p w14:paraId="2CF04438" w14:textId="14E82C43" w:rsidR="791BF53A" w:rsidRDefault="791BF53A" w:rsidP="791BF53A">
            <w:pPr>
              <w:jc w:val="both"/>
              <w:rPr>
                <w:rFonts w:ascii="Arial" w:hAnsi="Arial" w:cs="Arial"/>
                <w:color w:val="000000" w:themeColor="text1"/>
              </w:rPr>
            </w:pPr>
          </w:p>
          <w:p w14:paraId="2076CBE7" w14:textId="790CB9DC" w:rsidR="00237686" w:rsidRPr="00BD69F7" w:rsidRDefault="00636847" w:rsidP="00237686">
            <w:pPr>
              <w:jc w:val="both"/>
              <w:rPr>
                <w:rFonts w:ascii="Arial" w:hAnsi="Arial" w:cs="Arial"/>
                <w:kern w:val="2"/>
                <w:szCs w:val="24"/>
              </w:rPr>
            </w:pPr>
            <w:r w:rsidRPr="00636847">
              <w:rPr>
                <w:rFonts w:ascii="Arial" w:hAnsi="Arial" w:cs="Arial"/>
                <w:color w:val="000000"/>
                <w:kern w:val="2"/>
                <w:szCs w:val="24"/>
                <w:shd w:val="clear" w:color="auto" w:fill="FFFFFF"/>
              </w:rPr>
              <w:t>8.2.2 Be Bendrosiose sąlygose numatytų reikalavimų, Sutarties įvykdymą užtikrinančiame dokumente taip pat turi būti numatyta, kad, jei Pirkėjas likus 10 (dešimt) dienų iki Sutarties įvykdymą užtikrinančio dokumento galiojimo pabaigos negauna jo pratęsimą patvirtinančio dokumento, Pirkėjas turi teisę pareikalauti sumokėti visą neišmokėtą Sutarties įvykdymą užtikrinančio dokumento sumą, kurią jis gali pasilikti kaip Tiekėjo sutartinių įsipareigojimų įvykdymo užtikrinimą (užstatą) ir ja pasinaudoti, jeigu Tiekėjas tinkamai nevykdo savo sutartinių įsipareigojimų.</w:t>
            </w:r>
          </w:p>
        </w:tc>
        <w:tc>
          <w:tcPr>
            <w:tcW w:w="5361" w:type="dxa"/>
          </w:tcPr>
          <w:p w14:paraId="2A9E77E2" w14:textId="17C443BC" w:rsidR="00E6482A" w:rsidRPr="00875B3E" w:rsidRDefault="33CE2815" w:rsidP="791BF53A">
            <w:pPr>
              <w:jc w:val="both"/>
              <w:rPr>
                <w:rFonts w:ascii="Arial" w:hAnsi="Arial" w:cs="Arial"/>
                <w:kern w:val="2"/>
                <w:lang w:val="en-GB"/>
              </w:rPr>
            </w:pPr>
            <w:r w:rsidRPr="00875B3E">
              <w:rPr>
                <w:rFonts w:ascii="Arial" w:hAnsi="Arial" w:cs="Arial"/>
                <w:kern w:val="2"/>
                <w:lang w:val="en-GB"/>
              </w:rPr>
              <w:t xml:space="preserve">8.2.1. The Contract Performance Security must be provided to the Buyer before signing the </w:t>
            </w:r>
            <w:r w:rsidR="5ED1DC9F" w:rsidRPr="00875B3E">
              <w:rPr>
                <w:rFonts w:ascii="Arial" w:hAnsi="Arial" w:cs="Arial"/>
                <w:kern w:val="2"/>
                <w:lang w:val="en-GB"/>
              </w:rPr>
              <w:t>C</w:t>
            </w:r>
            <w:r w:rsidRPr="00875B3E">
              <w:rPr>
                <w:rFonts w:ascii="Arial" w:hAnsi="Arial" w:cs="Arial"/>
                <w:kern w:val="2"/>
                <w:lang w:val="en-GB"/>
              </w:rPr>
              <w:t>ontract. The Supplier must provide the Buyer with a first-demand bank guarantee of 5 (five percent) of the Initial Contract value without VAT specified in Clause 5.2 of the Special Conditions or surety bond of an insurance company that meets the requirements of Section 10 of the General Terms and Conditions</w:t>
            </w:r>
            <w:r w:rsidR="102514F9" w:rsidRPr="00875B3E">
              <w:rPr>
                <w:rFonts w:ascii="Arial" w:hAnsi="Arial" w:cs="Arial"/>
                <w:kern w:val="2"/>
                <w:lang w:val="en-GB"/>
              </w:rPr>
              <w:t xml:space="preserve"> or</w:t>
            </w:r>
            <w:r w:rsidR="102514F9" w:rsidRPr="791BF53A">
              <w:rPr>
                <w:rFonts w:ascii="Arial" w:hAnsi="Arial" w:cs="Arial"/>
                <w:lang w:val="en-GB"/>
              </w:rPr>
              <w:t xml:space="preserve"> Guarantee issued by the parent company</w:t>
            </w:r>
            <w:r w:rsidRPr="00875B3E">
              <w:rPr>
                <w:rFonts w:ascii="Arial" w:hAnsi="Arial" w:cs="Arial"/>
                <w:kern w:val="2"/>
                <w:lang w:val="en-GB"/>
              </w:rPr>
              <w:t xml:space="preserve">. If necessary, upon receipt of the </w:t>
            </w:r>
            <w:r w:rsidR="537A2921" w:rsidRPr="00875B3E">
              <w:rPr>
                <w:rFonts w:ascii="Arial" w:hAnsi="Arial" w:cs="Arial"/>
                <w:kern w:val="2"/>
                <w:lang w:val="en-GB"/>
              </w:rPr>
              <w:t>S</w:t>
            </w:r>
            <w:r w:rsidRPr="00875B3E">
              <w:rPr>
                <w:rFonts w:ascii="Arial" w:hAnsi="Arial" w:cs="Arial"/>
                <w:kern w:val="2"/>
                <w:lang w:val="en-GB"/>
              </w:rPr>
              <w:t>upplier's request, this term may be extended to a term agreed upon by the Parties.</w:t>
            </w:r>
          </w:p>
          <w:p w14:paraId="08792AEC" w14:textId="0F356F3E" w:rsidR="00237686" w:rsidRPr="00875B3E" w:rsidRDefault="33CE2815" w:rsidP="791BF53A">
            <w:pPr>
              <w:jc w:val="both"/>
              <w:rPr>
                <w:rFonts w:ascii="Arial" w:hAnsi="Arial" w:cs="Arial"/>
                <w:kern w:val="2"/>
                <w:lang w:val="en-GB"/>
              </w:rPr>
            </w:pPr>
            <w:r w:rsidRPr="00875B3E">
              <w:rPr>
                <w:rFonts w:ascii="Arial" w:hAnsi="Arial" w:cs="Arial"/>
                <w:kern w:val="2"/>
                <w:lang w:val="en-GB"/>
              </w:rPr>
              <w:t xml:space="preserve">8.2.2 In addition to the requirements stipulated in the General Terms and Conditions, the document ensuring the performance of the Contract must also provide that if the Buyer does not receive a document confirming its extension 10 (ten) days before the expiry of the document ensuring the performance of the Contract, the Buyer has the right to demand payment of the entire outstanding amount of the Contract the amount of the document guaranteeing the performance, which he can keep as security (deposit) for the performance of the Supplier's contractual obligations and use it if the Supplier does not properly </w:t>
            </w:r>
            <w:r w:rsidR="1A9A84A2" w:rsidRPr="00875B3E">
              <w:rPr>
                <w:rFonts w:ascii="Arial" w:hAnsi="Arial" w:cs="Arial"/>
                <w:kern w:val="2"/>
                <w:lang w:val="en-GB"/>
              </w:rPr>
              <w:t>fulfil</w:t>
            </w:r>
            <w:r w:rsidRPr="00875B3E">
              <w:rPr>
                <w:rFonts w:ascii="Arial" w:hAnsi="Arial" w:cs="Arial"/>
                <w:kern w:val="2"/>
                <w:lang w:val="en-GB"/>
              </w:rPr>
              <w:t xml:space="preserve"> its contractual obligations.</w:t>
            </w:r>
          </w:p>
        </w:tc>
      </w:tr>
      <w:tr w:rsidR="00237686" w:rsidRPr="00BD69F7" w14:paraId="102268CA" w14:textId="77777777" w:rsidTr="791BF53A">
        <w:trPr>
          <w:trHeight w:val="85"/>
        </w:trPr>
        <w:tc>
          <w:tcPr>
            <w:tcW w:w="5524" w:type="dxa"/>
          </w:tcPr>
          <w:p w14:paraId="224D24C8" w14:textId="24FBA715" w:rsidR="00237686" w:rsidRPr="00BD69F7" w:rsidRDefault="00237686" w:rsidP="00237686">
            <w:pPr>
              <w:jc w:val="center"/>
              <w:rPr>
                <w:rFonts w:ascii="Arial" w:hAnsi="Arial" w:cs="Arial"/>
                <w:b/>
                <w:bCs/>
                <w:kern w:val="2"/>
                <w:szCs w:val="24"/>
              </w:rPr>
            </w:pPr>
            <w:r w:rsidRPr="00BD69F7">
              <w:rPr>
                <w:rFonts w:ascii="Arial" w:hAnsi="Arial" w:cs="Arial"/>
                <w:b/>
                <w:bCs/>
                <w:kern w:val="2"/>
                <w:szCs w:val="24"/>
              </w:rPr>
              <w:t>9. ŠALIŲ ATSAKOMYBĖ</w:t>
            </w:r>
          </w:p>
        </w:tc>
        <w:tc>
          <w:tcPr>
            <w:tcW w:w="5361" w:type="dxa"/>
          </w:tcPr>
          <w:p w14:paraId="0488D364" w14:textId="6545859A" w:rsidR="00237686" w:rsidRPr="00875B3E" w:rsidRDefault="00237686" w:rsidP="00237686">
            <w:pPr>
              <w:jc w:val="center"/>
              <w:rPr>
                <w:rFonts w:ascii="Arial" w:hAnsi="Arial" w:cs="Arial"/>
                <w:kern w:val="2"/>
                <w:szCs w:val="24"/>
                <w:lang w:val="en-GB"/>
              </w:rPr>
            </w:pPr>
            <w:r w:rsidRPr="00875B3E">
              <w:rPr>
                <w:rFonts w:ascii="Arial" w:hAnsi="Arial" w:cs="Arial"/>
                <w:b/>
                <w:bCs/>
                <w:kern w:val="2"/>
                <w:szCs w:val="24"/>
                <w:lang w:val="en-GB"/>
              </w:rPr>
              <w:t>9. LIABILITY OF THE PARTIES</w:t>
            </w:r>
          </w:p>
        </w:tc>
      </w:tr>
      <w:tr w:rsidR="00237686" w:rsidRPr="00BD69F7" w14:paraId="32C85343" w14:textId="77777777" w:rsidTr="791BF53A">
        <w:trPr>
          <w:trHeight w:val="85"/>
        </w:trPr>
        <w:tc>
          <w:tcPr>
            <w:tcW w:w="5524" w:type="dxa"/>
          </w:tcPr>
          <w:p w14:paraId="45FF0E4A" w14:textId="1280BCFF" w:rsidR="00237686" w:rsidRPr="00BD69F7" w:rsidRDefault="1CFF6755" w:rsidP="00F54E54">
            <w:pPr>
              <w:jc w:val="both"/>
              <w:rPr>
                <w:rFonts w:ascii="Arial" w:hAnsi="Arial" w:cs="Arial"/>
                <w:b/>
                <w:bCs/>
                <w:kern w:val="2"/>
              </w:rPr>
            </w:pPr>
            <w:r w:rsidRPr="791BF53A">
              <w:rPr>
                <w:rFonts w:ascii="Arial" w:hAnsi="Arial" w:cs="Arial"/>
                <w:b/>
                <w:bCs/>
                <w:kern w:val="2"/>
              </w:rPr>
              <w:t>9.1. Pirkėjui taikomos netesybos už mokėjimų pagal Sutartį vėlavimą</w:t>
            </w:r>
          </w:p>
        </w:tc>
        <w:tc>
          <w:tcPr>
            <w:tcW w:w="5361" w:type="dxa"/>
          </w:tcPr>
          <w:p w14:paraId="64D3F76F" w14:textId="38CA12F8" w:rsidR="00237686" w:rsidRPr="00875B3E" w:rsidRDefault="1CFF6755" w:rsidP="00F54E54">
            <w:pPr>
              <w:jc w:val="both"/>
              <w:rPr>
                <w:rFonts w:ascii="Arial" w:hAnsi="Arial" w:cs="Arial"/>
                <w:kern w:val="2"/>
                <w:lang w:val="en-GB"/>
              </w:rPr>
            </w:pPr>
            <w:r w:rsidRPr="791BF53A">
              <w:rPr>
                <w:rFonts w:ascii="Arial" w:hAnsi="Arial" w:cs="Arial"/>
                <w:b/>
                <w:bCs/>
                <w:kern w:val="2"/>
                <w:lang w:val="en-GB"/>
              </w:rPr>
              <w:t>9.1. Liquidated damages payable by the Buyer for late payment under the Contract</w:t>
            </w:r>
          </w:p>
        </w:tc>
      </w:tr>
      <w:tr w:rsidR="00237686" w:rsidRPr="00BD69F7" w14:paraId="1F91E0CE" w14:textId="77777777" w:rsidTr="791BF53A">
        <w:trPr>
          <w:trHeight w:val="85"/>
        </w:trPr>
        <w:tc>
          <w:tcPr>
            <w:tcW w:w="5524" w:type="dxa"/>
          </w:tcPr>
          <w:p w14:paraId="03969B76" w14:textId="494C50EF" w:rsidR="00237686" w:rsidRPr="00BD69F7" w:rsidRDefault="00237686" w:rsidP="00237686">
            <w:pPr>
              <w:jc w:val="both"/>
              <w:rPr>
                <w:rFonts w:ascii="Arial" w:hAnsi="Arial" w:cs="Arial"/>
                <w:kern w:val="2"/>
                <w:szCs w:val="24"/>
              </w:rPr>
            </w:pPr>
            <w:r w:rsidRPr="00BD69F7">
              <w:rPr>
                <w:rFonts w:ascii="Arial" w:hAnsi="Arial" w:cs="Arial"/>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c>
          <w:tcPr>
            <w:tcW w:w="5361" w:type="dxa"/>
          </w:tcPr>
          <w:p w14:paraId="43D6B95C" w14:textId="56DC8CE9"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 xml:space="preserve">If the Buyer, having received a duly submitted and completed Invoice, delays the payment for the quality Goods duly delivered by the Supplier within the period specified in the Contract, the Supplier shall charge the Buyer a default interest of 0.02 (two hundredths) per cent of the unpaid amount, excluding VAT, from the day following the due date for each day of the delay. </w:t>
            </w:r>
          </w:p>
        </w:tc>
      </w:tr>
      <w:tr w:rsidR="00237686" w:rsidRPr="00BD69F7" w14:paraId="70462A5D" w14:textId="77777777" w:rsidTr="791BF53A">
        <w:trPr>
          <w:trHeight w:val="85"/>
        </w:trPr>
        <w:tc>
          <w:tcPr>
            <w:tcW w:w="5524" w:type="dxa"/>
          </w:tcPr>
          <w:p w14:paraId="402F8406" w14:textId="4CD448D0" w:rsidR="00237686" w:rsidRPr="00BD69F7" w:rsidRDefault="00237686" w:rsidP="00237686">
            <w:pPr>
              <w:jc w:val="both"/>
              <w:rPr>
                <w:rFonts w:ascii="Arial" w:hAnsi="Arial" w:cs="Arial"/>
                <w:b/>
                <w:bCs/>
                <w:kern w:val="2"/>
                <w:szCs w:val="24"/>
              </w:rPr>
            </w:pPr>
            <w:r w:rsidRPr="00BD69F7">
              <w:rPr>
                <w:rFonts w:ascii="Arial" w:hAnsi="Arial" w:cs="Arial"/>
                <w:b/>
                <w:bCs/>
                <w:kern w:val="2"/>
                <w:szCs w:val="24"/>
              </w:rPr>
              <w:t>9.2. Tiekėjui taikomos netesybos</w:t>
            </w:r>
          </w:p>
        </w:tc>
        <w:tc>
          <w:tcPr>
            <w:tcW w:w="5361" w:type="dxa"/>
          </w:tcPr>
          <w:p w14:paraId="79E8BA76" w14:textId="30D2A6E3" w:rsidR="00237686" w:rsidRPr="00875B3E" w:rsidRDefault="00237686" w:rsidP="00237686">
            <w:pPr>
              <w:jc w:val="both"/>
              <w:rPr>
                <w:rFonts w:ascii="Arial" w:hAnsi="Arial" w:cs="Arial"/>
                <w:kern w:val="2"/>
                <w:szCs w:val="24"/>
                <w:lang w:val="en-GB"/>
              </w:rPr>
            </w:pPr>
            <w:r w:rsidRPr="00875B3E">
              <w:rPr>
                <w:rFonts w:ascii="Arial" w:hAnsi="Arial" w:cs="Arial"/>
                <w:b/>
                <w:bCs/>
                <w:kern w:val="2"/>
                <w:szCs w:val="24"/>
                <w:lang w:val="en-GB"/>
              </w:rPr>
              <w:t>9.2. Liquidated damages payable by the Supplier</w:t>
            </w:r>
          </w:p>
        </w:tc>
      </w:tr>
      <w:tr w:rsidR="00237686" w:rsidRPr="00BD69F7" w14:paraId="04AE8A4C" w14:textId="77777777" w:rsidTr="791BF53A">
        <w:trPr>
          <w:trHeight w:val="85"/>
        </w:trPr>
        <w:tc>
          <w:tcPr>
            <w:tcW w:w="5524" w:type="dxa"/>
          </w:tcPr>
          <w:p w14:paraId="628D8ADD" w14:textId="6616A401" w:rsidR="00237686" w:rsidRPr="00BD69F7" w:rsidRDefault="00237686" w:rsidP="00237686">
            <w:pPr>
              <w:jc w:val="both"/>
              <w:rPr>
                <w:rFonts w:ascii="Arial" w:hAnsi="Arial" w:cs="Arial"/>
                <w:kern w:val="2"/>
                <w:szCs w:val="24"/>
              </w:rPr>
            </w:pPr>
            <w:r w:rsidRPr="00BD69F7">
              <w:rPr>
                <w:rFonts w:ascii="Arial" w:hAnsi="Arial" w:cs="Arial"/>
                <w:kern w:val="2"/>
                <w:szCs w:val="24"/>
              </w:rPr>
              <w:lastRenderedPageBreak/>
              <w:t>9.2.1. 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7CE88361" w14:textId="0170CB2F" w:rsidR="00237686" w:rsidRPr="00BD69F7" w:rsidRDefault="00237686" w:rsidP="00237686">
            <w:pPr>
              <w:jc w:val="both"/>
              <w:rPr>
                <w:rFonts w:ascii="Arial" w:hAnsi="Arial" w:cs="Arial"/>
                <w:b/>
                <w:bCs/>
                <w:kern w:val="2"/>
                <w:szCs w:val="24"/>
              </w:rPr>
            </w:pPr>
          </w:p>
        </w:tc>
        <w:tc>
          <w:tcPr>
            <w:tcW w:w="5361" w:type="dxa"/>
          </w:tcPr>
          <w:p w14:paraId="7F052D79" w14:textId="4E1DEE43"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 xml:space="preserve">9.2.1. If the Supplier is late in fulfilling the order, delivering the Goods or rectifying defects therein, or fails to fulfil other contractual obligations, the Buyer shall charge the Supplier a default interest of 0.02 (two one-hundredths of) per cent of the price of the Goods not delivered on time, or of the Goods, which are defective, exclusive of VAT, from the date following the due date, per day of the delay. </w:t>
            </w:r>
          </w:p>
        </w:tc>
      </w:tr>
      <w:tr w:rsidR="00237686" w:rsidRPr="00BD69F7" w14:paraId="1B85B86F" w14:textId="77777777" w:rsidTr="791BF53A">
        <w:trPr>
          <w:trHeight w:val="85"/>
        </w:trPr>
        <w:tc>
          <w:tcPr>
            <w:tcW w:w="5524" w:type="dxa"/>
          </w:tcPr>
          <w:p w14:paraId="35165E40" w14:textId="2DA75D7E" w:rsidR="00237686" w:rsidRPr="00BD69F7" w:rsidRDefault="00237686" w:rsidP="00237686">
            <w:pPr>
              <w:jc w:val="both"/>
              <w:rPr>
                <w:rFonts w:ascii="Arial" w:hAnsi="Arial" w:cs="Arial"/>
                <w:b/>
                <w:bCs/>
                <w:kern w:val="2"/>
                <w:szCs w:val="24"/>
              </w:rPr>
            </w:pPr>
            <w:r w:rsidRPr="00BD69F7">
              <w:rPr>
                <w:rFonts w:ascii="Arial" w:hAnsi="Arial" w:cs="Arial"/>
                <w:color w:val="000000"/>
                <w:kern w:val="2"/>
                <w:szCs w:val="24"/>
              </w:rPr>
              <w:t>9.2.2.</w:t>
            </w:r>
            <w:r w:rsidRPr="003F6034">
              <w:rPr>
                <w:rFonts w:ascii="Arial" w:hAnsi="Arial" w:cs="Arial"/>
                <w:color w:val="000000"/>
                <w:kern w:val="2"/>
                <w:szCs w:val="24"/>
                <w:lang w:val="pt-PT"/>
              </w:rPr>
              <w:t xml:space="preserve"> </w:t>
            </w:r>
            <w:r w:rsidRPr="00BD69F7">
              <w:rPr>
                <w:rFonts w:ascii="Arial" w:hAnsi="Arial" w:cs="Arial"/>
                <w:color w:val="000000"/>
                <w:kern w:val="2"/>
                <w:szCs w:val="24"/>
              </w:rPr>
              <w:t>Tiekėjas privalo sumokėti Pirkėjui netesybas per 30 dienų nuo Pirkėjo pareikalavimo.</w:t>
            </w:r>
          </w:p>
        </w:tc>
        <w:tc>
          <w:tcPr>
            <w:tcW w:w="5361" w:type="dxa"/>
          </w:tcPr>
          <w:p w14:paraId="362A9AE9" w14:textId="6D8FD82B" w:rsidR="00237686" w:rsidRPr="00875B3E" w:rsidRDefault="00237686" w:rsidP="00237686">
            <w:pPr>
              <w:jc w:val="both"/>
              <w:rPr>
                <w:rFonts w:ascii="Arial" w:hAnsi="Arial" w:cs="Arial"/>
                <w:kern w:val="2"/>
                <w:szCs w:val="24"/>
                <w:lang w:val="en-GB"/>
              </w:rPr>
            </w:pPr>
            <w:r w:rsidRPr="00875B3E">
              <w:rPr>
                <w:rFonts w:ascii="Arial" w:hAnsi="Arial" w:cs="Arial"/>
                <w:color w:val="000000"/>
                <w:kern w:val="2"/>
                <w:szCs w:val="24"/>
                <w:lang w:val="en-GB"/>
              </w:rPr>
              <w:t>9.2.2 The Supplier shall pay the liquidated damages to the Buyer within 30</w:t>
            </w:r>
            <w:r w:rsidRPr="00875B3E">
              <w:rPr>
                <w:rFonts w:ascii="Arial" w:hAnsi="Arial" w:cs="Arial"/>
                <w:color w:val="4472C4"/>
                <w:kern w:val="2"/>
                <w:szCs w:val="24"/>
                <w:lang w:val="en-GB"/>
              </w:rPr>
              <w:t xml:space="preserve"> </w:t>
            </w:r>
            <w:r w:rsidRPr="00875B3E">
              <w:rPr>
                <w:rFonts w:ascii="Arial" w:hAnsi="Arial" w:cs="Arial"/>
                <w:color w:val="000000"/>
                <w:kern w:val="2"/>
                <w:szCs w:val="24"/>
                <w:lang w:val="en-GB"/>
              </w:rPr>
              <w:t>days of the Buyer’s demand.</w:t>
            </w:r>
          </w:p>
        </w:tc>
      </w:tr>
      <w:tr w:rsidR="00237686" w:rsidRPr="00BD69F7" w14:paraId="571D0B21" w14:textId="77777777" w:rsidTr="791BF53A">
        <w:trPr>
          <w:trHeight w:val="85"/>
        </w:trPr>
        <w:tc>
          <w:tcPr>
            <w:tcW w:w="5524" w:type="dxa"/>
          </w:tcPr>
          <w:p w14:paraId="644ED15E" w14:textId="32B4DDF8" w:rsidR="00237686" w:rsidRPr="00BD69F7" w:rsidRDefault="00237686" w:rsidP="00237686">
            <w:pPr>
              <w:jc w:val="both"/>
              <w:rPr>
                <w:rFonts w:ascii="Arial" w:hAnsi="Arial" w:cs="Arial"/>
                <w:b/>
                <w:bCs/>
                <w:kern w:val="2"/>
                <w:szCs w:val="24"/>
              </w:rPr>
            </w:pPr>
            <w:r w:rsidRPr="00BD69F7">
              <w:rPr>
                <w:rFonts w:ascii="Arial" w:hAnsi="Arial" w:cs="Arial"/>
                <w:b/>
                <w:bCs/>
                <w:kern w:val="2"/>
                <w:szCs w:val="24"/>
              </w:rPr>
              <w:t>9.3. Tiekėjui / Pirkėjui taikoma bauda nutraukus Sutartį dėl esminio Sutarties pažeidimo</w:t>
            </w:r>
          </w:p>
        </w:tc>
        <w:tc>
          <w:tcPr>
            <w:tcW w:w="5361" w:type="dxa"/>
          </w:tcPr>
          <w:p w14:paraId="3EC2ED79" w14:textId="6670F6A2" w:rsidR="00237686" w:rsidRPr="00875B3E" w:rsidRDefault="00237686" w:rsidP="00237686">
            <w:pPr>
              <w:jc w:val="both"/>
              <w:rPr>
                <w:rFonts w:ascii="Arial" w:hAnsi="Arial" w:cs="Arial"/>
                <w:kern w:val="2"/>
                <w:szCs w:val="24"/>
                <w:lang w:val="en-GB"/>
              </w:rPr>
            </w:pPr>
            <w:r w:rsidRPr="00875B3E">
              <w:rPr>
                <w:rFonts w:ascii="Arial" w:hAnsi="Arial" w:cs="Arial"/>
                <w:b/>
                <w:bCs/>
                <w:kern w:val="2"/>
                <w:szCs w:val="24"/>
                <w:lang w:val="en-GB"/>
              </w:rPr>
              <w:t>9.3. Penalty applied to the Supplier/the Buyer in the event of termination of the Contract for material breach of the Contract</w:t>
            </w:r>
          </w:p>
        </w:tc>
      </w:tr>
      <w:tr w:rsidR="00237686" w:rsidRPr="00BD69F7" w14:paraId="51AE4EEF" w14:textId="77777777" w:rsidTr="791BF53A">
        <w:trPr>
          <w:trHeight w:val="85"/>
        </w:trPr>
        <w:tc>
          <w:tcPr>
            <w:tcW w:w="5524" w:type="dxa"/>
          </w:tcPr>
          <w:p w14:paraId="4CAD996D" w14:textId="189AFB46" w:rsidR="00237686" w:rsidRPr="00E32360" w:rsidRDefault="00CB7080" w:rsidP="00B116F1">
            <w:pPr>
              <w:jc w:val="both"/>
              <w:rPr>
                <w:rFonts w:ascii="Arial" w:hAnsi="Arial" w:cs="Arial"/>
                <w:color w:val="000000"/>
                <w:kern w:val="2"/>
                <w:szCs w:val="24"/>
              </w:rPr>
            </w:pPr>
            <w:r w:rsidRPr="00096F5C">
              <w:rPr>
                <w:rFonts w:ascii="Arial" w:hAnsi="Arial" w:cs="Arial"/>
                <w:color w:val="000000"/>
                <w:kern w:val="2"/>
                <w:szCs w:val="24"/>
              </w:rPr>
              <w:t>Jei Sutartis nutraukiama dėl Tiekėjo kaltės, Pirkėjas turi teisę reikalauti sumokėti baudą, lygią 5 (penkių) procentų Pradinės sutarties vertės dydžio sumai</w:t>
            </w:r>
            <w:r w:rsidR="00B116F1" w:rsidRPr="00096F5C">
              <w:rPr>
                <w:rFonts w:ascii="Arial" w:hAnsi="Arial" w:cs="Arial"/>
                <w:color w:val="000000"/>
                <w:kern w:val="2"/>
                <w:szCs w:val="24"/>
              </w:rPr>
              <w:t>.</w:t>
            </w:r>
          </w:p>
        </w:tc>
        <w:tc>
          <w:tcPr>
            <w:tcW w:w="5361" w:type="dxa"/>
          </w:tcPr>
          <w:p w14:paraId="3AE3D6A5" w14:textId="4D6A5804" w:rsidR="00237686" w:rsidRPr="00E32360" w:rsidRDefault="003E3F3C" w:rsidP="00237686">
            <w:pPr>
              <w:jc w:val="both"/>
              <w:rPr>
                <w:rFonts w:ascii="Arial" w:hAnsi="Arial" w:cs="Arial"/>
                <w:color w:val="000000"/>
                <w:kern w:val="2"/>
                <w:szCs w:val="24"/>
                <w:lang w:val="en-GB"/>
              </w:rPr>
            </w:pPr>
            <w:r w:rsidRPr="00875B3E">
              <w:rPr>
                <w:rFonts w:ascii="Arial" w:hAnsi="Arial" w:cs="Arial"/>
                <w:color w:val="000000"/>
                <w:kern w:val="2"/>
                <w:szCs w:val="24"/>
                <w:lang w:val="en-GB"/>
              </w:rPr>
              <w:t xml:space="preserve">If the Contract is terminated due to the fault of the Supplier, the Buyer has the right to demand payment of a fine equal to 5 (five) percent of the amount of the Initial Contract value. </w:t>
            </w:r>
          </w:p>
        </w:tc>
      </w:tr>
      <w:tr w:rsidR="00237686" w:rsidRPr="00BD69F7" w14:paraId="1E8E9CB8" w14:textId="77777777" w:rsidTr="791BF53A">
        <w:trPr>
          <w:trHeight w:val="85"/>
        </w:trPr>
        <w:tc>
          <w:tcPr>
            <w:tcW w:w="5524" w:type="dxa"/>
          </w:tcPr>
          <w:p w14:paraId="68FD2CCD" w14:textId="0C15B262" w:rsidR="00237686" w:rsidRPr="00BD69F7" w:rsidRDefault="00237686" w:rsidP="00237686">
            <w:pPr>
              <w:jc w:val="both"/>
              <w:rPr>
                <w:rFonts w:ascii="Arial" w:hAnsi="Arial" w:cs="Arial"/>
                <w:b/>
                <w:bCs/>
                <w:kern w:val="2"/>
                <w:szCs w:val="24"/>
              </w:rPr>
            </w:pPr>
            <w:r w:rsidRPr="00BD69F7">
              <w:rPr>
                <w:rFonts w:ascii="Arial" w:hAnsi="Arial" w:cs="Arial"/>
                <w:b/>
                <w:bCs/>
                <w:kern w:val="2"/>
                <w:szCs w:val="24"/>
              </w:rPr>
              <w:t>9.4. Tiekėjui taikoma bauda dėl esamų subtiekėjų ar specialistų pakeitimo / naujų subtiekėjų pasitelkimo nesilaikant Bendrosiose sąlygose nurodytos subtiekėjų ir (ar) specialistų keitimo tvarkos</w:t>
            </w:r>
          </w:p>
        </w:tc>
        <w:tc>
          <w:tcPr>
            <w:tcW w:w="5361" w:type="dxa"/>
          </w:tcPr>
          <w:p w14:paraId="53AC92F5" w14:textId="1FF9464E" w:rsidR="00237686" w:rsidRPr="00875B3E" w:rsidRDefault="00237686" w:rsidP="00237686">
            <w:pPr>
              <w:jc w:val="both"/>
              <w:rPr>
                <w:rFonts w:ascii="Arial" w:hAnsi="Arial" w:cs="Arial"/>
                <w:kern w:val="2"/>
                <w:szCs w:val="24"/>
                <w:lang w:val="en-GB"/>
              </w:rPr>
            </w:pPr>
            <w:r w:rsidRPr="00875B3E">
              <w:rPr>
                <w:rFonts w:ascii="Arial" w:hAnsi="Arial" w:cs="Arial"/>
                <w:b/>
                <w:bCs/>
                <w:kern w:val="2"/>
                <w:szCs w:val="24"/>
                <w:lang w:val="en-GB"/>
              </w:rPr>
              <w:t>9.4. Penalty applied to the Supplier for replacing existing subcontractors or specialists / using new subcontractors without complying with the procedure for replacing subcontractors and/or specialists set out in the General Terms and Conditions</w:t>
            </w:r>
          </w:p>
        </w:tc>
      </w:tr>
      <w:tr w:rsidR="00714432" w:rsidRPr="00BD69F7" w14:paraId="09E477A3" w14:textId="77777777" w:rsidTr="791BF53A">
        <w:trPr>
          <w:trHeight w:val="85"/>
        </w:trPr>
        <w:tc>
          <w:tcPr>
            <w:tcW w:w="5524" w:type="dxa"/>
          </w:tcPr>
          <w:p w14:paraId="6A6AD6E3" w14:textId="5AE4D6E0" w:rsidR="00714432" w:rsidRPr="00096F5C" w:rsidRDefault="00714432" w:rsidP="00714432">
            <w:pPr>
              <w:jc w:val="both"/>
              <w:rPr>
                <w:rFonts w:ascii="Arial" w:hAnsi="Arial" w:cs="Arial"/>
                <w:color w:val="000000"/>
                <w:kern w:val="2"/>
                <w:szCs w:val="24"/>
              </w:rPr>
            </w:pPr>
            <w:r w:rsidRPr="00096F5C">
              <w:rPr>
                <w:rFonts w:ascii="Arial" w:hAnsi="Arial" w:cs="Arial"/>
                <w:color w:val="000000"/>
                <w:kern w:val="2"/>
                <w:szCs w:val="24"/>
              </w:rPr>
              <w:t>1000 (vienas tūkstantis) Eur už kiekvieną pažeidimo atvejį.</w:t>
            </w:r>
          </w:p>
        </w:tc>
        <w:tc>
          <w:tcPr>
            <w:tcW w:w="5361" w:type="dxa"/>
          </w:tcPr>
          <w:p w14:paraId="1FC2A945" w14:textId="470975FE" w:rsidR="00714432" w:rsidRPr="00875B3E" w:rsidRDefault="02610EF2" w:rsidP="791BF53A">
            <w:pPr>
              <w:jc w:val="both"/>
              <w:rPr>
                <w:rFonts w:ascii="Arial" w:hAnsi="Arial" w:cs="Arial"/>
                <w:color w:val="000000"/>
                <w:kern w:val="2"/>
                <w:lang w:val="en-GB"/>
              </w:rPr>
            </w:pPr>
            <w:r w:rsidRPr="791BF53A">
              <w:rPr>
                <w:rFonts w:ascii="Arial" w:hAnsi="Arial" w:cs="Arial"/>
                <w:color w:val="000000"/>
                <w:kern w:val="2"/>
                <w:lang w:val="en-GB"/>
              </w:rPr>
              <w:t>1000 (one thousand) EUR for each case of violation.</w:t>
            </w:r>
          </w:p>
        </w:tc>
      </w:tr>
      <w:tr w:rsidR="00237686" w:rsidRPr="00BD69F7" w14:paraId="2622BCF0" w14:textId="77777777" w:rsidTr="791BF53A">
        <w:trPr>
          <w:trHeight w:val="85"/>
        </w:trPr>
        <w:tc>
          <w:tcPr>
            <w:tcW w:w="5524" w:type="dxa"/>
          </w:tcPr>
          <w:p w14:paraId="6EE553F5" w14:textId="620E0292" w:rsidR="00237686" w:rsidRPr="00BD69F7" w:rsidRDefault="00237686" w:rsidP="00237686">
            <w:pPr>
              <w:jc w:val="both"/>
              <w:rPr>
                <w:rFonts w:ascii="Arial" w:hAnsi="Arial" w:cs="Arial"/>
                <w:color w:val="000000"/>
                <w:kern w:val="2"/>
                <w:szCs w:val="24"/>
              </w:rPr>
            </w:pPr>
            <w:r w:rsidRPr="00BD69F7">
              <w:rPr>
                <w:rFonts w:ascii="Arial" w:hAnsi="Arial" w:cs="Arial"/>
                <w:b/>
                <w:bCs/>
                <w:kern w:val="2"/>
                <w:szCs w:val="24"/>
              </w:rPr>
              <w:t>9.5. Tiekėjui taikomos baudos dėl aplinkosauginių ir (arba) socialinių kriterijų nesilaikymo</w:t>
            </w:r>
          </w:p>
        </w:tc>
        <w:tc>
          <w:tcPr>
            <w:tcW w:w="5361" w:type="dxa"/>
          </w:tcPr>
          <w:p w14:paraId="6ED2C028" w14:textId="6D4550F5" w:rsidR="00237686" w:rsidRPr="00875B3E" w:rsidRDefault="00237686" w:rsidP="00237686">
            <w:pPr>
              <w:jc w:val="both"/>
              <w:rPr>
                <w:rFonts w:ascii="Arial" w:hAnsi="Arial" w:cs="Arial"/>
                <w:color w:val="000000"/>
                <w:kern w:val="2"/>
                <w:szCs w:val="24"/>
                <w:lang w:val="en-GB"/>
              </w:rPr>
            </w:pPr>
            <w:r w:rsidRPr="00875B3E">
              <w:rPr>
                <w:rFonts w:ascii="Arial" w:hAnsi="Arial" w:cs="Arial"/>
                <w:b/>
                <w:bCs/>
                <w:kern w:val="2"/>
                <w:szCs w:val="24"/>
                <w:lang w:val="en-GB"/>
              </w:rPr>
              <w:t>9.5. Penalties imposed on the Supplier for non-compliance with environmental and/or social criteria</w:t>
            </w:r>
          </w:p>
        </w:tc>
      </w:tr>
      <w:tr w:rsidR="00237686" w:rsidRPr="00BD69F7" w14:paraId="4C6B2AAA" w14:textId="77777777" w:rsidTr="791BF53A">
        <w:trPr>
          <w:trHeight w:val="85"/>
        </w:trPr>
        <w:tc>
          <w:tcPr>
            <w:tcW w:w="5524" w:type="dxa"/>
          </w:tcPr>
          <w:p w14:paraId="0F6B3010" w14:textId="77777777" w:rsidR="00237686" w:rsidRPr="003E6ADF" w:rsidRDefault="00237686" w:rsidP="00237686">
            <w:pPr>
              <w:jc w:val="both"/>
              <w:rPr>
                <w:rFonts w:ascii="Arial" w:hAnsi="Arial" w:cs="Arial"/>
                <w:kern w:val="2"/>
                <w:szCs w:val="24"/>
              </w:rPr>
            </w:pPr>
            <w:r w:rsidRPr="003E6ADF">
              <w:rPr>
                <w:rFonts w:ascii="Arial" w:hAnsi="Arial" w:cs="Arial"/>
                <w:kern w:val="2"/>
                <w:szCs w:val="24"/>
              </w:rPr>
              <w:t>9.5.1. 100 (vienas šimtas) Eur už kiekvieną pažeidimo atvejį.</w:t>
            </w:r>
          </w:p>
          <w:p w14:paraId="1E1F8120" w14:textId="77777777" w:rsidR="00237686" w:rsidRDefault="00237686" w:rsidP="00237686">
            <w:pPr>
              <w:jc w:val="both"/>
              <w:rPr>
                <w:rFonts w:ascii="Arial" w:hAnsi="Arial" w:cs="Arial"/>
                <w:kern w:val="2"/>
                <w:szCs w:val="24"/>
              </w:rPr>
            </w:pPr>
            <w:r w:rsidRPr="003E6ADF">
              <w:rPr>
                <w:rFonts w:ascii="Arial" w:hAnsi="Arial" w:cs="Arial"/>
                <w:kern w:val="2"/>
                <w:szCs w:val="24"/>
              </w:rPr>
              <w:t>9.5.2.  Tiekėjas įsipareigoja nedelsiant, tačiau visais atvejais ne vėliau kaip per 2 (dvi) darbo dienas, pranešti Pirkėjui (ir atitinkamoms institucijoms, kai to reikalaujama) apie visus aplinkos apsaugos ar darbuotojų saugos reikalavimus pažeidžiančius incidentus, įvykusius Prekių pristatymo metu ir teikiant su jomis susijusias paslaugas. Jei Tiekėjas nepraneša apie incidentą Pirkėjui ir (ar) atitinkamoms institucijoms per 2 (dvi) darbo dienas, jis privalo sumokėti Pirkėjui baudą, lygią 100 Eur už kiekvieną atskirą atvejį ir atlyginti Pirkėjui visus nuostolius, patirtus dėl nepranešimo apie incidentą, kurių bauda nepadengia. Šis punktas taikomas visiems incidentams, įvykusiems Prekių pristatymo metu ir (ar) teikiant su jomis susijusias paslaugas, nepaisant to, ar jie sukėlė žalos žmonėms ar aplinkai.</w:t>
            </w:r>
          </w:p>
          <w:p w14:paraId="571168FA" w14:textId="26BAADCD" w:rsidR="00237686" w:rsidRPr="003E6ADF" w:rsidRDefault="00237686" w:rsidP="791BF53A">
            <w:pPr>
              <w:jc w:val="both"/>
              <w:rPr>
                <w:rFonts w:ascii="Arial" w:hAnsi="Arial" w:cs="Arial"/>
                <w:kern w:val="2"/>
              </w:rPr>
            </w:pPr>
          </w:p>
          <w:p w14:paraId="5DF0BA4B" w14:textId="2D8803FA" w:rsidR="00237686" w:rsidRPr="003E6ADF" w:rsidRDefault="00237686" w:rsidP="00237686">
            <w:pPr>
              <w:jc w:val="both"/>
              <w:rPr>
                <w:rFonts w:ascii="Arial" w:hAnsi="Arial" w:cs="Arial"/>
                <w:kern w:val="2"/>
                <w:szCs w:val="24"/>
              </w:rPr>
            </w:pPr>
            <w:r w:rsidRPr="003E6ADF">
              <w:rPr>
                <w:rFonts w:ascii="Arial" w:hAnsi="Arial" w:cs="Arial"/>
                <w:kern w:val="2"/>
                <w:szCs w:val="24"/>
              </w:rPr>
              <w:lastRenderedPageBreak/>
              <w:t>9.5.3. 500 (penki šimtai) Eur už kiekvieną pažeidimo atvejį jei pažeidžiami darbuotojų saugos ir sveikatos reikalavimai, ir dėl to įvyksta nelaimingas atsitikimas.</w:t>
            </w:r>
          </w:p>
        </w:tc>
        <w:tc>
          <w:tcPr>
            <w:tcW w:w="5361" w:type="dxa"/>
          </w:tcPr>
          <w:p w14:paraId="541476E4" w14:textId="77777777" w:rsidR="00237686" w:rsidRPr="00875B3E" w:rsidRDefault="1CFF6755" w:rsidP="791BF53A">
            <w:pPr>
              <w:jc w:val="both"/>
              <w:rPr>
                <w:rFonts w:ascii="Arial" w:hAnsi="Arial" w:cs="Arial"/>
                <w:kern w:val="2"/>
                <w:lang w:val="en-GB"/>
              </w:rPr>
            </w:pPr>
            <w:r w:rsidRPr="791BF53A">
              <w:rPr>
                <w:rFonts w:ascii="Arial" w:hAnsi="Arial" w:cs="Arial"/>
                <w:kern w:val="2"/>
                <w:lang w:val="en-GB"/>
              </w:rPr>
              <w:lastRenderedPageBreak/>
              <w:t>9.5.1. 100 (one hundred) EUR for each case of violation.</w:t>
            </w:r>
          </w:p>
          <w:p w14:paraId="3021E9B6" w14:textId="693CB35D" w:rsidR="00237686" w:rsidRPr="00875B3E" w:rsidRDefault="1CFF6755" w:rsidP="791BF53A">
            <w:pPr>
              <w:jc w:val="both"/>
              <w:rPr>
                <w:rFonts w:ascii="Arial" w:hAnsi="Arial" w:cs="Arial"/>
                <w:kern w:val="2"/>
                <w:lang w:val="en-GB"/>
              </w:rPr>
            </w:pPr>
            <w:r w:rsidRPr="791BF53A">
              <w:rPr>
                <w:rFonts w:ascii="Arial" w:hAnsi="Arial" w:cs="Arial"/>
                <w:kern w:val="2"/>
                <w:lang w:val="en-GB"/>
              </w:rPr>
              <w:t>9.5.2. The Supplier undertakes to immediately, but in any case</w:t>
            </w:r>
            <w:r w:rsidR="2A6EFBD0" w:rsidRPr="791BF53A">
              <w:rPr>
                <w:rFonts w:ascii="Arial" w:hAnsi="Arial" w:cs="Arial"/>
                <w:kern w:val="2"/>
                <w:lang w:val="en-GB"/>
              </w:rPr>
              <w:t>,</w:t>
            </w:r>
            <w:r w:rsidRPr="791BF53A">
              <w:rPr>
                <w:rFonts w:ascii="Arial" w:hAnsi="Arial" w:cs="Arial"/>
                <w:kern w:val="2"/>
                <w:lang w:val="en-GB"/>
              </w:rPr>
              <w:t xml:space="preserve"> no later than within 2 (two) working days, notify the Buyer (and relevant authorities, when required) of all incidents that violate environmental protection or employee safety requirements that occurred during the delivery of the Goods and during the provision of related services. If the Supplier does not report the incident to the Buyer and/or the relevant authorities within 2 (two) working days, he must pay the Buyer a fine equal to EUR 100 for each individual case and compensate the Buyer for all losses incurred due to failure to report the incident, which are not covered by the fine. This clause applies to all incidents that occurred during the delivery of the Goods and/or during the provision of related services, regardless of whether they caused damage to people or the environment.</w:t>
            </w:r>
          </w:p>
          <w:p w14:paraId="7727C987" w14:textId="51F51237"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lastRenderedPageBreak/>
              <w:t>9.5.3. 500 (five hundred) Euros for each case of violation if the requirements of employee safety and health are violated, and as a result an accident occurs.</w:t>
            </w:r>
          </w:p>
        </w:tc>
      </w:tr>
      <w:tr w:rsidR="00237686" w:rsidRPr="00BD69F7" w14:paraId="1D3C45A5" w14:textId="77777777" w:rsidTr="791BF53A">
        <w:trPr>
          <w:trHeight w:val="85"/>
        </w:trPr>
        <w:tc>
          <w:tcPr>
            <w:tcW w:w="5524" w:type="dxa"/>
          </w:tcPr>
          <w:p w14:paraId="3ECFE453" w14:textId="7FC9EE53" w:rsidR="00237686" w:rsidRPr="00BD69F7" w:rsidRDefault="00237686" w:rsidP="00237686">
            <w:pPr>
              <w:jc w:val="both"/>
              <w:rPr>
                <w:rFonts w:ascii="Arial" w:hAnsi="Arial" w:cs="Arial"/>
                <w:color w:val="000000"/>
                <w:kern w:val="2"/>
                <w:szCs w:val="24"/>
              </w:rPr>
            </w:pPr>
            <w:r w:rsidRPr="00BD69F7">
              <w:rPr>
                <w:rFonts w:ascii="Arial" w:hAnsi="Arial" w:cs="Arial"/>
                <w:b/>
                <w:bCs/>
                <w:kern w:val="2"/>
                <w:szCs w:val="24"/>
              </w:rPr>
              <w:lastRenderedPageBreak/>
              <w:t>9.6. Tiekėjui / Pirkėjui taikoma bauda dėl konfidencialumo reikalavimų nesilaikymo</w:t>
            </w:r>
          </w:p>
        </w:tc>
        <w:tc>
          <w:tcPr>
            <w:tcW w:w="5361" w:type="dxa"/>
          </w:tcPr>
          <w:p w14:paraId="48772110" w14:textId="65FEBE64" w:rsidR="00237686" w:rsidRPr="00875B3E" w:rsidRDefault="00237686" w:rsidP="00237686">
            <w:pPr>
              <w:jc w:val="both"/>
              <w:rPr>
                <w:rFonts w:ascii="Arial" w:hAnsi="Arial" w:cs="Arial"/>
                <w:color w:val="000000"/>
                <w:kern w:val="2"/>
                <w:szCs w:val="24"/>
                <w:lang w:val="en-GB"/>
              </w:rPr>
            </w:pPr>
            <w:r w:rsidRPr="00875B3E">
              <w:rPr>
                <w:rFonts w:ascii="Arial" w:hAnsi="Arial" w:cs="Arial"/>
                <w:b/>
                <w:bCs/>
                <w:kern w:val="2"/>
                <w:szCs w:val="24"/>
                <w:lang w:val="en-GB"/>
              </w:rPr>
              <w:t>9.6. Penalty imposed on the Supplier/the Buyer for non-compliance with confidentiality requirements</w:t>
            </w:r>
          </w:p>
        </w:tc>
      </w:tr>
      <w:tr w:rsidR="00237686" w:rsidRPr="00BD69F7" w14:paraId="3B1C1C62" w14:textId="77777777" w:rsidTr="791BF53A">
        <w:trPr>
          <w:trHeight w:val="85"/>
        </w:trPr>
        <w:tc>
          <w:tcPr>
            <w:tcW w:w="5524" w:type="dxa"/>
          </w:tcPr>
          <w:p w14:paraId="55277B31" w14:textId="389AFCD5" w:rsidR="00237686" w:rsidRPr="00BD69F7" w:rsidRDefault="69D776BE" w:rsidP="00F54E54">
            <w:pPr>
              <w:jc w:val="both"/>
              <w:rPr>
                <w:rFonts w:ascii="Arial" w:hAnsi="Arial" w:cs="Arial"/>
                <w:kern w:val="2"/>
              </w:rPr>
            </w:pPr>
            <w:r w:rsidRPr="791BF53A">
              <w:rPr>
                <w:rFonts w:ascii="Arial" w:hAnsi="Arial" w:cs="Arial"/>
                <w:kern w:val="2"/>
              </w:rPr>
              <w:t>3000 (trys tūkstančiai) Eur už kiekvieną pažeidimo atvejį ir atlygina dėl to Pirkėjo patirtus ar atsiradusius tiesioginius nuostolius, kiek jų nepadengia bauda.</w:t>
            </w:r>
          </w:p>
        </w:tc>
        <w:tc>
          <w:tcPr>
            <w:tcW w:w="5361" w:type="dxa"/>
          </w:tcPr>
          <w:p w14:paraId="66ADF851" w14:textId="6F26E6C0" w:rsidR="00237686" w:rsidRPr="00875B3E" w:rsidRDefault="10B2241F" w:rsidP="00F54E54">
            <w:pPr>
              <w:jc w:val="both"/>
              <w:rPr>
                <w:rFonts w:ascii="Arial" w:hAnsi="Arial" w:cs="Arial"/>
                <w:kern w:val="2"/>
                <w:lang w:val="en-GB"/>
              </w:rPr>
            </w:pPr>
            <w:r w:rsidRPr="791BF53A">
              <w:rPr>
                <w:rFonts w:ascii="Arial" w:hAnsi="Arial" w:cs="Arial"/>
                <w:kern w:val="2"/>
                <w:lang w:val="en-GB"/>
              </w:rPr>
              <w:t>3000 (three thousand) EUR for each case of violation and compensates the direct losses suffered or caused by the Buyer, to the extent not covered by the fine.</w:t>
            </w:r>
          </w:p>
        </w:tc>
      </w:tr>
      <w:tr w:rsidR="00237686" w:rsidRPr="00BD69F7" w14:paraId="4C246912" w14:textId="77777777" w:rsidTr="791BF53A">
        <w:trPr>
          <w:trHeight w:val="85"/>
        </w:trPr>
        <w:tc>
          <w:tcPr>
            <w:tcW w:w="5524" w:type="dxa"/>
          </w:tcPr>
          <w:p w14:paraId="5EB48931" w14:textId="469C7AEA" w:rsidR="00237686" w:rsidRPr="00BD69F7" w:rsidRDefault="00237686" w:rsidP="00237686">
            <w:pPr>
              <w:jc w:val="both"/>
              <w:rPr>
                <w:rFonts w:ascii="Arial" w:hAnsi="Arial" w:cs="Arial"/>
                <w:color w:val="000000"/>
                <w:kern w:val="2"/>
                <w:szCs w:val="24"/>
              </w:rPr>
            </w:pPr>
            <w:r w:rsidRPr="00BD69F7">
              <w:rPr>
                <w:rFonts w:ascii="Arial" w:hAnsi="Arial" w:cs="Arial"/>
                <w:b/>
                <w:bCs/>
                <w:kern w:val="2"/>
                <w:szCs w:val="24"/>
              </w:rPr>
              <w:t xml:space="preserve">9.7. Tiekėjui taikomos netesybos dėl pirkimo dokumentuose nustatytų kokybinių kriterijų </w:t>
            </w:r>
            <w:proofErr w:type="spellStart"/>
            <w:r w:rsidRPr="00BD69F7">
              <w:rPr>
                <w:rFonts w:ascii="Arial" w:hAnsi="Arial" w:cs="Arial"/>
                <w:b/>
                <w:bCs/>
                <w:kern w:val="2"/>
                <w:szCs w:val="24"/>
              </w:rPr>
              <w:t>nepasiekimo</w:t>
            </w:r>
            <w:proofErr w:type="spellEnd"/>
            <w:r w:rsidRPr="00BD69F7">
              <w:rPr>
                <w:rFonts w:ascii="Arial" w:hAnsi="Arial" w:cs="Arial"/>
                <w:b/>
                <w:bCs/>
                <w:kern w:val="2"/>
                <w:szCs w:val="24"/>
              </w:rPr>
              <w:t xml:space="preserve"> Sutarties vykdymo metu</w:t>
            </w:r>
          </w:p>
        </w:tc>
        <w:tc>
          <w:tcPr>
            <w:tcW w:w="5361" w:type="dxa"/>
          </w:tcPr>
          <w:p w14:paraId="4EFFF344" w14:textId="57DA653A" w:rsidR="00237686" w:rsidRPr="00875B3E" w:rsidRDefault="00237686" w:rsidP="00237686">
            <w:pPr>
              <w:jc w:val="both"/>
              <w:rPr>
                <w:rFonts w:ascii="Arial" w:hAnsi="Arial" w:cs="Arial"/>
                <w:color w:val="000000"/>
                <w:kern w:val="2"/>
                <w:szCs w:val="24"/>
                <w:lang w:val="en-GB"/>
              </w:rPr>
            </w:pPr>
            <w:r w:rsidRPr="00875B3E">
              <w:rPr>
                <w:rFonts w:ascii="Arial" w:hAnsi="Arial" w:cs="Arial"/>
                <w:b/>
                <w:bCs/>
                <w:kern w:val="2"/>
                <w:szCs w:val="24"/>
                <w:lang w:val="en-GB"/>
              </w:rPr>
              <w:t>9.7. Liquidated damages imposed on the Supplier for failure to meet the quality criteria set out in the Contract documents during the performance of the Contract</w:t>
            </w:r>
          </w:p>
        </w:tc>
      </w:tr>
      <w:tr w:rsidR="00237686" w:rsidRPr="00BD69F7" w14:paraId="0BC59764" w14:textId="77777777" w:rsidTr="791BF53A">
        <w:trPr>
          <w:trHeight w:val="85"/>
        </w:trPr>
        <w:tc>
          <w:tcPr>
            <w:tcW w:w="5524" w:type="dxa"/>
          </w:tcPr>
          <w:p w14:paraId="77C2CAFB" w14:textId="026189D5" w:rsidR="00237686" w:rsidRPr="00BD69F7" w:rsidRDefault="00237686" w:rsidP="00237686">
            <w:pPr>
              <w:rPr>
                <w:rFonts w:ascii="Arial" w:hAnsi="Arial" w:cs="Arial"/>
                <w:color w:val="000000"/>
                <w:kern w:val="2"/>
                <w:szCs w:val="24"/>
              </w:rPr>
            </w:pPr>
            <w:r w:rsidRPr="00BD69F7">
              <w:rPr>
                <w:rFonts w:ascii="Arial" w:hAnsi="Arial" w:cs="Arial"/>
                <w:kern w:val="2"/>
                <w:szCs w:val="24"/>
              </w:rPr>
              <w:t>Netaikoma.</w:t>
            </w:r>
          </w:p>
        </w:tc>
        <w:tc>
          <w:tcPr>
            <w:tcW w:w="5361" w:type="dxa"/>
          </w:tcPr>
          <w:p w14:paraId="06F1F80C" w14:textId="72F1626E" w:rsidR="00237686" w:rsidRPr="00875B3E" w:rsidRDefault="00237686" w:rsidP="00237686">
            <w:pPr>
              <w:rPr>
                <w:rFonts w:ascii="Arial" w:hAnsi="Arial" w:cs="Arial"/>
                <w:color w:val="000000"/>
                <w:kern w:val="2"/>
                <w:szCs w:val="24"/>
                <w:lang w:val="en-GB"/>
              </w:rPr>
            </w:pPr>
            <w:r w:rsidRPr="00875B3E">
              <w:rPr>
                <w:rFonts w:ascii="Arial" w:hAnsi="Arial" w:cs="Arial"/>
                <w:kern w:val="2"/>
                <w:szCs w:val="24"/>
                <w:lang w:val="en-GB"/>
              </w:rPr>
              <w:t>Not applicable.</w:t>
            </w:r>
          </w:p>
        </w:tc>
      </w:tr>
      <w:tr w:rsidR="00237686" w:rsidRPr="00BD69F7" w14:paraId="35D91CAF" w14:textId="77777777" w:rsidTr="791BF53A">
        <w:trPr>
          <w:trHeight w:val="85"/>
        </w:trPr>
        <w:tc>
          <w:tcPr>
            <w:tcW w:w="5524" w:type="dxa"/>
          </w:tcPr>
          <w:p w14:paraId="09408191" w14:textId="13252C2D" w:rsidR="00237686" w:rsidRPr="00BD69F7" w:rsidRDefault="00237686" w:rsidP="00237686">
            <w:pPr>
              <w:jc w:val="both"/>
              <w:rPr>
                <w:rFonts w:ascii="Arial" w:hAnsi="Arial" w:cs="Arial"/>
                <w:color w:val="000000"/>
                <w:kern w:val="2"/>
                <w:szCs w:val="24"/>
              </w:rPr>
            </w:pPr>
            <w:r w:rsidRPr="00BD69F7">
              <w:rPr>
                <w:rFonts w:ascii="Arial" w:hAnsi="Arial" w:cs="Arial"/>
                <w:b/>
                <w:bCs/>
                <w:kern w:val="2"/>
                <w:szCs w:val="24"/>
              </w:rPr>
              <w:t>9.8. Tiekėjui taikomos netesybos dėl Sutarties įvykdymo užtikrinimo nepratęsimo</w:t>
            </w:r>
          </w:p>
        </w:tc>
        <w:tc>
          <w:tcPr>
            <w:tcW w:w="5361" w:type="dxa"/>
          </w:tcPr>
          <w:p w14:paraId="0AB75233" w14:textId="67FECBF2" w:rsidR="00237686" w:rsidRPr="00875B3E" w:rsidRDefault="00237686" w:rsidP="00237686">
            <w:pPr>
              <w:jc w:val="both"/>
              <w:rPr>
                <w:rFonts w:ascii="Arial" w:hAnsi="Arial" w:cs="Arial"/>
                <w:color w:val="000000"/>
                <w:kern w:val="2"/>
                <w:szCs w:val="24"/>
                <w:lang w:val="en-GB"/>
              </w:rPr>
            </w:pPr>
            <w:r w:rsidRPr="00875B3E">
              <w:rPr>
                <w:rFonts w:ascii="Arial" w:hAnsi="Arial" w:cs="Arial"/>
                <w:b/>
                <w:bCs/>
                <w:kern w:val="2"/>
                <w:szCs w:val="24"/>
                <w:lang w:val="en-GB"/>
              </w:rPr>
              <w:t>9.8. Liquidated damages for non-renewal of the Contract Performance Security applicable to the Supplier</w:t>
            </w:r>
          </w:p>
        </w:tc>
      </w:tr>
      <w:tr w:rsidR="00237686" w:rsidRPr="00BD69F7" w14:paraId="75AA9D92" w14:textId="77777777" w:rsidTr="791BF53A">
        <w:trPr>
          <w:trHeight w:val="85"/>
        </w:trPr>
        <w:tc>
          <w:tcPr>
            <w:tcW w:w="5524" w:type="dxa"/>
          </w:tcPr>
          <w:p w14:paraId="2EA46F3A" w14:textId="6FF6F899" w:rsidR="00237686" w:rsidRPr="00BD69F7" w:rsidRDefault="00237686" w:rsidP="00237686">
            <w:pPr>
              <w:jc w:val="both"/>
              <w:rPr>
                <w:rFonts w:ascii="Arial" w:hAnsi="Arial" w:cs="Arial"/>
                <w:kern w:val="2"/>
                <w:szCs w:val="24"/>
              </w:rPr>
            </w:pPr>
            <w:r w:rsidRPr="003E6ADF">
              <w:rPr>
                <w:rFonts w:ascii="Arial" w:hAnsi="Arial" w:cs="Arial"/>
                <w:kern w:val="2"/>
                <w:szCs w:val="24"/>
              </w:rPr>
              <w:t>Punktas netaikomas, taikomos 8.2.2 punkte nustatytos sąlygos.</w:t>
            </w:r>
          </w:p>
        </w:tc>
        <w:tc>
          <w:tcPr>
            <w:tcW w:w="5361" w:type="dxa"/>
          </w:tcPr>
          <w:p w14:paraId="754BBD50" w14:textId="70ABED35"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The Clause does not apply, the conditions set out in Clause 8.2.2 shall be applied.</w:t>
            </w:r>
          </w:p>
        </w:tc>
      </w:tr>
      <w:tr w:rsidR="00237686" w:rsidRPr="00BD69F7" w14:paraId="2A774A0D" w14:textId="77777777" w:rsidTr="791BF53A">
        <w:trPr>
          <w:trHeight w:val="85"/>
        </w:trPr>
        <w:tc>
          <w:tcPr>
            <w:tcW w:w="5524" w:type="dxa"/>
            <w:shd w:val="clear" w:color="auto" w:fill="auto"/>
          </w:tcPr>
          <w:p w14:paraId="4AE301A4" w14:textId="08AF3BB5" w:rsidR="00237686" w:rsidRPr="00743209" w:rsidRDefault="00237686" w:rsidP="00237686">
            <w:pPr>
              <w:jc w:val="both"/>
              <w:rPr>
                <w:rFonts w:ascii="Arial" w:hAnsi="Arial" w:cs="Arial"/>
                <w:b/>
                <w:bCs/>
                <w:kern w:val="2"/>
                <w:szCs w:val="24"/>
              </w:rPr>
            </w:pPr>
            <w:r w:rsidRPr="003E6ADF">
              <w:rPr>
                <w:rFonts w:ascii="Arial" w:hAnsi="Arial" w:cs="Arial"/>
                <w:b/>
                <w:bCs/>
                <w:kern w:val="2"/>
                <w:szCs w:val="24"/>
              </w:rPr>
              <w:t>9.9. Tiekėjui taikoma bauda dėl sutikimo dirbti Pirkėjo objektuose (įrenginiuose) ir/ar jų apsaugos zonoje neturėjimo</w:t>
            </w:r>
          </w:p>
        </w:tc>
        <w:tc>
          <w:tcPr>
            <w:tcW w:w="5361" w:type="dxa"/>
            <w:shd w:val="clear" w:color="auto" w:fill="auto"/>
          </w:tcPr>
          <w:p w14:paraId="01C2D523" w14:textId="4592544A" w:rsidR="00237686" w:rsidRPr="00875B3E" w:rsidRDefault="00237686" w:rsidP="00237686">
            <w:pPr>
              <w:jc w:val="both"/>
              <w:rPr>
                <w:rFonts w:ascii="Arial" w:hAnsi="Arial" w:cs="Arial"/>
                <w:b/>
                <w:bCs/>
                <w:kern w:val="2"/>
                <w:szCs w:val="24"/>
                <w:lang w:val="en-GB"/>
              </w:rPr>
            </w:pPr>
            <w:r w:rsidRPr="00875B3E">
              <w:rPr>
                <w:rFonts w:ascii="Arial" w:hAnsi="Arial" w:cs="Arial"/>
                <w:b/>
                <w:bCs/>
                <w:kern w:val="2"/>
                <w:szCs w:val="24"/>
                <w:lang w:val="en-GB"/>
              </w:rPr>
              <w:t>9.9. Fine imposed on the Supplier for not having consent to work in the Buyer's facilities (devices) and/or in their protection zone</w:t>
            </w:r>
          </w:p>
        </w:tc>
      </w:tr>
      <w:tr w:rsidR="00237686" w:rsidRPr="00BD69F7" w14:paraId="2E664F17" w14:textId="77777777" w:rsidTr="791BF53A">
        <w:trPr>
          <w:trHeight w:val="85"/>
        </w:trPr>
        <w:tc>
          <w:tcPr>
            <w:tcW w:w="5524" w:type="dxa"/>
          </w:tcPr>
          <w:p w14:paraId="13051959" w14:textId="771C4C53" w:rsidR="00237686" w:rsidRPr="003E6ADF" w:rsidRDefault="00237686" w:rsidP="00237686">
            <w:pPr>
              <w:jc w:val="both"/>
              <w:rPr>
                <w:rFonts w:ascii="Arial" w:hAnsi="Arial" w:cs="Arial"/>
                <w:kern w:val="2"/>
                <w:szCs w:val="24"/>
              </w:rPr>
            </w:pPr>
            <w:r w:rsidRPr="003E6ADF">
              <w:rPr>
                <w:rFonts w:ascii="Arial" w:hAnsi="Arial" w:cs="Arial"/>
                <w:kern w:val="2"/>
                <w:szCs w:val="24"/>
              </w:rPr>
              <w:t>100 (vienas šimtas) Eur už kiekvieną pažeidimo atvejį.</w:t>
            </w:r>
          </w:p>
        </w:tc>
        <w:tc>
          <w:tcPr>
            <w:tcW w:w="5361" w:type="dxa"/>
          </w:tcPr>
          <w:p w14:paraId="45AA3955" w14:textId="27A7DEB8" w:rsidR="00237686" w:rsidRPr="00875B3E" w:rsidRDefault="1CFF6755" w:rsidP="791BF53A">
            <w:pPr>
              <w:jc w:val="both"/>
              <w:rPr>
                <w:rFonts w:ascii="Arial" w:hAnsi="Arial" w:cs="Arial"/>
                <w:kern w:val="2"/>
                <w:lang w:val="en-GB"/>
              </w:rPr>
            </w:pPr>
            <w:r w:rsidRPr="791BF53A">
              <w:rPr>
                <w:rFonts w:ascii="Arial" w:hAnsi="Arial" w:cs="Arial"/>
                <w:kern w:val="2"/>
                <w:lang w:val="en-GB"/>
              </w:rPr>
              <w:t>100 (one hundred) EUR for each case of violation.</w:t>
            </w:r>
          </w:p>
        </w:tc>
      </w:tr>
      <w:tr w:rsidR="00237686" w:rsidRPr="00BD69F7" w14:paraId="7DB33A85" w14:textId="77777777" w:rsidTr="791BF53A">
        <w:trPr>
          <w:trHeight w:val="85"/>
        </w:trPr>
        <w:tc>
          <w:tcPr>
            <w:tcW w:w="5524" w:type="dxa"/>
          </w:tcPr>
          <w:p w14:paraId="2A3084E9" w14:textId="4A7768E9" w:rsidR="00237686" w:rsidRPr="00FB00DF" w:rsidRDefault="00237686" w:rsidP="00237686">
            <w:pPr>
              <w:jc w:val="both"/>
              <w:rPr>
                <w:rFonts w:ascii="Arial" w:hAnsi="Arial" w:cs="Arial"/>
                <w:b/>
                <w:bCs/>
                <w:kern w:val="2"/>
                <w:szCs w:val="24"/>
              </w:rPr>
            </w:pPr>
            <w:r w:rsidRPr="003E6ADF">
              <w:rPr>
                <w:rFonts w:ascii="Arial" w:hAnsi="Arial" w:cs="Arial"/>
                <w:b/>
                <w:bCs/>
                <w:kern w:val="2"/>
                <w:szCs w:val="24"/>
              </w:rPr>
              <w:t>9.10. Tiekėjui taikoma bauda, jei Prekes tiekiantis su jomis susijusias paslaugas teikiantys specialistai yra neblaivūs ar apsvaigę nuo psichoaktyvių medžiagų.</w:t>
            </w:r>
          </w:p>
        </w:tc>
        <w:tc>
          <w:tcPr>
            <w:tcW w:w="5361" w:type="dxa"/>
          </w:tcPr>
          <w:p w14:paraId="2267A860" w14:textId="6200891C" w:rsidR="00237686" w:rsidRPr="00875B3E" w:rsidRDefault="00237686" w:rsidP="00237686">
            <w:pPr>
              <w:jc w:val="both"/>
              <w:rPr>
                <w:rFonts w:ascii="Arial" w:hAnsi="Arial" w:cs="Arial"/>
                <w:b/>
                <w:bCs/>
                <w:kern w:val="2"/>
                <w:szCs w:val="24"/>
                <w:lang w:val="en-GB"/>
              </w:rPr>
            </w:pPr>
            <w:r w:rsidRPr="00875B3E">
              <w:rPr>
                <w:rFonts w:ascii="Arial" w:hAnsi="Arial" w:cs="Arial"/>
                <w:b/>
                <w:bCs/>
                <w:kern w:val="2"/>
                <w:szCs w:val="24"/>
                <w:lang w:val="en-GB"/>
              </w:rPr>
              <w:t>9.10. Fine imposed on the Supplier if the specialists delivering the Goods or providing related services are intoxicated or under the influence of psychoactive substances.</w:t>
            </w:r>
          </w:p>
        </w:tc>
      </w:tr>
      <w:tr w:rsidR="00237686" w:rsidRPr="00BD69F7" w14:paraId="322084E3" w14:textId="77777777" w:rsidTr="791BF53A">
        <w:trPr>
          <w:trHeight w:val="85"/>
        </w:trPr>
        <w:tc>
          <w:tcPr>
            <w:tcW w:w="5524" w:type="dxa"/>
          </w:tcPr>
          <w:p w14:paraId="3B9F81CA" w14:textId="4C6BAA88" w:rsidR="00237686" w:rsidRPr="003E6ADF" w:rsidRDefault="00237686" w:rsidP="00237686">
            <w:pPr>
              <w:jc w:val="both"/>
              <w:rPr>
                <w:rFonts w:ascii="Arial" w:hAnsi="Arial" w:cs="Arial"/>
                <w:kern w:val="2"/>
                <w:szCs w:val="24"/>
              </w:rPr>
            </w:pPr>
            <w:r w:rsidRPr="003E6ADF">
              <w:rPr>
                <w:rFonts w:ascii="Arial" w:hAnsi="Arial" w:cs="Arial"/>
                <w:kern w:val="2"/>
                <w:szCs w:val="24"/>
              </w:rPr>
              <w:t>300 (trys šimtai) Eur už kiekvieną pažeidimo atvejį.</w:t>
            </w:r>
          </w:p>
        </w:tc>
        <w:tc>
          <w:tcPr>
            <w:tcW w:w="5361" w:type="dxa"/>
          </w:tcPr>
          <w:p w14:paraId="7142FE3E" w14:textId="5979F6F3"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300 (three hundred) EUR for each case of violation.</w:t>
            </w:r>
          </w:p>
        </w:tc>
      </w:tr>
      <w:tr w:rsidR="00237686" w:rsidRPr="00BD69F7" w14:paraId="13152A2D" w14:textId="77777777" w:rsidTr="791BF53A">
        <w:trPr>
          <w:trHeight w:val="85"/>
        </w:trPr>
        <w:tc>
          <w:tcPr>
            <w:tcW w:w="5524" w:type="dxa"/>
          </w:tcPr>
          <w:p w14:paraId="2EA67729" w14:textId="461129C3" w:rsidR="00237686" w:rsidRPr="00BD69F7" w:rsidRDefault="00237686" w:rsidP="00237686">
            <w:pPr>
              <w:jc w:val="both"/>
              <w:rPr>
                <w:rFonts w:ascii="Arial" w:hAnsi="Arial" w:cs="Arial"/>
                <w:b/>
                <w:bCs/>
                <w:kern w:val="2"/>
                <w:szCs w:val="24"/>
              </w:rPr>
            </w:pPr>
            <w:r w:rsidRPr="003E6ADF">
              <w:rPr>
                <w:rFonts w:ascii="Arial" w:hAnsi="Arial" w:cs="Arial"/>
                <w:b/>
                <w:bCs/>
                <w:kern w:val="2"/>
                <w:szCs w:val="24"/>
              </w:rPr>
              <w:t>9.11. Tiekėjui taikoma bauda, jei Tiekėjas nesilaiko nacionalinio saugumo interesų (kai taikoma) ir (ar) Kilmės taikomų reikalavimų</w:t>
            </w:r>
          </w:p>
        </w:tc>
        <w:tc>
          <w:tcPr>
            <w:tcW w:w="5361" w:type="dxa"/>
          </w:tcPr>
          <w:p w14:paraId="43363ED4" w14:textId="1B7C0851" w:rsidR="00237686" w:rsidRPr="00875B3E" w:rsidRDefault="00237686" w:rsidP="00237686">
            <w:pPr>
              <w:jc w:val="both"/>
              <w:rPr>
                <w:rFonts w:ascii="Arial" w:hAnsi="Arial" w:cs="Arial"/>
                <w:b/>
                <w:bCs/>
                <w:kern w:val="2"/>
                <w:szCs w:val="24"/>
                <w:lang w:val="en-GB"/>
              </w:rPr>
            </w:pPr>
            <w:r w:rsidRPr="00875B3E">
              <w:rPr>
                <w:rFonts w:ascii="Arial" w:hAnsi="Arial" w:cs="Arial"/>
                <w:b/>
                <w:bCs/>
                <w:kern w:val="2"/>
                <w:szCs w:val="24"/>
                <w:lang w:val="en-GB"/>
              </w:rPr>
              <w:t>9.11. Penalty imposed on the Supplier if the Supplier does not comply with national security interests (where applicable) and/or Origin requirements</w:t>
            </w:r>
          </w:p>
        </w:tc>
      </w:tr>
      <w:tr w:rsidR="00237686" w:rsidRPr="00BD69F7" w14:paraId="7C68E9AA" w14:textId="77777777" w:rsidTr="791BF53A">
        <w:trPr>
          <w:trHeight w:val="85"/>
        </w:trPr>
        <w:tc>
          <w:tcPr>
            <w:tcW w:w="5524" w:type="dxa"/>
          </w:tcPr>
          <w:p w14:paraId="60F341AF" w14:textId="131B4109" w:rsidR="00237686" w:rsidRPr="003E6ADF" w:rsidRDefault="00237686" w:rsidP="00237686">
            <w:pPr>
              <w:jc w:val="both"/>
              <w:rPr>
                <w:rFonts w:ascii="Arial" w:hAnsi="Arial" w:cs="Arial"/>
                <w:kern w:val="2"/>
                <w:szCs w:val="24"/>
              </w:rPr>
            </w:pPr>
            <w:r w:rsidRPr="003E6ADF">
              <w:rPr>
                <w:rFonts w:ascii="Arial" w:hAnsi="Arial" w:cs="Arial"/>
                <w:kern w:val="2"/>
                <w:szCs w:val="24"/>
              </w:rPr>
              <w:t>1000 (vienas tūkstantis) Eur už kiekvieną pažeidimo atvejį.</w:t>
            </w:r>
          </w:p>
        </w:tc>
        <w:tc>
          <w:tcPr>
            <w:tcW w:w="5361" w:type="dxa"/>
          </w:tcPr>
          <w:p w14:paraId="6F2BBFC5" w14:textId="179ABE0E" w:rsidR="00237686" w:rsidRPr="00875B3E" w:rsidRDefault="1CFF6755" w:rsidP="791BF53A">
            <w:pPr>
              <w:jc w:val="both"/>
              <w:rPr>
                <w:rFonts w:ascii="Arial" w:hAnsi="Arial" w:cs="Arial"/>
                <w:kern w:val="2"/>
                <w:lang w:val="en-GB"/>
              </w:rPr>
            </w:pPr>
            <w:r w:rsidRPr="791BF53A">
              <w:rPr>
                <w:rFonts w:ascii="Arial" w:hAnsi="Arial" w:cs="Arial"/>
                <w:kern w:val="2"/>
                <w:lang w:val="en-GB"/>
              </w:rPr>
              <w:t>1000 (one thousand) EUR for each case of violation.</w:t>
            </w:r>
          </w:p>
        </w:tc>
      </w:tr>
      <w:tr w:rsidR="00237686" w:rsidRPr="00BD69F7" w14:paraId="77300449" w14:textId="77777777" w:rsidTr="791BF53A">
        <w:trPr>
          <w:trHeight w:val="85"/>
        </w:trPr>
        <w:tc>
          <w:tcPr>
            <w:tcW w:w="5524" w:type="dxa"/>
          </w:tcPr>
          <w:p w14:paraId="3B072328" w14:textId="12C35293" w:rsidR="00237686" w:rsidRPr="00BD69F7" w:rsidRDefault="00237686" w:rsidP="00237686">
            <w:pPr>
              <w:rPr>
                <w:rFonts w:ascii="Arial" w:hAnsi="Arial" w:cs="Arial"/>
                <w:b/>
                <w:bCs/>
                <w:kern w:val="2"/>
                <w:szCs w:val="24"/>
              </w:rPr>
            </w:pPr>
            <w:r w:rsidRPr="003E6ADF">
              <w:rPr>
                <w:rFonts w:ascii="Arial" w:hAnsi="Arial" w:cs="Arial"/>
                <w:b/>
                <w:bCs/>
                <w:kern w:val="2"/>
                <w:szCs w:val="24"/>
              </w:rPr>
              <w:t>9.12. Bendra informacija</w:t>
            </w:r>
          </w:p>
        </w:tc>
        <w:tc>
          <w:tcPr>
            <w:tcW w:w="5361" w:type="dxa"/>
          </w:tcPr>
          <w:p w14:paraId="1BDC8D93" w14:textId="6A438FF7" w:rsidR="00237686" w:rsidRPr="00875B3E" w:rsidRDefault="00237686" w:rsidP="00237686">
            <w:pPr>
              <w:rPr>
                <w:rFonts w:ascii="Arial" w:hAnsi="Arial" w:cs="Arial"/>
                <w:b/>
                <w:bCs/>
                <w:kern w:val="2"/>
                <w:szCs w:val="24"/>
                <w:lang w:val="en-GB"/>
              </w:rPr>
            </w:pPr>
            <w:r w:rsidRPr="00875B3E">
              <w:rPr>
                <w:rFonts w:ascii="Arial" w:hAnsi="Arial" w:cs="Arial"/>
                <w:b/>
                <w:bCs/>
                <w:kern w:val="2"/>
                <w:szCs w:val="24"/>
                <w:lang w:val="en-GB"/>
              </w:rPr>
              <w:t>9.12. General information</w:t>
            </w:r>
          </w:p>
        </w:tc>
      </w:tr>
      <w:tr w:rsidR="00237686" w:rsidRPr="00BD69F7" w14:paraId="511F017D" w14:textId="77777777" w:rsidTr="791BF53A">
        <w:trPr>
          <w:trHeight w:val="85"/>
        </w:trPr>
        <w:tc>
          <w:tcPr>
            <w:tcW w:w="5524" w:type="dxa"/>
          </w:tcPr>
          <w:p w14:paraId="4EFD5CDC" w14:textId="77777777" w:rsidR="00237686" w:rsidRPr="003E6ADF" w:rsidRDefault="00237686" w:rsidP="00237686">
            <w:pPr>
              <w:jc w:val="both"/>
              <w:rPr>
                <w:rFonts w:ascii="Arial" w:hAnsi="Arial" w:cs="Arial"/>
                <w:kern w:val="2"/>
                <w:szCs w:val="24"/>
              </w:rPr>
            </w:pPr>
            <w:r w:rsidRPr="003E6ADF">
              <w:rPr>
                <w:rFonts w:ascii="Arial" w:hAnsi="Arial" w:cs="Arial"/>
                <w:kern w:val="2"/>
                <w:szCs w:val="24"/>
              </w:rPr>
              <w:t>9.12.1. Šiame skyriuje nurodytų netesybų sumokėjimas neatleidžia Tiekėjo nuo pareigos atlikti visus veiksmus, būtinus įvykdyti sutartinius įsipareigojimus.</w:t>
            </w:r>
          </w:p>
          <w:p w14:paraId="7C8340F5" w14:textId="461AF788" w:rsidR="00237686" w:rsidRPr="003E6ADF" w:rsidRDefault="00237686" w:rsidP="00237686">
            <w:pPr>
              <w:jc w:val="both"/>
              <w:rPr>
                <w:rFonts w:ascii="Arial" w:hAnsi="Arial" w:cs="Arial"/>
                <w:kern w:val="2"/>
                <w:szCs w:val="24"/>
              </w:rPr>
            </w:pPr>
            <w:r w:rsidRPr="003E6ADF">
              <w:rPr>
                <w:rFonts w:ascii="Arial" w:hAnsi="Arial" w:cs="Arial"/>
                <w:kern w:val="2"/>
                <w:szCs w:val="24"/>
              </w:rPr>
              <w:t>9.12.2. Šiame skyriuje numatytos netesybos Tiekėjui taikomos ir tuo atveju, jei pažeidimai atlikti jo subtiekėjo, specialistų, darbuotojų ar kitų trečiųjų asmenų, kuriuos jis pasitelkė vykdyti Sutartį.</w:t>
            </w:r>
          </w:p>
          <w:p w14:paraId="525FFD59" w14:textId="77777777" w:rsidR="00237686" w:rsidRPr="003E6ADF" w:rsidRDefault="1CFF6755" w:rsidP="791BF53A">
            <w:pPr>
              <w:jc w:val="both"/>
              <w:rPr>
                <w:rFonts w:ascii="Arial" w:hAnsi="Arial" w:cs="Arial"/>
                <w:kern w:val="2"/>
              </w:rPr>
            </w:pPr>
            <w:r w:rsidRPr="791BF53A">
              <w:rPr>
                <w:rFonts w:ascii="Arial" w:hAnsi="Arial" w:cs="Arial"/>
                <w:kern w:val="2"/>
              </w:rPr>
              <w:t xml:space="preserve">9.12.3. Atsiskaitant, priskaičiuotų netesybų (baudų ir delspinigių), nuostolių suma bus mažinama </w:t>
            </w:r>
            <w:r w:rsidRPr="791BF53A">
              <w:rPr>
                <w:rFonts w:ascii="Arial" w:hAnsi="Arial" w:cs="Arial"/>
                <w:kern w:val="2"/>
              </w:rPr>
              <w:lastRenderedPageBreak/>
              <w:t xml:space="preserve">Tiekėjo pateiktoje sąskaitoje faktūroje nurodyta mokėtina suma. Pirkėjas turi teisę bet kada vienašališkai įskaityti savo piniginius reikalavimus iš bet kokių Tiekėjui mokėtinų sumų, įskaitant pagal šią Sutartį ir kitas sutartis, sudarytas tarp Šalių, mokėtinas nuostolių kompensacijas, kitas sumas, bei jų dydžiu susimažinti Pirkėjo mokėtinas sumas Tiekėjui, apie tai raštiškai informuodamas Tiekėją. </w:t>
            </w:r>
          </w:p>
          <w:p w14:paraId="62325D06" w14:textId="3EC736F8" w:rsidR="791BF53A" w:rsidRDefault="791BF53A" w:rsidP="791BF53A">
            <w:pPr>
              <w:jc w:val="both"/>
              <w:rPr>
                <w:rFonts w:ascii="Arial" w:hAnsi="Arial" w:cs="Arial"/>
              </w:rPr>
            </w:pPr>
          </w:p>
          <w:p w14:paraId="47873365" w14:textId="49E91BF8" w:rsidR="00237686" w:rsidRPr="003E6ADF" w:rsidRDefault="00237686" w:rsidP="00237686">
            <w:pPr>
              <w:jc w:val="both"/>
              <w:rPr>
                <w:rFonts w:ascii="Arial" w:hAnsi="Arial" w:cs="Arial"/>
                <w:kern w:val="2"/>
                <w:szCs w:val="24"/>
              </w:rPr>
            </w:pPr>
          </w:p>
          <w:p w14:paraId="28CB9165" w14:textId="77777777" w:rsidR="00237686" w:rsidRPr="003E6ADF" w:rsidRDefault="00237686" w:rsidP="00237686">
            <w:pPr>
              <w:jc w:val="both"/>
              <w:rPr>
                <w:rFonts w:ascii="Arial" w:hAnsi="Arial" w:cs="Arial"/>
                <w:kern w:val="2"/>
                <w:szCs w:val="24"/>
              </w:rPr>
            </w:pPr>
            <w:r w:rsidRPr="003E6ADF">
              <w:rPr>
                <w:rFonts w:ascii="Arial" w:hAnsi="Arial" w:cs="Arial"/>
                <w:kern w:val="2"/>
                <w:szCs w:val="24"/>
              </w:rPr>
              <w:t>9.12.4. Nesant iš ko įskaityti piniginių reikalavimų, Tiekėjas privalo sumokėti Pirkėjui netesybas per 5 (penkias) dienas nuo Pirkėjo pareikalavimo.</w:t>
            </w:r>
          </w:p>
          <w:p w14:paraId="24959228" w14:textId="77777777" w:rsidR="00237686" w:rsidRPr="003E6ADF" w:rsidRDefault="00237686" w:rsidP="00237686">
            <w:pPr>
              <w:jc w:val="both"/>
              <w:rPr>
                <w:rFonts w:ascii="Arial" w:hAnsi="Arial" w:cs="Arial"/>
                <w:kern w:val="2"/>
                <w:szCs w:val="24"/>
              </w:rPr>
            </w:pPr>
          </w:p>
          <w:p w14:paraId="1914C06E" w14:textId="159ED17A" w:rsidR="00237686" w:rsidRPr="003E6ADF" w:rsidRDefault="1CFF6755" w:rsidP="791BF53A">
            <w:pPr>
              <w:jc w:val="both"/>
              <w:rPr>
                <w:rFonts w:ascii="Arial" w:hAnsi="Arial" w:cs="Arial"/>
                <w:kern w:val="2"/>
              </w:rPr>
            </w:pPr>
            <w:r w:rsidRPr="791BF53A">
              <w:rPr>
                <w:rFonts w:ascii="Arial" w:hAnsi="Arial" w:cs="Arial"/>
                <w:kern w:val="2"/>
              </w:rPr>
              <w:t>9.12.5. Šalys viena kitai atlygina tik tiesioginius nuostolius, kurie ribojami Sutarties kainos dydžio suma</w:t>
            </w:r>
            <w:r w:rsidR="56600C58" w:rsidRPr="791BF53A">
              <w:rPr>
                <w:rFonts w:ascii="Arial" w:hAnsi="Arial" w:cs="Arial"/>
                <w:kern w:val="2"/>
              </w:rPr>
              <w:t>.</w:t>
            </w:r>
          </w:p>
          <w:p w14:paraId="0912B101" w14:textId="03006976" w:rsidR="791BF53A" w:rsidRDefault="791BF53A" w:rsidP="791BF53A">
            <w:pPr>
              <w:jc w:val="both"/>
              <w:rPr>
                <w:rFonts w:ascii="Arial" w:hAnsi="Arial" w:cs="Arial"/>
              </w:rPr>
            </w:pPr>
          </w:p>
          <w:p w14:paraId="3694C288" w14:textId="15ACDA90" w:rsidR="00237686" w:rsidRPr="003E6ADF" w:rsidRDefault="00237686" w:rsidP="00237686">
            <w:pPr>
              <w:jc w:val="both"/>
              <w:rPr>
                <w:rFonts w:ascii="Arial" w:hAnsi="Arial" w:cs="Arial"/>
                <w:kern w:val="2"/>
                <w:szCs w:val="24"/>
              </w:rPr>
            </w:pPr>
            <w:r w:rsidRPr="003E6ADF">
              <w:rPr>
                <w:rFonts w:ascii="Arial" w:hAnsi="Arial" w:cs="Arial"/>
                <w:kern w:val="2"/>
                <w:szCs w:val="24"/>
              </w:rPr>
              <w:t>9.12.6. Bendras pagal Sutartį Šaliai pritaikytų netesybų dydis ribojamas 20 (dvidešimt) procentų Sutarties kainos dydžio suma</w:t>
            </w:r>
            <w:r w:rsidR="00C64A4C">
              <w:rPr>
                <w:rFonts w:ascii="Arial" w:hAnsi="Arial" w:cs="Arial"/>
                <w:kern w:val="2"/>
                <w:szCs w:val="24"/>
              </w:rPr>
              <w:t>.</w:t>
            </w:r>
          </w:p>
        </w:tc>
        <w:tc>
          <w:tcPr>
            <w:tcW w:w="5361" w:type="dxa"/>
          </w:tcPr>
          <w:p w14:paraId="0FA20BFF" w14:textId="77777777"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lastRenderedPageBreak/>
              <w:t>9.12.1. Payment of the defaults specified in this section does not release the Supplier from the obligation to perform all actions necessary to fulfil the contractual obligations.</w:t>
            </w:r>
          </w:p>
          <w:p w14:paraId="56B2F39A" w14:textId="77777777"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9.12.2. The penalties provided for in this section apply to the Supplier even if the violations are committed by his sub-supplier, specialists, employees or other third parties whom he used to execute the Contract.</w:t>
            </w:r>
          </w:p>
          <w:p w14:paraId="2A383D1A" w14:textId="77777777"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 xml:space="preserve">9.12.3. When settling accounts, the </w:t>
            </w:r>
            <w:proofErr w:type="gramStart"/>
            <w:r w:rsidRPr="00875B3E">
              <w:rPr>
                <w:rFonts w:ascii="Arial" w:hAnsi="Arial" w:cs="Arial"/>
                <w:kern w:val="2"/>
                <w:szCs w:val="24"/>
                <w:lang w:val="en-GB"/>
              </w:rPr>
              <w:t>amount</w:t>
            </w:r>
            <w:proofErr w:type="gramEnd"/>
            <w:r w:rsidRPr="00875B3E">
              <w:rPr>
                <w:rFonts w:ascii="Arial" w:hAnsi="Arial" w:cs="Arial"/>
                <w:kern w:val="2"/>
                <w:szCs w:val="24"/>
                <w:lang w:val="en-GB"/>
              </w:rPr>
              <w:t xml:space="preserve"> of accrued penalties (fines and late fees) and </w:t>
            </w:r>
            <w:r w:rsidRPr="00875B3E">
              <w:rPr>
                <w:rFonts w:ascii="Arial" w:hAnsi="Arial" w:cs="Arial"/>
                <w:kern w:val="2"/>
                <w:szCs w:val="24"/>
                <w:lang w:val="en-GB"/>
              </w:rPr>
              <w:lastRenderedPageBreak/>
              <w:t>damages will be reduced from the payable amount indicated on the invoice submitted by the Supplier. The Buyer has the right at any time to unilaterally offset their financial claims from any amounts payable to the Supplier, including compensation for damages payable under this Contract and other contracts concluded between the Parties, as well as other amounts. The Buyer may reduce the amounts payable to the Supplier accordingly, by providing written notice to the Supplier.</w:t>
            </w:r>
          </w:p>
          <w:p w14:paraId="4A8CE656" w14:textId="77777777"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9.12.4. If there are no amounts available for offsetting financial claims, the Supplier must pay the penalties to the Buyer within 5 (five) days from the Buyer's demand.</w:t>
            </w:r>
          </w:p>
          <w:p w14:paraId="1A6D4D8E" w14:textId="69ADB5D2"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9.12.5. The Parties shall compensate each other only for direct damages, which are limited to the amount of the Contract price</w:t>
            </w:r>
          </w:p>
          <w:p w14:paraId="03F7B673" w14:textId="482521E4"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9.12.6. The total amount of penalties applied to the Party under the Contract is limited to 20 (twenty) percent of the amount of the Contract price</w:t>
            </w:r>
            <w:r w:rsidR="00751AEE">
              <w:rPr>
                <w:rFonts w:ascii="Arial" w:hAnsi="Arial" w:cs="Arial"/>
                <w:kern w:val="2"/>
                <w:szCs w:val="24"/>
                <w:lang w:val="en-GB"/>
              </w:rPr>
              <w:t>.</w:t>
            </w:r>
          </w:p>
        </w:tc>
      </w:tr>
      <w:tr w:rsidR="00237686" w:rsidRPr="00BD69F7" w14:paraId="41ED68F6" w14:textId="77777777" w:rsidTr="791BF53A">
        <w:trPr>
          <w:trHeight w:val="85"/>
        </w:trPr>
        <w:tc>
          <w:tcPr>
            <w:tcW w:w="5524" w:type="dxa"/>
          </w:tcPr>
          <w:p w14:paraId="66B4D8B6" w14:textId="2DCDB2DC" w:rsidR="00237686" w:rsidRPr="00BD69F7" w:rsidRDefault="00237686" w:rsidP="00237686">
            <w:pPr>
              <w:jc w:val="center"/>
              <w:rPr>
                <w:rFonts w:ascii="Arial" w:hAnsi="Arial" w:cs="Arial"/>
                <w:color w:val="4472C4"/>
                <w:kern w:val="2"/>
                <w:szCs w:val="24"/>
              </w:rPr>
            </w:pPr>
            <w:r w:rsidRPr="00BD69F7">
              <w:rPr>
                <w:rFonts w:ascii="Arial" w:hAnsi="Arial" w:cs="Arial"/>
                <w:b/>
                <w:bCs/>
                <w:kern w:val="2"/>
                <w:szCs w:val="24"/>
              </w:rPr>
              <w:lastRenderedPageBreak/>
              <w:t>10. SUTARTIES GALIOJIMAS IR KEITIMAS</w:t>
            </w:r>
          </w:p>
        </w:tc>
        <w:tc>
          <w:tcPr>
            <w:tcW w:w="5361" w:type="dxa"/>
          </w:tcPr>
          <w:p w14:paraId="42EAB9F9" w14:textId="5094100B" w:rsidR="00237686" w:rsidRPr="00875B3E" w:rsidRDefault="00237686" w:rsidP="00237686">
            <w:pPr>
              <w:jc w:val="center"/>
              <w:rPr>
                <w:rFonts w:ascii="Arial" w:hAnsi="Arial" w:cs="Arial"/>
                <w:color w:val="4472C4"/>
                <w:kern w:val="2"/>
                <w:szCs w:val="24"/>
                <w:lang w:val="en-GB"/>
              </w:rPr>
            </w:pPr>
            <w:r w:rsidRPr="00875B3E">
              <w:rPr>
                <w:rFonts w:ascii="Arial" w:hAnsi="Arial" w:cs="Arial"/>
                <w:b/>
                <w:bCs/>
                <w:kern w:val="2"/>
                <w:szCs w:val="24"/>
                <w:lang w:val="en-GB"/>
              </w:rPr>
              <w:t>10. VALIDITY AND AMENDMENT OF THE CONTRACT</w:t>
            </w:r>
          </w:p>
        </w:tc>
      </w:tr>
      <w:tr w:rsidR="00237686" w:rsidRPr="00BD69F7" w14:paraId="454B952A" w14:textId="77777777" w:rsidTr="791BF53A">
        <w:trPr>
          <w:trHeight w:val="85"/>
        </w:trPr>
        <w:tc>
          <w:tcPr>
            <w:tcW w:w="5524" w:type="dxa"/>
          </w:tcPr>
          <w:p w14:paraId="575BE23E" w14:textId="665E54ED" w:rsidR="00237686" w:rsidRPr="00BD69F7" w:rsidRDefault="1CFF6755" w:rsidP="00F54E54">
            <w:pPr>
              <w:jc w:val="both"/>
              <w:rPr>
                <w:rFonts w:ascii="Arial" w:hAnsi="Arial" w:cs="Arial"/>
                <w:color w:val="4472C4"/>
                <w:kern w:val="2"/>
              </w:rPr>
            </w:pPr>
            <w:r w:rsidRPr="791BF53A">
              <w:rPr>
                <w:rFonts w:ascii="Arial" w:hAnsi="Arial" w:cs="Arial"/>
                <w:b/>
                <w:bCs/>
                <w:kern w:val="2"/>
              </w:rPr>
              <w:t>10.1. Sutarties sudarymas ir įsigaliojimas</w:t>
            </w:r>
          </w:p>
        </w:tc>
        <w:tc>
          <w:tcPr>
            <w:tcW w:w="5361" w:type="dxa"/>
          </w:tcPr>
          <w:p w14:paraId="7B03366B" w14:textId="19925F78" w:rsidR="00237686" w:rsidRPr="00875B3E" w:rsidRDefault="1CFF6755" w:rsidP="00F54E54">
            <w:pPr>
              <w:jc w:val="both"/>
              <w:rPr>
                <w:rFonts w:ascii="Arial" w:hAnsi="Arial" w:cs="Arial"/>
                <w:color w:val="4472C4"/>
                <w:kern w:val="2"/>
                <w:lang w:val="en-GB"/>
              </w:rPr>
            </w:pPr>
            <w:r w:rsidRPr="791BF53A">
              <w:rPr>
                <w:rFonts w:ascii="Arial" w:hAnsi="Arial" w:cs="Arial"/>
                <w:b/>
                <w:bCs/>
                <w:kern w:val="2"/>
                <w:lang w:val="en-GB"/>
              </w:rPr>
              <w:t>10.1 Conclusion and entry into force of the Contract</w:t>
            </w:r>
          </w:p>
        </w:tc>
      </w:tr>
      <w:tr w:rsidR="00237686" w:rsidRPr="00BD69F7" w14:paraId="3A15F2BD" w14:textId="77777777" w:rsidTr="791BF53A">
        <w:trPr>
          <w:trHeight w:val="85"/>
        </w:trPr>
        <w:tc>
          <w:tcPr>
            <w:tcW w:w="5524" w:type="dxa"/>
          </w:tcPr>
          <w:p w14:paraId="5F0CA43F" w14:textId="1F2DEA5F" w:rsidR="00237686" w:rsidRPr="00BD69F7" w:rsidRDefault="1CFF6755" w:rsidP="791BF53A">
            <w:pPr>
              <w:jc w:val="both"/>
              <w:rPr>
                <w:rFonts w:ascii="Arial" w:hAnsi="Arial" w:cs="Arial"/>
                <w:kern w:val="2"/>
              </w:rPr>
            </w:pPr>
            <w:r w:rsidRPr="791BF53A">
              <w:rPr>
                <w:rFonts w:ascii="Arial" w:hAnsi="Arial" w:cs="Arial"/>
                <w:kern w:val="2"/>
              </w:rPr>
              <w:t xml:space="preserve">Ši Sutartis laikoma sudaryta, kai (pirma) ją pasirašo abi Šalys, ir (antra) pateikiamas </w:t>
            </w:r>
            <w:r w:rsidR="11A59DC2" w:rsidRPr="791BF53A">
              <w:rPr>
                <w:rFonts w:ascii="Arial" w:hAnsi="Arial" w:cs="Arial"/>
                <w:kern w:val="2"/>
              </w:rPr>
              <w:t>S</w:t>
            </w:r>
            <w:r w:rsidRPr="791BF53A">
              <w:rPr>
                <w:rFonts w:ascii="Arial" w:hAnsi="Arial" w:cs="Arial"/>
                <w:kern w:val="2"/>
              </w:rPr>
              <w:t>utarties įvykdymo užtikrinimas.</w:t>
            </w:r>
          </w:p>
          <w:p w14:paraId="195F9850" w14:textId="7CC23C84" w:rsidR="791BF53A" w:rsidRDefault="791BF53A" w:rsidP="791BF53A">
            <w:pPr>
              <w:jc w:val="both"/>
              <w:rPr>
                <w:rFonts w:ascii="Arial" w:hAnsi="Arial" w:cs="Arial"/>
              </w:rPr>
            </w:pPr>
          </w:p>
          <w:p w14:paraId="4F9876A9" w14:textId="42E5E6F8" w:rsidR="00237686" w:rsidRPr="00BD69F7" w:rsidRDefault="1CFF6755" w:rsidP="791BF53A">
            <w:pPr>
              <w:jc w:val="both"/>
              <w:rPr>
                <w:rFonts w:ascii="Arial" w:hAnsi="Arial" w:cs="Arial"/>
                <w:color w:val="4472C4"/>
                <w:kern w:val="2"/>
              </w:rPr>
            </w:pPr>
            <w:r w:rsidRPr="791BF53A">
              <w:rPr>
                <w:rFonts w:ascii="Arial" w:hAnsi="Arial" w:cs="Arial"/>
                <w:kern w:val="2"/>
              </w:rPr>
              <w:t>Sutartis galioja iki visiško prievolių įvykdymo, bet jos terminas negali būti ilgesnis kaip</w:t>
            </w:r>
            <w:r w:rsidR="189BBD8B" w:rsidRPr="60E67F1C">
              <w:rPr>
                <w:rFonts w:ascii="Arial" w:hAnsi="Arial" w:cs="Arial"/>
              </w:rPr>
              <w:t xml:space="preserve"> 44 (keturiasdešimt keturi) mėnesiai.</w:t>
            </w:r>
            <w:commentRangeStart w:id="1"/>
            <w:commentRangeStart w:id="2"/>
            <w:commentRangeStart w:id="3"/>
            <w:commentRangeEnd w:id="1"/>
            <w:r w:rsidR="00237686">
              <w:rPr>
                <w:rStyle w:val="CommentReference"/>
              </w:rPr>
              <w:commentReference w:id="1"/>
            </w:r>
            <w:commentRangeEnd w:id="2"/>
            <w:r w:rsidR="00951B77">
              <w:rPr>
                <w:rStyle w:val="CommentReference"/>
              </w:rPr>
              <w:commentReference w:id="2"/>
            </w:r>
            <w:commentRangeEnd w:id="3"/>
            <w:r>
              <w:rPr>
                <w:rStyle w:val="CommentReference"/>
              </w:rPr>
              <w:commentReference w:id="3"/>
            </w:r>
          </w:p>
        </w:tc>
        <w:tc>
          <w:tcPr>
            <w:tcW w:w="5361" w:type="dxa"/>
          </w:tcPr>
          <w:p w14:paraId="01160B3B" w14:textId="77777777"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This Contract shall be deemed to be concluded when (first) it is signed by both Parties and (second) the Contract Performance Security is provided.</w:t>
            </w:r>
          </w:p>
          <w:p w14:paraId="270D08C3" w14:textId="2D7DA860" w:rsidR="00237686" w:rsidRPr="00875B3E" w:rsidRDefault="1CFF6755" w:rsidP="791BF53A">
            <w:pPr>
              <w:jc w:val="both"/>
              <w:rPr>
                <w:rFonts w:ascii="Arial" w:hAnsi="Arial" w:cs="Arial"/>
                <w:color w:val="4472C4"/>
                <w:kern w:val="2"/>
                <w:lang w:val="en-GB"/>
              </w:rPr>
            </w:pPr>
            <w:r w:rsidRPr="791BF53A">
              <w:rPr>
                <w:rFonts w:ascii="Arial" w:hAnsi="Arial" w:cs="Arial"/>
                <w:kern w:val="2"/>
                <w:lang w:val="en-GB"/>
              </w:rPr>
              <w:t xml:space="preserve">The Contract shall remain in full </w:t>
            </w:r>
            <w:r w:rsidR="4C0D126A" w:rsidRPr="791BF53A">
              <w:rPr>
                <w:rFonts w:ascii="Arial" w:hAnsi="Arial" w:cs="Arial"/>
                <w:kern w:val="2"/>
                <w:lang w:val="en-GB"/>
              </w:rPr>
              <w:t>force but</w:t>
            </w:r>
            <w:r w:rsidRPr="791BF53A">
              <w:rPr>
                <w:rFonts w:ascii="Arial" w:hAnsi="Arial" w:cs="Arial"/>
                <w:kern w:val="2"/>
                <w:lang w:val="en-GB"/>
              </w:rPr>
              <w:t xml:space="preserve"> shall not exceed </w:t>
            </w:r>
            <w:r w:rsidR="35B2EAE1" w:rsidRPr="791BF53A">
              <w:rPr>
                <w:rFonts w:ascii="Arial" w:hAnsi="Arial" w:cs="Arial"/>
                <w:kern w:val="2"/>
                <w:lang w:val="en-GB"/>
              </w:rPr>
              <w:t>44 (forty-four) months.</w:t>
            </w:r>
          </w:p>
        </w:tc>
      </w:tr>
      <w:tr w:rsidR="00237686" w:rsidRPr="00BD69F7" w14:paraId="4C0265C5" w14:textId="77777777" w:rsidTr="791BF53A">
        <w:trPr>
          <w:trHeight w:val="85"/>
        </w:trPr>
        <w:tc>
          <w:tcPr>
            <w:tcW w:w="5524" w:type="dxa"/>
          </w:tcPr>
          <w:p w14:paraId="0C43DB95" w14:textId="3CA9B8C1" w:rsidR="00237686" w:rsidRPr="00BD69F7" w:rsidRDefault="00237686" w:rsidP="00237686">
            <w:pPr>
              <w:rPr>
                <w:rFonts w:ascii="Arial" w:hAnsi="Arial" w:cs="Arial"/>
                <w:color w:val="4472C4"/>
                <w:kern w:val="2"/>
                <w:szCs w:val="24"/>
              </w:rPr>
            </w:pPr>
            <w:r w:rsidRPr="00BD69F7">
              <w:rPr>
                <w:rFonts w:ascii="Arial" w:hAnsi="Arial" w:cs="Arial"/>
                <w:b/>
                <w:bCs/>
                <w:kern w:val="2"/>
                <w:szCs w:val="24"/>
              </w:rPr>
              <w:t>10.2. Sutarties galiojimo termino pratęsimas</w:t>
            </w:r>
          </w:p>
        </w:tc>
        <w:tc>
          <w:tcPr>
            <w:tcW w:w="5361" w:type="dxa"/>
          </w:tcPr>
          <w:p w14:paraId="224BAB96" w14:textId="39D2B0DD" w:rsidR="00237686" w:rsidRPr="00875B3E" w:rsidRDefault="00237686" w:rsidP="00237686">
            <w:pPr>
              <w:rPr>
                <w:rFonts w:ascii="Arial" w:hAnsi="Arial" w:cs="Arial"/>
                <w:color w:val="4472C4"/>
                <w:kern w:val="2"/>
                <w:szCs w:val="24"/>
                <w:lang w:val="en-GB"/>
              </w:rPr>
            </w:pPr>
            <w:r w:rsidRPr="00875B3E">
              <w:rPr>
                <w:rFonts w:ascii="Arial" w:hAnsi="Arial" w:cs="Arial"/>
                <w:b/>
                <w:bCs/>
                <w:kern w:val="2"/>
                <w:szCs w:val="24"/>
                <w:lang w:val="en-GB"/>
              </w:rPr>
              <w:t>10.2. Extension of the Contract</w:t>
            </w:r>
          </w:p>
        </w:tc>
      </w:tr>
      <w:tr w:rsidR="00237686" w:rsidRPr="00BD69F7" w14:paraId="50CBD8C8" w14:textId="77777777" w:rsidTr="791BF53A">
        <w:trPr>
          <w:trHeight w:val="85"/>
        </w:trPr>
        <w:tc>
          <w:tcPr>
            <w:tcW w:w="5524" w:type="dxa"/>
          </w:tcPr>
          <w:p w14:paraId="726E2F8F" w14:textId="608F8029" w:rsidR="00237686" w:rsidRPr="00BD69F7" w:rsidRDefault="669AAF94" w:rsidP="00F54E54">
            <w:pPr>
              <w:jc w:val="both"/>
              <w:rPr>
                <w:rFonts w:ascii="Arial" w:hAnsi="Arial" w:cs="Arial"/>
                <w:kern w:val="2"/>
              </w:rPr>
            </w:pPr>
            <w:r w:rsidRPr="791BF53A">
              <w:rPr>
                <w:rFonts w:ascii="Arial" w:hAnsi="Arial" w:cs="Arial"/>
                <w:kern w:val="2"/>
              </w:rPr>
              <w:t>Punktas netaikomas (4.2 punkte numatytos sąlygos taikomos).</w:t>
            </w:r>
          </w:p>
        </w:tc>
        <w:tc>
          <w:tcPr>
            <w:tcW w:w="5361" w:type="dxa"/>
          </w:tcPr>
          <w:p w14:paraId="0823644F" w14:textId="474D1CB4" w:rsidR="00237686" w:rsidRPr="00875B3E" w:rsidRDefault="09A53643" w:rsidP="00F54E54">
            <w:pPr>
              <w:jc w:val="both"/>
              <w:rPr>
                <w:rFonts w:ascii="Arial" w:hAnsi="Arial" w:cs="Arial"/>
                <w:kern w:val="2"/>
                <w:lang w:val="en-GB"/>
              </w:rPr>
            </w:pPr>
            <w:r w:rsidRPr="791BF53A">
              <w:rPr>
                <w:rFonts w:ascii="Arial" w:hAnsi="Arial" w:cs="Arial"/>
                <w:kern w:val="2"/>
                <w:lang w:val="en-GB"/>
              </w:rPr>
              <w:t>The Clause does not apply, the conditions set out in Clause 4.2 shall be applied.</w:t>
            </w:r>
          </w:p>
        </w:tc>
      </w:tr>
      <w:tr w:rsidR="00237686" w:rsidRPr="00BD69F7" w14:paraId="7414DF79" w14:textId="77777777" w:rsidTr="791BF53A">
        <w:trPr>
          <w:trHeight w:val="85"/>
        </w:trPr>
        <w:tc>
          <w:tcPr>
            <w:tcW w:w="5524" w:type="dxa"/>
          </w:tcPr>
          <w:p w14:paraId="7D5C2BE0" w14:textId="1FF87B91" w:rsidR="00237686" w:rsidRPr="00BD69F7" w:rsidRDefault="00237686" w:rsidP="00237686">
            <w:pPr>
              <w:jc w:val="center"/>
              <w:rPr>
                <w:rFonts w:ascii="Arial" w:hAnsi="Arial" w:cs="Arial"/>
                <w:color w:val="4472C4"/>
                <w:kern w:val="2"/>
                <w:szCs w:val="24"/>
              </w:rPr>
            </w:pPr>
            <w:r w:rsidRPr="00BD69F7">
              <w:rPr>
                <w:rFonts w:ascii="Arial" w:hAnsi="Arial" w:cs="Arial"/>
                <w:b/>
                <w:bCs/>
                <w:kern w:val="2"/>
                <w:szCs w:val="24"/>
              </w:rPr>
              <w:t>11. SUTARTIES NUTRAUKIMAS</w:t>
            </w:r>
          </w:p>
        </w:tc>
        <w:tc>
          <w:tcPr>
            <w:tcW w:w="5361" w:type="dxa"/>
          </w:tcPr>
          <w:p w14:paraId="540C39DE" w14:textId="346410AD" w:rsidR="00237686" w:rsidRPr="00875B3E" w:rsidRDefault="00237686" w:rsidP="00237686">
            <w:pPr>
              <w:jc w:val="center"/>
              <w:rPr>
                <w:rFonts w:ascii="Arial" w:hAnsi="Arial" w:cs="Arial"/>
                <w:color w:val="4472C4"/>
                <w:kern w:val="2"/>
                <w:szCs w:val="24"/>
                <w:lang w:val="en-GB"/>
              </w:rPr>
            </w:pPr>
            <w:r w:rsidRPr="00875B3E">
              <w:rPr>
                <w:rFonts w:ascii="Arial" w:hAnsi="Arial" w:cs="Arial"/>
                <w:b/>
                <w:bCs/>
                <w:kern w:val="2"/>
                <w:szCs w:val="24"/>
                <w:lang w:val="en-GB"/>
              </w:rPr>
              <w:t>11. TERMINATION OF THE CONTRACT</w:t>
            </w:r>
          </w:p>
        </w:tc>
      </w:tr>
      <w:tr w:rsidR="00237686" w:rsidRPr="00BD69F7" w14:paraId="626C08AA" w14:textId="77777777" w:rsidTr="791BF53A">
        <w:trPr>
          <w:trHeight w:val="85"/>
        </w:trPr>
        <w:tc>
          <w:tcPr>
            <w:tcW w:w="5524" w:type="dxa"/>
          </w:tcPr>
          <w:p w14:paraId="1B8DE53A" w14:textId="66851F2E" w:rsidR="00237686" w:rsidRPr="00BD69F7" w:rsidRDefault="00237686" w:rsidP="00237686">
            <w:pPr>
              <w:rPr>
                <w:rFonts w:ascii="Arial" w:hAnsi="Arial" w:cs="Arial"/>
                <w:color w:val="4472C4"/>
                <w:kern w:val="2"/>
                <w:szCs w:val="24"/>
              </w:rPr>
            </w:pPr>
            <w:r w:rsidRPr="00BD69F7">
              <w:rPr>
                <w:rFonts w:ascii="Arial" w:hAnsi="Arial" w:cs="Arial"/>
                <w:b/>
                <w:bCs/>
                <w:kern w:val="2"/>
                <w:szCs w:val="24"/>
              </w:rPr>
              <w:t>11.1. Sutarties nutraukimo pagrindai</w:t>
            </w:r>
          </w:p>
        </w:tc>
        <w:tc>
          <w:tcPr>
            <w:tcW w:w="5361" w:type="dxa"/>
          </w:tcPr>
          <w:p w14:paraId="2D9FB192" w14:textId="28B77581" w:rsidR="00237686" w:rsidRPr="00875B3E" w:rsidRDefault="00237686" w:rsidP="00237686">
            <w:pPr>
              <w:rPr>
                <w:rFonts w:ascii="Arial" w:hAnsi="Arial" w:cs="Arial"/>
                <w:color w:val="4472C4"/>
                <w:kern w:val="2"/>
                <w:szCs w:val="24"/>
                <w:lang w:val="en-GB"/>
              </w:rPr>
            </w:pPr>
            <w:r w:rsidRPr="00875B3E">
              <w:rPr>
                <w:rFonts w:ascii="Arial" w:hAnsi="Arial" w:cs="Arial"/>
                <w:b/>
                <w:bCs/>
                <w:kern w:val="2"/>
                <w:szCs w:val="24"/>
                <w:lang w:val="en-GB"/>
              </w:rPr>
              <w:t>11.1 Grounds for termination</w:t>
            </w:r>
          </w:p>
        </w:tc>
      </w:tr>
      <w:tr w:rsidR="00237686" w:rsidRPr="00BD69F7" w14:paraId="06EE62EE" w14:textId="77777777" w:rsidTr="791BF53A">
        <w:trPr>
          <w:trHeight w:val="85"/>
        </w:trPr>
        <w:tc>
          <w:tcPr>
            <w:tcW w:w="5524" w:type="dxa"/>
          </w:tcPr>
          <w:p w14:paraId="1586E510" w14:textId="7E8012CF" w:rsidR="00237686" w:rsidRPr="00BD69F7" w:rsidRDefault="00237686" w:rsidP="00237686">
            <w:pPr>
              <w:jc w:val="both"/>
              <w:rPr>
                <w:rFonts w:ascii="Arial" w:hAnsi="Arial" w:cs="Arial"/>
                <w:kern w:val="2"/>
                <w:szCs w:val="24"/>
              </w:rPr>
            </w:pPr>
            <w:r w:rsidRPr="00BD69F7">
              <w:rPr>
                <w:rFonts w:ascii="Arial" w:hAnsi="Arial" w:cs="Arial"/>
                <w:kern w:val="2"/>
                <w:szCs w:val="24"/>
              </w:rPr>
              <w:t>Sutartis gali būti nutraukiama rašytiniu Šalių susitarimu arba vienašališkai, Bendrosiose sąlygose nustatyta tvarka.</w:t>
            </w:r>
          </w:p>
        </w:tc>
        <w:tc>
          <w:tcPr>
            <w:tcW w:w="5361" w:type="dxa"/>
          </w:tcPr>
          <w:p w14:paraId="730E4EB5" w14:textId="7B41157D"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The Contract may be terminated by a written agreement between the Parties or unilaterally, in accordance with the procedures set out in the General Terms and Conditions.</w:t>
            </w:r>
          </w:p>
        </w:tc>
      </w:tr>
      <w:tr w:rsidR="00237686" w:rsidRPr="00BD69F7" w14:paraId="7CE2023F" w14:textId="77777777" w:rsidTr="791BF53A">
        <w:trPr>
          <w:trHeight w:val="85"/>
        </w:trPr>
        <w:tc>
          <w:tcPr>
            <w:tcW w:w="5524" w:type="dxa"/>
          </w:tcPr>
          <w:p w14:paraId="227AC7C7" w14:textId="0FD472E9" w:rsidR="00237686" w:rsidRPr="00BD69F7" w:rsidRDefault="00237686" w:rsidP="00237686">
            <w:pPr>
              <w:jc w:val="both"/>
              <w:rPr>
                <w:rFonts w:ascii="Arial" w:hAnsi="Arial" w:cs="Arial"/>
                <w:b/>
                <w:bCs/>
                <w:kern w:val="2"/>
                <w:szCs w:val="24"/>
              </w:rPr>
            </w:pPr>
            <w:r w:rsidRPr="00BD69F7">
              <w:rPr>
                <w:rFonts w:ascii="Arial" w:hAnsi="Arial" w:cs="Arial"/>
                <w:b/>
                <w:bCs/>
                <w:kern w:val="2"/>
                <w:szCs w:val="24"/>
              </w:rPr>
              <w:t>11.2. Esminiai Sutarties pažeidimai</w:t>
            </w:r>
          </w:p>
        </w:tc>
        <w:tc>
          <w:tcPr>
            <w:tcW w:w="5361" w:type="dxa"/>
          </w:tcPr>
          <w:p w14:paraId="5B4EE632" w14:textId="115E3130" w:rsidR="00237686" w:rsidRPr="00875B3E" w:rsidRDefault="00237686" w:rsidP="00237686">
            <w:pPr>
              <w:jc w:val="both"/>
              <w:rPr>
                <w:rFonts w:ascii="Arial" w:hAnsi="Arial" w:cs="Arial"/>
                <w:b/>
                <w:bCs/>
                <w:kern w:val="2"/>
                <w:szCs w:val="24"/>
                <w:lang w:val="en-GB"/>
              </w:rPr>
            </w:pPr>
            <w:r w:rsidRPr="00875B3E">
              <w:rPr>
                <w:rFonts w:ascii="Arial" w:hAnsi="Arial" w:cs="Arial"/>
                <w:b/>
                <w:bCs/>
                <w:kern w:val="2"/>
                <w:szCs w:val="24"/>
                <w:lang w:val="en-GB"/>
              </w:rPr>
              <w:t>11.2. Material breaches of the Contract</w:t>
            </w:r>
          </w:p>
        </w:tc>
      </w:tr>
      <w:tr w:rsidR="00B370C5" w:rsidRPr="00BD69F7" w14:paraId="16F977DD" w14:textId="77777777" w:rsidTr="791BF53A">
        <w:trPr>
          <w:trHeight w:val="85"/>
        </w:trPr>
        <w:tc>
          <w:tcPr>
            <w:tcW w:w="5524" w:type="dxa"/>
            <w:vAlign w:val="center"/>
          </w:tcPr>
          <w:p w14:paraId="17F372D7" w14:textId="77777777" w:rsidR="00B370C5" w:rsidRPr="00120950" w:rsidRDefault="00B370C5" w:rsidP="00B370C5">
            <w:pPr>
              <w:jc w:val="both"/>
              <w:rPr>
                <w:rFonts w:ascii="Arial" w:hAnsi="Arial" w:cs="Arial"/>
                <w:b/>
                <w:bCs/>
                <w:kern w:val="2"/>
                <w:szCs w:val="24"/>
              </w:rPr>
            </w:pPr>
            <w:r w:rsidRPr="00120950">
              <w:rPr>
                <w:rFonts w:ascii="Arial" w:hAnsi="Arial" w:cs="Arial"/>
                <w:b/>
                <w:bCs/>
                <w:kern w:val="2"/>
                <w:szCs w:val="24"/>
              </w:rPr>
              <w:t>Dėl termino pristatyti Prekes ar jų dalį nesilaikymo</w:t>
            </w:r>
          </w:p>
          <w:p w14:paraId="7189695C" w14:textId="77777777" w:rsidR="00B370C5" w:rsidRPr="00120950" w:rsidRDefault="00B370C5" w:rsidP="00B370C5">
            <w:pPr>
              <w:jc w:val="both"/>
              <w:rPr>
                <w:rFonts w:ascii="Arial" w:hAnsi="Arial" w:cs="Arial"/>
                <w:kern w:val="2"/>
                <w:szCs w:val="24"/>
              </w:rPr>
            </w:pPr>
            <w:r w:rsidRPr="00120950">
              <w:rPr>
                <w:rFonts w:ascii="Arial" w:hAnsi="Arial" w:cs="Arial"/>
                <w:kern w:val="2"/>
                <w:szCs w:val="24"/>
              </w:rPr>
              <w:t>11.2.1. Laikoma, kad Tiekėjas padarė esminį Sutarties pažeidimą, jeigu:</w:t>
            </w:r>
          </w:p>
          <w:p w14:paraId="3F9BE4A9" w14:textId="77777777" w:rsidR="00B370C5" w:rsidRPr="00120950" w:rsidRDefault="4905D85B" w:rsidP="791BF53A">
            <w:pPr>
              <w:jc w:val="both"/>
              <w:rPr>
                <w:rFonts w:ascii="Arial" w:hAnsi="Arial" w:cs="Arial"/>
                <w:kern w:val="2"/>
              </w:rPr>
            </w:pPr>
            <w:r w:rsidRPr="791BF53A">
              <w:rPr>
                <w:rFonts w:ascii="Arial" w:hAnsi="Arial" w:cs="Arial"/>
                <w:kern w:val="2"/>
              </w:rPr>
              <w:t xml:space="preserve">11.2.1.1. vėluoja Prekes pristatyti 2 (du) kartus iš eilės (nesvarbu, kiek laiko vėluojama) arba </w:t>
            </w:r>
          </w:p>
          <w:p w14:paraId="739734A7" w14:textId="752317E2" w:rsidR="791BF53A" w:rsidRDefault="791BF53A" w:rsidP="791BF53A">
            <w:pPr>
              <w:jc w:val="both"/>
              <w:rPr>
                <w:rFonts w:ascii="Arial" w:hAnsi="Arial" w:cs="Arial"/>
              </w:rPr>
            </w:pPr>
          </w:p>
          <w:p w14:paraId="5A9FF325" w14:textId="77777777" w:rsidR="00B370C5" w:rsidRPr="00120950" w:rsidRDefault="4905D85B" w:rsidP="791BF53A">
            <w:pPr>
              <w:jc w:val="both"/>
              <w:rPr>
                <w:rFonts w:ascii="Arial" w:hAnsi="Arial" w:cs="Arial"/>
                <w:kern w:val="2"/>
              </w:rPr>
            </w:pPr>
            <w:r w:rsidRPr="791BF53A">
              <w:rPr>
                <w:rFonts w:ascii="Arial" w:hAnsi="Arial" w:cs="Arial"/>
                <w:kern w:val="2"/>
              </w:rPr>
              <w:lastRenderedPageBreak/>
              <w:t>11.2.1.2. pristato Prekes ir (ar) teikia paslaugas nesilaikydamas Sutartyje nustatyto galutinio termino arba konkretaus esminio tarpinio termino pagal vykdymo grafiką ilgiau nei:</w:t>
            </w:r>
          </w:p>
          <w:p w14:paraId="33FFE886" w14:textId="3F76630D" w:rsidR="791BF53A" w:rsidRDefault="791BF53A" w:rsidP="791BF53A">
            <w:pPr>
              <w:jc w:val="both"/>
              <w:rPr>
                <w:rFonts w:ascii="Arial" w:hAnsi="Arial" w:cs="Arial"/>
              </w:rPr>
            </w:pPr>
          </w:p>
          <w:p w14:paraId="453FC4C8" w14:textId="77777777" w:rsidR="00B370C5" w:rsidRPr="00120950" w:rsidRDefault="4905D85B" w:rsidP="00B370C5">
            <w:pPr>
              <w:jc w:val="both"/>
              <w:rPr>
                <w:rFonts w:ascii="Arial" w:hAnsi="Arial" w:cs="Arial"/>
                <w:kern w:val="2"/>
                <w:szCs w:val="24"/>
              </w:rPr>
            </w:pPr>
            <w:r w:rsidRPr="791BF53A">
              <w:rPr>
                <w:rFonts w:ascii="Arial" w:hAnsi="Arial" w:cs="Arial"/>
                <w:kern w:val="2"/>
              </w:rPr>
              <w:t>11.2.1.2.1. 15 (penkiolika) dienų (jei sutartinių įsipareigojimų įvykdymo (galutinis arba tarpinis) terminas ne ilgesnis nei 3 (trys) mėnesiai);</w:t>
            </w:r>
          </w:p>
          <w:p w14:paraId="446A6403" w14:textId="77777777" w:rsidR="4905D85B" w:rsidRDefault="4905D85B" w:rsidP="791BF53A">
            <w:pPr>
              <w:jc w:val="both"/>
              <w:rPr>
                <w:rFonts w:ascii="Arial" w:hAnsi="Arial" w:cs="Arial"/>
              </w:rPr>
            </w:pPr>
          </w:p>
          <w:p w14:paraId="3A6D0D8A" w14:textId="77777777" w:rsidR="00B370C5" w:rsidRPr="00120950" w:rsidRDefault="00B370C5" w:rsidP="00B370C5">
            <w:pPr>
              <w:jc w:val="both"/>
              <w:rPr>
                <w:rFonts w:ascii="Arial" w:hAnsi="Arial" w:cs="Arial"/>
                <w:kern w:val="2"/>
                <w:szCs w:val="24"/>
              </w:rPr>
            </w:pPr>
            <w:r w:rsidRPr="00120950">
              <w:rPr>
                <w:rFonts w:ascii="Arial" w:hAnsi="Arial" w:cs="Arial"/>
                <w:kern w:val="2"/>
                <w:szCs w:val="24"/>
              </w:rPr>
              <w:t>11.2.1.2.2. 30 (trisdešimt) dienų (jei sutartinių įsipareigojimų įvykdymo (galutinis arba tarpinis) terminas ilgesnis nei 3 (trys) mėn., tačiau ne ilgesnis nei 6 (šeši) mėnesiai);</w:t>
            </w:r>
          </w:p>
          <w:p w14:paraId="04AD3BA8" w14:textId="77777777" w:rsidR="00B370C5" w:rsidRPr="00120950" w:rsidRDefault="00B370C5" w:rsidP="00B370C5">
            <w:pPr>
              <w:jc w:val="both"/>
              <w:rPr>
                <w:rFonts w:ascii="Arial" w:hAnsi="Arial" w:cs="Arial"/>
                <w:kern w:val="2"/>
                <w:szCs w:val="24"/>
              </w:rPr>
            </w:pPr>
            <w:r w:rsidRPr="00120950">
              <w:rPr>
                <w:rFonts w:ascii="Arial" w:hAnsi="Arial" w:cs="Arial"/>
                <w:kern w:val="2"/>
                <w:szCs w:val="24"/>
              </w:rPr>
              <w:t>11.2.1.2.3. 45 (keturiasdešimt penkias) dienas (jei sutartinių įsipareigojimų įvykdymo (galutinis arba tarpinis) terminas ilgesnis nei 6 (šeši) mėnesiai, tačiau ne ilgesnis nei 12 (dvylika) mėnesių);</w:t>
            </w:r>
          </w:p>
          <w:p w14:paraId="04D64B51" w14:textId="77777777" w:rsidR="00B370C5" w:rsidRPr="00120950" w:rsidRDefault="4905D85B" w:rsidP="791BF53A">
            <w:pPr>
              <w:jc w:val="both"/>
              <w:rPr>
                <w:rFonts w:ascii="Arial" w:hAnsi="Arial" w:cs="Arial"/>
                <w:kern w:val="2"/>
              </w:rPr>
            </w:pPr>
            <w:r w:rsidRPr="791BF53A">
              <w:rPr>
                <w:rFonts w:ascii="Arial" w:hAnsi="Arial" w:cs="Arial"/>
                <w:kern w:val="2"/>
              </w:rPr>
              <w:t>11.2.1.2.4. 60 (šešiasdešimt) dienų (jei sutartinių įsipareigojimų įvykdymo (galutinis arba tarpinis) terminas ilgesnis nei 12 (dvylika) mėnesių) arba</w:t>
            </w:r>
          </w:p>
          <w:p w14:paraId="67A10972" w14:textId="3B22B8AB" w:rsidR="791BF53A" w:rsidRDefault="791BF53A" w:rsidP="791BF53A">
            <w:pPr>
              <w:jc w:val="both"/>
              <w:rPr>
                <w:rFonts w:ascii="Arial" w:hAnsi="Arial" w:cs="Arial"/>
              </w:rPr>
            </w:pPr>
          </w:p>
          <w:p w14:paraId="2C140724" w14:textId="77777777" w:rsidR="00B370C5" w:rsidRPr="00120950" w:rsidRDefault="00B370C5" w:rsidP="00B370C5">
            <w:pPr>
              <w:jc w:val="both"/>
              <w:rPr>
                <w:rFonts w:ascii="Arial" w:hAnsi="Arial" w:cs="Arial"/>
                <w:kern w:val="2"/>
                <w:szCs w:val="24"/>
              </w:rPr>
            </w:pPr>
            <w:r w:rsidRPr="00120950">
              <w:rPr>
                <w:rFonts w:ascii="Arial" w:hAnsi="Arial" w:cs="Arial"/>
                <w:kern w:val="2"/>
                <w:szCs w:val="24"/>
              </w:rPr>
              <w:t>11.2.1.3. Prekių pristatymo terminai pažeisti tai, kad priskaičiuotų netesybų už vėlavimą suma viršija 20 (dvidešimt) proc. Pradinės sutarties vertės arba</w:t>
            </w:r>
          </w:p>
          <w:p w14:paraId="1762CA12" w14:textId="77777777" w:rsidR="00B370C5" w:rsidRPr="00120950" w:rsidRDefault="00B370C5" w:rsidP="00B370C5">
            <w:pPr>
              <w:jc w:val="both"/>
              <w:rPr>
                <w:rFonts w:ascii="Arial" w:hAnsi="Arial" w:cs="Arial"/>
                <w:kern w:val="2"/>
                <w:szCs w:val="24"/>
              </w:rPr>
            </w:pPr>
            <w:r w:rsidRPr="00120950">
              <w:rPr>
                <w:rFonts w:ascii="Arial" w:hAnsi="Arial" w:cs="Arial"/>
                <w:kern w:val="2"/>
                <w:szCs w:val="24"/>
              </w:rPr>
              <w:t>11.2.1.4. Tiekėjas pažeidžia Prekių pristatymo terminus ir dėl Prekių pristatymo vėlavimo Prekės tampa nebereikalingos (tokiu atveju, Tiekėjas neturi teisės remtis 11.2.2.2 punktu).</w:t>
            </w:r>
          </w:p>
          <w:p w14:paraId="43EECDC9" w14:textId="77777777" w:rsidR="00B370C5" w:rsidRPr="00120950" w:rsidRDefault="00B370C5" w:rsidP="00B370C5">
            <w:pPr>
              <w:jc w:val="both"/>
              <w:rPr>
                <w:rFonts w:ascii="Arial" w:hAnsi="Arial" w:cs="Arial"/>
                <w:kern w:val="2"/>
                <w:szCs w:val="24"/>
              </w:rPr>
            </w:pPr>
          </w:p>
          <w:p w14:paraId="59CB1060" w14:textId="6ED88DB1" w:rsidR="00B370C5" w:rsidRPr="00120950" w:rsidRDefault="00B370C5" w:rsidP="791BF53A">
            <w:pPr>
              <w:jc w:val="both"/>
              <w:rPr>
                <w:rFonts w:ascii="Arial" w:hAnsi="Arial" w:cs="Arial"/>
                <w:kern w:val="2"/>
              </w:rPr>
            </w:pPr>
          </w:p>
          <w:p w14:paraId="5E40066B" w14:textId="77777777" w:rsidR="00B370C5" w:rsidRPr="00120950" w:rsidRDefault="00B370C5" w:rsidP="00B370C5">
            <w:pPr>
              <w:jc w:val="both"/>
              <w:rPr>
                <w:rFonts w:ascii="Arial" w:hAnsi="Arial" w:cs="Arial"/>
                <w:b/>
                <w:bCs/>
                <w:kern w:val="2"/>
                <w:szCs w:val="24"/>
              </w:rPr>
            </w:pPr>
            <w:r w:rsidRPr="00120950">
              <w:rPr>
                <w:rFonts w:ascii="Arial" w:hAnsi="Arial" w:cs="Arial"/>
                <w:b/>
                <w:bCs/>
                <w:kern w:val="2"/>
                <w:szCs w:val="24"/>
              </w:rPr>
              <w:t>Dėl kainos / įkainių keitimo (išskyrus 5.3 punktą)</w:t>
            </w:r>
          </w:p>
          <w:p w14:paraId="59432504" w14:textId="77777777" w:rsidR="00B370C5" w:rsidRPr="00120950" w:rsidRDefault="00B370C5" w:rsidP="00B370C5">
            <w:pPr>
              <w:jc w:val="both"/>
              <w:rPr>
                <w:rFonts w:ascii="Arial" w:hAnsi="Arial" w:cs="Arial"/>
                <w:kern w:val="2"/>
                <w:szCs w:val="24"/>
              </w:rPr>
            </w:pPr>
            <w:r w:rsidRPr="00120950">
              <w:rPr>
                <w:rFonts w:ascii="Arial" w:hAnsi="Arial" w:cs="Arial"/>
                <w:kern w:val="2"/>
                <w:szCs w:val="24"/>
              </w:rPr>
              <w:t>11.2.2. jeigu Tiekėjas nevykdo prisiimtų įsipareigojimų už Sutartyje nustatytą Sutarties kainą / įkainius.</w:t>
            </w:r>
          </w:p>
          <w:p w14:paraId="7FEFE4BD" w14:textId="77777777" w:rsidR="00B370C5" w:rsidRPr="00120950" w:rsidRDefault="00B370C5" w:rsidP="00B370C5">
            <w:pPr>
              <w:jc w:val="both"/>
              <w:rPr>
                <w:rFonts w:ascii="Arial" w:hAnsi="Arial" w:cs="Arial"/>
                <w:kern w:val="2"/>
                <w:szCs w:val="24"/>
              </w:rPr>
            </w:pPr>
          </w:p>
          <w:p w14:paraId="31272225" w14:textId="77777777" w:rsidR="00B370C5" w:rsidRPr="00120950" w:rsidRDefault="00B370C5" w:rsidP="00B370C5">
            <w:pPr>
              <w:jc w:val="both"/>
              <w:rPr>
                <w:rFonts w:ascii="Arial" w:hAnsi="Arial" w:cs="Arial"/>
                <w:b/>
                <w:bCs/>
                <w:kern w:val="2"/>
                <w:szCs w:val="24"/>
              </w:rPr>
            </w:pPr>
            <w:r w:rsidRPr="00120950">
              <w:rPr>
                <w:rFonts w:ascii="Arial" w:hAnsi="Arial" w:cs="Arial"/>
                <w:b/>
                <w:bCs/>
                <w:kern w:val="2"/>
                <w:szCs w:val="24"/>
              </w:rPr>
              <w:t>Dėl kokybės vertinimo kriterijų</w:t>
            </w:r>
          </w:p>
          <w:p w14:paraId="4555A61B" w14:textId="77777777" w:rsidR="00B370C5" w:rsidRPr="00120950" w:rsidRDefault="00B370C5" w:rsidP="00B370C5">
            <w:pPr>
              <w:jc w:val="both"/>
              <w:rPr>
                <w:rFonts w:ascii="Arial" w:hAnsi="Arial" w:cs="Arial"/>
                <w:kern w:val="2"/>
                <w:szCs w:val="24"/>
              </w:rPr>
            </w:pPr>
            <w:r w:rsidRPr="00120950">
              <w:rPr>
                <w:rFonts w:ascii="Arial" w:hAnsi="Arial" w:cs="Arial"/>
                <w:kern w:val="2"/>
                <w:szCs w:val="24"/>
              </w:rPr>
              <w:t>11.2.3. jeigu paaiškėja, kad Tiekėjas nevykdo įsipareigojimų, kurie pirkimo dokumentuose buvo nustatyti kaip pasiūlymų vertinimo kriterijai ir už kuriuos Tiekėjui buvo skiriamos reikšmės, kai pasiūlymas vertintas pagal kainos  ir kokybės santykį ir Tiekėjas per 10 (dešimt) darbo  dienų neištaiso pažeidimų arba tokius pažeidimus Pirkėjas nustato 2 (du) kartus.</w:t>
            </w:r>
          </w:p>
          <w:p w14:paraId="01D22A49" w14:textId="77777777" w:rsidR="00B370C5" w:rsidRPr="00120950" w:rsidRDefault="00B370C5" w:rsidP="00B370C5">
            <w:pPr>
              <w:jc w:val="both"/>
              <w:rPr>
                <w:rFonts w:ascii="Arial" w:hAnsi="Arial" w:cs="Arial"/>
                <w:kern w:val="2"/>
                <w:szCs w:val="24"/>
              </w:rPr>
            </w:pPr>
          </w:p>
          <w:p w14:paraId="76ACE924" w14:textId="77777777" w:rsidR="00B370C5" w:rsidRPr="00120950" w:rsidRDefault="00B370C5" w:rsidP="00B370C5">
            <w:pPr>
              <w:jc w:val="both"/>
              <w:rPr>
                <w:rFonts w:ascii="Arial" w:hAnsi="Arial" w:cs="Arial"/>
                <w:b/>
                <w:bCs/>
                <w:kern w:val="2"/>
                <w:szCs w:val="24"/>
              </w:rPr>
            </w:pPr>
            <w:r w:rsidRPr="00120950">
              <w:rPr>
                <w:rFonts w:ascii="Arial" w:hAnsi="Arial" w:cs="Arial"/>
                <w:b/>
                <w:bCs/>
                <w:kern w:val="2"/>
                <w:szCs w:val="24"/>
              </w:rPr>
              <w:t>Dėl Prekių kokybės</w:t>
            </w:r>
          </w:p>
          <w:p w14:paraId="6278F3E1" w14:textId="77777777" w:rsidR="00B370C5" w:rsidRPr="00120950" w:rsidRDefault="00B370C5" w:rsidP="00B370C5">
            <w:pPr>
              <w:tabs>
                <w:tab w:val="left" w:pos="567"/>
                <w:tab w:val="left" w:pos="851"/>
                <w:tab w:val="left" w:pos="992"/>
                <w:tab w:val="left" w:pos="1134"/>
              </w:tabs>
              <w:jc w:val="both"/>
              <w:rPr>
                <w:rFonts w:ascii="Arial" w:eastAsia="Arial" w:hAnsi="Arial" w:cs="Arial"/>
                <w:kern w:val="2"/>
                <w:szCs w:val="24"/>
              </w:rPr>
            </w:pPr>
            <w:r w:rsidRPr="00120950">
              <w:rPr>
                <w:rFonts w:ascii="Arial" w:eastAsia="Arial" w:hAnsi="Arial" w:cs="Arial"/>
                <w:kern w:val="2"/>
                <w:szCs w:val="24"/>
              </w:rPr>
              <w:t>11.2.4. Tiekėjas daugiau kaip 2 (du) kartus pristato Prekes, kurios neatitinka Sutartyje ir (ar) Įstatymuose nustatytų reikalavimų Prekėms.</w:t>
            </w:r>
          </w:p>
          <w:p w14:paraId="4E647244" w14:textId="1E7038DF" w:rsidR="00B370C5" w:rsidRPr="00120950" w:rsidRDefault="00B370C5" w:rsidP="791BF53A">
            <w:pPr>
              <w:tabs>
                <w:tab w:val="left" w:pos="567"/>
                <w:tab w:val="left" w:pos="851"/>
                <w:tab w:val="left" w:pos="992"/>
                <w:tab w:val="left" w:pos="1134"/>
              </w:tabs>
              <w:jc w:val="both"/>
              <w:rPr>
                <w:rFonts w:ascii="Arial" w:eastAsia="Arial" w:hAnsi="Arial" w:cs="Arial"/>
                <w:kern w:val="2"/>
              </w:rPr>
            </w:pPr>
          </w:p>
          <w:p w14:paraId="7E8068B3" w14:textId="77777777" w:rsidR="00B370C5" w:rsidRPr="00120950" w:rsidRDefault="00B370C5" w:rsidP="00B370C5">
            <w:pPr>
              <w:tabs>
                <w:tab w:val="left" w:pos="567"/>
                <w:tab w:val="left" w:pos="851"/>
                <w:tab w:val="left" w:pos="992"/>
                <w:tab w:val="left" w:pos="1134"/>
              </w:tabs>
              <w:jc w:val="both"/>
              <w:rPr>
                <w:rFonts w:ascii="Arial" w:eastAsia="Arial" w:hAnsi="Arial" w:cs="Arial"/>
                <w:kern w:val="2"/>
                <w:szCs w:val="24"/>
              </w:rPr>
            </w:pPr>
          </w:p>
          <w:p w14:paraId="1F3D9E9B" w14:textId="77777777" w:rsidR="00B370C5" w:rsidRPr="00120950" w:rsidRDefault="00B370C5" w:rsidP="00B370C5">
            <w:pPr>
              <w:tabs>
                <w:tab w:val="left" w:pos="567"/>
                <w:tab w:val="left" w:pos="851"/>
                <w:tab w:val="left" w:pos="992"/>
                <w:tab w:val="left" w:pos="1134"/>
              </w:tabs>
              <w:jc w:val="both"/>
              <w:rPr>
                <w:rFonts w:ascii="Arial" w:eastAsia="Arial" w:hAnsi="Arial" w:cs="Arial"/>
                <w:b/>
                <w:kern w:val="2"/>
                <w:szCs w:val="24"/>
              </w:rPr>
            </w:pPr>
            <w:r w:rsidRPr="00120950">
              <w:rPr>
                <w:rFonts w:ascii="Arial" w:eastAsia="Arial" w:hAnsi="Arial" w:cs="Arial"/>
                <w:b/>
                <w:kern w:val="2"/>
                <w:szCs w:val="24"/>
              </w:rPr>
              <w:t>Dėl Tiekėjo, subtiekėjo ar specialistų kvalifikacijos</w:t>
            </w:r>
          </w:p>
          <w:p w14:paraId="19FA524A" w14:textId="77777777" w:rsidR="00B370C5" w:rsidRPr="00120950" w:rsidRDefault="00B370C5" w:rsidP="00B370C5">
            <w:pPr>
              <w:tabs>
                <w:tab w:val="left" w:pos="567"/>
                <w:tab w:val="left" w:pos="851"/>
                <w:tab w:val="left" w:pos="992"/>
                <w:tab w:val="left" w:pos="1134"/>
              </w:tabs>
              <w:jc w:val="both"/>
              <w:rPr>
                <w:rFonts w:ascii="Arial" w:eastAsia="Arial" w:hAnsi="Arial" w:cs="Arial"/>
                <w:kern w:val="2"/>
                <w:szCs w:val="24"/>
              </w:rPr>
            </w:pPr>
            <w:r w:rsidRPr="00120950">
              <w:rPr>
                <w:rFonts w:ascii="Arial" w:eastAsia="Arial" w:hAnsi="Arial" w:cs="Arial"/>
                <w:kern w:val="2"/>
                <w:szCs w:val="24"/>
              </w:rPr>
              <w:t>11.2.5. Tiekėjo kvalifikacija tapo nebeatitinkančia pirkimo dokumentuose nustatytų Sutarties tinkamam vykdymui būtinų reikalavimų ir šie neatitikimai nebuvo ištaisyti per 14 (keturiolika) kalendorinių dienų nuo kvalifikacijos tapimo neatitinkančia dienos.</w:t>
            </w:r>
          </w:p>
          <w:p w14:paraId="33339A47" w14:textId="77777777" w:rsidR="00B370C5" w:rsidRPr="00120950" w:rsidRDefault="00B370C5" w:rsidP="00B370C5">
            <w:pPr>
              <w:tabs>
                <w:tab w:val="left" w:pos="567"/>
                <w:tab w:val="left" w:pos="851"/>
                <w:tab w:val="left" w:pos="992"/>
                <w:tab w:val="left" w:pos="1134"/>
              </w:tabs>
              <w:jc w:val="both"/>
              <w:rPr>
                <w:rFonts w:ascii="Arial" w:eastAsia="Arial" w:hAnsi="Arial" w:cs="Arial"/>
                <w:kern w:val="2"/>
                <w:szCs w:val="24"/>
              </w:rPr>
            </w:pPr>
          </w:p>
          <w:p w14:paraId="5DB274E0" w14:textId="77777777" w:rsidR="00B370C5" w:rsidRPr="00F54E54" w:rsidRDefault="4905D85B" w:rsidP="791BF53A">
            <w:pPr>
              <w:tabs>
                <w:tab w:val="left" w:pos="567"/>
                <w:tab w:val="left" w:pos="851"/>
                <w:tab w:val="left" w:pos="992"/>
                <w:tab w:val="left" w:pos="1134"/>
              </w:tabs>
              <w:jc w:val="both"/>
              <w:rPr>
                <w:rFonts w:ascii="Arial" w:eastAsia="Arial" w:hAnsi="Arial" w:cs="Arial"/>
                <w:b/>
                <w:kern w:val="2"/>
              </w:rPr>
            </w:pPr>
            <w:r w:rsidRPr="00F54E54">
              <w:rPr>
                <w:rFonts w:ascii="Arial" w:eastAsia="Arial" w:hAnsi="Arial" w:cs="Arial"/>
                <w:b/>
                <w:kern w:val="2"/>
              </w:rPr>
              <w:t>Dėl konkurencijos, intelektinės nuosavybės, konfidencialios informacijos</w:t>
            </w:r>
          </w:p>
          <w:p w14:paraId="2F2683C9" w14:textId="77777777" w:rsidR="00B370C5" w:rsidRPr="00120950" w:rsidRDefault="4905D85B" w:rsidP="791BF53A">
            <w:pPr>
              <w:tabs>
                <w:tab w:val="left" w:pos="567"/>
                <w:tab w:val="left" w:pos="851"/>
                <w:tab w:val="left" w:pos="992"/>
                <w:tab w:val="left" w:pos="1134"/>
              </w:tabs>
              <w:jc w:val="both"/>
              <w:rPr>
                <w:rFonts w:ascii="Arial" w:eastAsia="Arial" w:hAnsi="Arial" w:cs="Arial"/>
                <w:kern w:val="2"/>
              </w:rPr>
            </w:pPr>
            <w:r w:rsidRPr="791BF53A">
              <w:rPr>
                <w:rFonts w:ascii="Arial" w:eastAsia="Arial" w:hAnsi="Arial" w:cs="Arial"/>
                <w:kern w:val="2"/>
              </w:rPr>
              <w:t>11.2.6. Tiekėjas pažeidžia šios Sutarties nuostatas, reglamentuojančias konkurenciją, intelektinės nuosavybės ar konfidencialios informacijos valdymą.</w:t>
            </w:r>
          </w:p>
          <w:p w14:paraId="739A916E" w14:textId="77777777" w:rsidR="00B370C5" w:rsidRPr="00120950" w:rsidRDefault="00B370C5" w:rsidP="00B370C5">
            <w:pPr>
              <w:tabs>
                <w:tab w:val="left" w:pos="567"/>
                <w:tab w:val="left" w:pos="851"/>
                <w:tab w:val="left" w:pos="992"/>
                <w:tab w:val="left" w:pos="1134"/>
              </w:tabs>
              <w:jc w:val="both"/>
              <w:rPr>
                <w:rFonts w:ascii="Arial" w:eastAsia="Arial" w:hAnsi="Arial" w:cs="Arial"/>
                <w:kern w:val="2"/>
                <w:szCs w:val="24"/>
              </w:rPr>
            </w:pPr>
          </w:p>
          <w:p w14:paraId="0BCA19E2" w14:textId="77777777" w:rsidR="00B370C5" w:rsidRPr="00120950" w:rsidRDefault="00B370C5" w:rsidP="00B370C5">
            <w:pPr>
              <w:tabs>
                <w:tab w:val="left" w:pos="567"/>
                <w:tab w:val="left" w:pos="851"/>
                <w:tab w:val="left" w:pos="992"/>
                <w:tab w:val="left" w:pos="1134"/>
              </w:tabs>
              <w:jc w:val="both"/>
              <w:rPr>
                <w:rFonts w:ascii="Arial" w:eastAsia="Arial" w:hAnsi="Arial" w:cs="Arial"/>
                <w:b/>
                <w:kern w:val="2"/>
                <w:szCs w:val="24"/>
              </w:rPr>
            </w:pPr>
            <w:r w:rsidRPr="00120950">
              <w:rPr>
                <w:rFonts w:ascii="Arial" w:eastAsia="Arial" w:hAnsi="Arial" w:cs="Arial"/>
                <w:b/>
                <w:kern w:val="2"/>
                <w:szCs w:val="24"/>
              </w:rPr>
              <w:t>Dėl teisių perleidimo</w:t>
            </w:r>
          </w:p>
          <w:p w14:paraId="2529D03F" w14:textId="57D9F7FA" w:rsidR="00E50E54" w:rsidRDefault="00E50E54" w:rsidP="00B370C5">
            <w:pPr>
              <w:tabs>
                <w:tab w:val="left" w:pos="567"/>
                <w:tab w:val="left" w:pos="851"/>
                <w:tab w:val="left" w:pos="992"/>
                <w:tab w:val="left" w:pos="1134"/>
              </w:tabs>
              <w:jc w:val="both"/>
              <w:rPr>
                <w:rFonts w:ascii="Arial" w:hAnsi="Arial" w:cs="Arial"/>
                <w:kern w:val="2"/>
                <w:szCs w:val="24"/>
              </w:rPr>
            </w:pPr>
            <w:r w:rsidRPr="00E50E54">
              <w:rPr>
                <w:rFonts w:ascii="Arial" w:hAnsi="Arial" w:cs="Arial"/>
                <w:kern w:val="2"/>
                <w:szCs w:val="24"/>
              </w:rPr>
              <w:t>11.2.7. Tiekėjas perleido savo teises ir (ar) įsipareigojimus pagal Sutartį tretiesiems asmenims be raštiško Pirkėjo sutikimo.</w:t>
            </w:r>
          </w:p>
          <w:p w14:paraId="6B4B6ACD" w14:textId="77777777" w:rsidR="00E50E54" w:rsidRDefault="00E50E54" w:rsidP="00B370C5">
            <w:pPr>
              <w:tabs>
                <w:tab w:val="left" w:pos="567"/>
                <w:tab w:val="left" w:pos="851"/>
                <w:tab w:val="left" w:pos="992"/>
                <w:tab w:val="left" w:pos="1134"/>
              </w:tabs>
              <w:jc w:val="both"/>
              <w:rPr>
                <w:rFonts w:ascii="Arial" w:eastAsia="Arial" w:hAnsi="Arial" w:cs="Arial"/>
                <w:kern w:val="2"/>
                <w:szCs w:val="24"/>
              </w:rPr>
            </w:pPr>
          </w:p>
          <w:p w14:paraId="002F5F08" w14:textId="226C05DE" w:rsidR="00B370C5" w:rsidRPr="00120950" w:rsidRDefault="00B370C5" w:rsidP="00B370C5">
            <w:pPr>
              <w:tabs>
                <w:tab w:val="left" w:pos="567"/>
                <w:tab w:val="left" w:pos="851"/>
                <w:tab w:val="left" w:pos="992"/>
                <w:tab w:val="left" w:pos="1134"/>
              </w:tabs>
              <w:jc w:val="both"/>
              <w:rPr>
                <w:rFonts w:ascii="Arial" w:eastAsia="Arial" w:hAnsi="Arial" w:cs="Arial"/>
                <w:b/>
                <w:kern w:val="2"/>
                <w:szCs w:val="24"/>
              </w:rPr>
            </w:pPr>
            <w:r w:rsidRPr="00120950">
              <w:rPr>
                <w:rFonts w:ascii="Arial" w:eastAsia="Arial" w:hAnsi="Arial" w:cs="Arial"/>
                <w:b/>
                <w:kern w:val="2"/>
                <w:szCs w:val="24"/>
              </w:rPr>
              <w:t>Dėl garantinių trūkumų</w:t>
            </w:r>
          </w:p>
          <w:p w14:paraId="3C7F7DEF" w14:textId="49F3CAE0" w:rsidR="00B370C5" w:rsidRPr="00BD69F7" w:rsidRDefault="00B370C5" w:rsidP="00B370C5">
            <w:pPr>
              <w:jc w:val="both"/>
              <w:rPr>
                <w:rFonts w:ascii="Arial" w:hAnsi="Arial" w:cs="Arial"/>
                <w:kern w:val="2"/>
                <w:szCs w:val="24"/>
              </w:rPr>
            </w:pPr>
            <w:r w:rsidRPr="00120950">
              <w:rPr>
                <w:rFonts w:ascii="Arial" w:eastAsia="Arial" w:hAnsi="Arial" w:cs="Arial"/>
                <w:kern w:val="2"/>
                <w:szCs w:val="24"/>
              </w:rPr>
              <w:t>11.2.8. Tiekėjas nešalina garantinių trūkumų arba juos šalina ilgiau nei 45 (keturiasdešimt penkias) dienas.</w:t>
            </w:r>
          </w:p>
        </w:tc>
        <w:tc>
          <w:tcPr>
            <w:tcW w:w="5361" w:type="dxa"/>
          </w:tcPr>
          <w:p w14:paraId="3D9BC2EB" w14:textId="77777777" w:rsidR="00B370C5" w:rsidRPr="00875B3E" w:rsidRDefault="00B370C5" w:rsidP="00B370C5">
            <w:pPr>
              <w:jc w:val="both"/>
              <w:rPr>
                <w:rFonts w:ascii="Arial" w:hAnsi="Arial" w:cs="Arial"/>
                <w:b/>
                <w:bCs/>
                <w:kern w:val="2"/>
                <w:szCs w:val="24"/>
                <w:lang w:val="en-GB"/>
              </w:rPr>
            </w:pPr>
            <w:r w:rsidRPr="00875B3E">
              <w:rPr>
                <w:rFonts w:ascii="Arial" w:hAnsi="Arial" w:cs="Arial"/>
                <w:b/>
                <w:bCs/>
                <w:kern w:val="2"/>
                <w:szCs w:val="24"/>
                <w:lang w:val="en-GB"/>
              </w:rPr>
              <w:lastRenderedPageBreak/>
              <w:t>Due to non-compliance with the deadline for delivery of the Goods or their part</w:t>
            </w:r>
          </w:p>
          <w:p w14:paraId="1B9181D9" w14:textId="77777777" w:rsidR="00B370C5" w:rsidRPr="00875B3E" w:rsidRDefault="00B370C5" w:rsidP="00B370C5">
            <w:pPr>
              <w:jc w:val="both"/>
              <w:rPr>
                <w:rFonts w:ascii="Arial" w:hAnsi="Arial" w:cs="Arial"/>
                <w:kern w:val="2"/>
                <w:szCs w:val="24"/>
                <w:lang w:val="en-GB"/>
              </w:rPr>
            </w:pPr>
            <w:r w:rsidRPr="00875B3E">
              <w:rPr>
                <w:rFonts w:ascii="Arial" w:hAnsi="Arial" w:cs="Arial"/>
                <w:kern w:val="2"/>
                <w:szCs w:val="24"/>
                <w:lang w:val="en-GB"/>
              </w:rPr>
              <w:t>11.2.1. The Supplier is considered to have committed a material breach of the Contract if: 11.2.1.1. delayed delivery of the Goods on 2 (two) consecutive occasions (regardless of how long the delay is) or</w:t>
            </w:r>
          </w:p>
          <w:p w14:paraId="382F1875" w14:textId="77777777" w:rsidR="00B370C5" w:rsidRPr="00875B3E" w:rsidRDefault="00B370C5" w:rsidP="00B370C5">
            <w:pPr>
              <w:jc w:val="both"/>
              <w:rPr>
                <w:rFonts w:ascii="Arial" w:hAnsi="Arial" w:cs="Arial"/>
                <w:kern w:val="2"/>
                <w:szCs w:val="24"/>
                <w:lang w:val="en-GB"/>
              </w:rPr>
            </w:pPr>
            <w:r w:rsidRPr="00875B3E">
              <w:rPr>
                <w:rFonts w:ascii="Arial" w:hAnsi="Arial" w:cs="Arial"/>
                <w:kern w:val="2"/>
                <w:szCs w:val="24"/>
                <w:lang w:val="en-GB"/>
              </w:rPr>
              <w:lastRenderedPageBreak/>
              <w:t>11.2.1.2. delivers the Goods and/or provides services without complying with the final deadline specified in the Contract or a specific essential interim deadline according to the execution schedule for longer than:</w:t>
            </w:r>
          </w:p>
          <w:p w14:paraId="01CA03F2" w14:textId="77777777" w:rsidR="00B370C5" w:rsidRPr="00875B3E" w:rsidRDefault="00B370C5" w:rsidP="00B370C5">
            <w:pPr>
              <w:jc w:val="both"/>
              <w:rPr>
                <w:rFonts w:ascii="Arial" w:hAnsi="Arial" w:cs="Arial"/>
                <w:kern w:val="2"/>
                <w:szCs w:val="24"/>
                <w:lang w:val="en-GB"/>
              </w:rPr>
            </w:pPr>
            <w:r w:rsidRPr="00875B3E">
              <w:rPr>
                <w:rFonts w:ascii="Arial" w:hAnsi="Arial" w:cs="Arial"/>
                <w:kern w:val="2"/>
                <w:szCs w:val="24"/>
                <w:lang w:val="en-GB"/>
              </w:rPr>
              <w:t>11.2.1.2.1. 15 (fifteen) days (if the (final or interim) term for the fulfilment of contractual obligations does not exceed 3 (three) months</w:t>
            </w:r>
            <w:proofErr w:type="gramStart"/>
            <w:r w:rsidRPr="00875B3E">
              <w:rPr>
                <w:rFonts w:ascii="Arial" w:hAnsi="Arial" w:cs="Arial"/>
                <w:kern w:val="2"/>
                <w:szCs w:val="24"/>
                <w:lang w:val="en-GB"/>
              </w:rPr>
              <w:t>);</w:t>
            </w:r>
            <w:proofErr w:type="gramEnd"/>
          </w:p>
          <w:p w14:paraId="3E05FA4F" w14:textId="77777777" w:rsidR="00B370C5" w:rsidRPr="00875B3E" w:rsidRDefault="00B370C5" w:rsidP="00B370C5">
            <w:pPr>
              <w:jc w:val="both"/>
              <w:rPr>
                <w:rFonts w:ascii="Arial" w:hAnsi="Arial" w:cs="Arial"/>
                <w:kern w:val="2"/>
                <w:szCs w:val="24"/>
                <w:lang w:val="en-GB"/>
              </w:rPr>
            </w:pPr>
            <w:r w:rsidRPr="00875B3E">
              <w:rPr>
                <w:rFonts w:ascii="Arial" w:hAnsi="Arial" w:cs="Arial"/>
                <w:kern w:val="2"/>
                <w:szCs w:val="24"/>
                <w:lang w:val="en-GB"/>
              </w:rPr>
              <w:t>11.2.1.2.2. 30 (thirty) days (if the (final or interim) term for the fulfilment of contractual obligations is longer than 3 (three) months, but not longer than 6 (six) months</w:t>
            </w:r>
            <w:proofErr w:type="gramStart"/>
            <w:r w:rsidRPr="00875B3E">
              <w:rPr>
                <w:rFonts w:ascii="Arial" w:hAnsi="Arial" w:cs="Arial"/>
                <w:kern w:val="2"/>
                <w:szCs w:val="24"/>
                <w:lang w:val="en-GB"/>
              </w:rPr>
              <w:t>);</w:t>
            </w:r>
            <w:proofErr w:type="gramEnd"/>
          </w:p>
          <w:p w14:paraId="066086AA" w14:textId="77777777" w:rsidR="00B370C5" w:rsidRPr="00875B3E" w:rsidRDefault="4905D85B" w:rsidP="791BF53A">
            <w:pPr>
              <w:jc w:val="both"/>
              <w:rPr>
                <w:rFonts w:ascii="Arial" w:hAnsi="Arial" w:cs="Arial"/>
                <w:kern w:val="2"/>
                <w:lang w:val="en-GB"/>
              </w:rPr>
            </w:pPr>
            <w:r w:rsidRPr="791BF53A">
              <w:rPr>
                <w:rFonts w:ascii="Arial" w:hAnsi="Arial" w:cs="Arial"/>
                <w:kern w:val="2"/>
                <w:lang w:val="en-GB"/>
              </w:rPr>
              <w:t>11.2.1.2.3. 45 (forty-five) days (if the (final or interim) term for the fulfilment of contractual obligations is longer than 6 (six) months, but not longer than 12 (twelve) months</w:t>
            </w:r>
            <w:proofErr w:type="gramStart"/>
            <w:r w:rsidRPr="791BF53A">
              <w:rPr>
                <w:rFonts w:ascii="Arial" w:hAnsi="Arial" w:cs="Arial"/>
                <w:kern w:val="2"/>
                <w:lang w:val="en-GB"/>
              </w:rPr>
              <w:t>);</w:t>
            </w:r>
            <w:proofErr w:type="gramEnd"/>
          </w:p>
          <w:p w14:paraId="511B3A5F" w14:textId="1C0911B9" w:rsidR="791BF53A" w:rsidRDefault="791BF53A" w:rsidP="791BF53A">
            <w:pPr>
              <w:jc w:val="both"/>
              <w:rPr>
                <w:rFonts w:ascii="Arial" w:hAnsi="Arial" w:cs="Arial"/>
                <w:lang w:val="en-GB"/>
              </w:rPr>
            </w:pPr>
          </w:p>
          <w:p w14:paraId="401AE9B2" w14:textId="77777777" w:rsidR="00B370C5" w:rsidRPr="00875B3E" w:rsidRDefault="00B370C5" w:rsidP="00B370C5">
            <w:pPr>
              <w:jc w:val="both"/>
              <w:rPr>
                <w:rFonts w:ascii="Arial" w:hAnsi="Arial" w:cs="Arial"/>
                <w:kern w:val="2"/>
                <w:szCs w:val="24"/>
                <w:lang w:val="en-GB"/>
              </w:rPr>
            </w:pPr>
            <w:r w:rsidRPr="00875B3E">
              <w:rPr>
                <w:rFonts w:ascii="Arial" w:hAnsi="Arial" w:cs="Arial"/>
                <w:kern w:val="2"/>
                <w:szCs w:val="24"/>
                <w:lang w:val="en-GB"/>
              </w:rPr>
              <w:t>11.2.1.2.4. 60 (sixty) days (if the (final or interim) term for the fulfilment of contractual obligations is longer than 12 (twelve) months) or</w:t>
            </w:r>
          </w:p>
          <w:p w14:paraId="63842582" w14:textId="77777777" w:rsidR="00B370C5" w:rsidRPr="00875B3E" w:rsidRDefault="00B370C5" w:rsidP="00B370C5">
            <w:pPr>
              <w:jc w:val="both"/>
              <w:rPr>
                <w:rFonts w:ascii="Arial" w:hAnsi="Arial" w:cs="Arial"/>
                <w:kern w:val="2"/>
                <w:szCs w:val="24"/>
                <w:lang w:val="en-GB"/>
              </w:rPr>
            </w:pPr>
            <w:r w:rsidRPr="00875B3E">
              <w:rPr>
                <w:rFonts w:ascii="Arial" w:hAnsi="Arial" w:cs="Arial"/>
                <w:kern w:val="2"/>
                <w:szCs w:val="24"/>
                <w:lang w:val="en-GB"/>
              </w:rPr>
              <w:t xml:space="preserve">11.2.1.3. The deadlines for the delivery of the goods have been violated in that the </w:t>
            </w:r>
            <w:proofErr w:type="gramStart"/>
            <w:r w:rsidRPr="00875B3E">
              <w:rPr>
                <w:rFonts w:ascii="Arial" w:hAnsi="Arial" w:cs="Arial"/>
                <w:kern w:val="2"/>
                <w:szCs w:val="24"/>
                <w:lang w:val="en-GB"/>
              </w:rPr>
              <w:t>amount</w:t>
            </w:r>
            <w:proofErr w:type="gramEnd"/>
            <w:r w:rsidRPr="00875B3E">
              <w:rPr>
                <w:rFonts w:ascii="Arial" w:hAnsi="Arial" w:cs="Arial"/>
                <w:kern w:val="2"/>
                <w:szCs w:val="24"/>
                <w:lang w:val="en-GB"/>
              </w:rPr>
              <w:t xml:space="preserve"> of penalties for the delay exceeds 20 (twenty) percent if Initial contract value ​​or</w:t>
            </w:r>
          </w:p>
          <w:p w14:paraId="5F9FCFE1" w14:textId="77777777" w:rsidR="00B370C5" w:rsidRPr="00875B3E" w:rsidRDefault="00B370C5" w:rsidP="00B370C5">
            <w:pPr>
              <w:jc w:val="both"/>
              <w:rPr>
                <w:rFonts w:ascii="Arial" w:hAnsi="Arial" w:cs="Arial"/>
                <w:kern w:val="2"/>
                <w:szCs w:val="24"/>
                <w:lang w:val="en-GB"/>
              </w:rPr>
            </w:pPr>
            <w:r w:rsidRPr="00875B3E">
              <w:rPr>
                <w:rFonts w:ascii="Arial" w:hAnsi="Arial" w:cs="Arial"/>
                <w:kern w:val="2"/>
                <w:szCs w:val="24"/>
                <w:lang w:val="en-GB"/>
              </w:rPr>
              <w:t>11.2.1.4. The Supplier violates the deadlines for the delivery of the Goods and due to the delay in the delivery of the Goods, the Goods become unnecessary (in this case, the Supplier has no right to rely on clause 11.2.2.2).</w:t>
            </w:r>
          </w:p>
          <w:p w14:paraId="10F6DAE9" w14:textId="77777777" w:rsidR="00B370C5" w:rsidRPr="00875B3E" w:rsidRDefault="00B370C5" w:rsidP="00B370C5">
            <w:pPr>
              <w:jc w:val="both"/>
              <w:rPr>
                <w:rFonts w:ascii="Arial" w:hAnsi="Arial" w:cs="Arial"/>
                <w:kern w:val="2"/>
                <w:szCs w:val="24"/>
                <w:lang w:val="en-GB"/>
              </w:rPr>
            </w:pPr>
          </w:p>
          <w:p w14:paraId="6938CCE5" w14:textId="77777777" w:rsidR="00B370C5" w:rsidRPr="00875B3E" w:rsidRDefault="00B370C5" w:rsidP="00B370C5">
            <w:pPr>
              <w:jc w:val="both"/>
              <w:rPr>
                <w:rFonts w:ascii="Arial" w:hAnsi="Arial" w:cs="Arial"/>
                <w:b/>
                <w:bCs/>
                <w:kern w:val="2"/>
                <w:szCs w:val="24"/>
                <w:lang w:val="en-GB"/>
              </w:rPr>
            </w:pPr>
            <w:r w:rsidRPr="00875B3E">
              <w:rPr>
                <w:rFonts w:ascii="Arial" w:hAnsi="Arial" w:cs="Arial"/>
                <w:b/>
                <w:bCs/>
                <w:kern w:val="2"/>
                <w:szCs w:val="24"/>
                <w:lang w:val="en-GB"/>
              </w:rPr>
              <w:t>Due to price/rate changes (except clause 5.3)</w:t>
            </w:r>
          </w:p>
          <w:p w14:paraId="43196C7F" w14:textId="77777777" w:rsidR="00B370C5" w:rsidRPr="00875B3E" w:rsidRDefault="00B370C5" w:rsidP="00B370C5">
            <w:pPr>
              <w:jc w:val="both"/>
              <w:rPr>
                <w:rFonts w:ascii="Arial" w:hAnsi="Arial" w:cs="Arial"/>
                <w:kern w:val="2"/>
                <w:szCs w:val="24"/>
                <w:lang w:val="en-GB"/>
              </w:rPr>
            </w:pPr>
            <w:r w:rsidRPr="00875B3E">
              <w:rPr>
                <w:rFonts w:ascii="Arial" w:hAnsi="Arial" w:cs="Arial"/>
                <w:kern w:val="2"/>
                <w:szCs w:val="24"/>
                <w:lang w:val="en-GB"/>
              </w:rPr>
              <w:t xml:space="preserve">11.2.2. if the Supplier does not </w:t>
            </w:r>
            <w:proofErr w:type="spellStart"/>
            <w:r w:rsidRPr="00875B3E">
              <w:rPr>
                <w:rFonts w:ascii="Arial" w:hAnsi="Arial" w:cs="Arial"/>
                <w:kern w:val="2"/>
                <w:szCs w:val="24"/>
                <w:lang w:val="en-GB"/>
              </w:rPr>
              <w:t>fulfill</w:t>
            </w:r>
            <w:proofErr w:type="spellEnd"/>
            <w:r w:rsidRPr="00875B3E">
              <w:rPr>
                <w:rFonts w:ascii="Arial" w:hAnsi="Arial" w:cs="Arial"/>
                <w:kern w:val="2"/>
                <w:szCs w:val="24"/>
                <w:lang w:val="en-GB"/>
              </w:rPr>
              <w:t xml:space="preserve"> the assumed obligations for the Contract price/rates specified in the Contract.</w:t>
            </w:r>
          </w:p>
          <w:p w14:paraId="41640EEA" w14:textId="77777777" w:rsidR="00B370C5" w:rsidRPr="00875B3E" w:rsidRDefault="00B370C5" w:rsidP="00B370C5">
            <w:pPr>
              <w:jc w:val="both"/>
              <w:rPr>
                <w:rFonts w:ascii="Arial" w:hAnsi="Arial" w:cs="Arial"/>
                <w:kern w:val="2"/>
                <w:szCs w:val="24"/>
                <w:lang w:val="en-GB"/>
              </w:rPr>
            </w:pPr>
          </w:p>
          <w:p w14:paraId="369D0B7D" w14:textId="77777777" w:rsidR="00B370C5" w:rsidRPr="00F54E54" w:rsidRDefault="4905D85B" w:rsidP="791BF53A">
            <w:pPr>
              <w:jc w:val="both"/>
              <w:rPr>
                <w:rFonts w:ascii="Arial" w:hAnsi="Arial" w:cs="Arial"/>
                <w:b/>
                <w:kern w:val="2"/>
                <w:lang w:val="en-GB"/>
              </w:rPr>
            </w:pPr>
            <w:r w:rsidRPr="00F54E54">
              <w:rPr>
                <w:rFonts w:ascii="Arial" w:hAnsi="Arial" w:cs="Arial"/>
                <w:b/>
                <w:kern w:val="2"/>
                <w:lang w:val="en-GB"/>
              </w:rPr>
              <w:t>Due to quality assessment criteria</w:t>
            </w:r>
          </w:p>
          <w:p w14:paraId="2AB028BB" w14:textId="77777777" w:rsidR="00B370C5" w:rsidRDefault="4905D85B" w:rsidP="791BF53A">
            <w:pPr>
              <w:jc w:val="both"/>
              <w:rPr>
                <w:ins w:id="6" w:author="Genadijus Andrejevas" w:date="2025-01-20T07:23:00Z" w16du:dateUtc="2025-01-20T05:23:00Z"/>
                <w:rFonts w:ascii="Arial" w:hAnsi="Arial" w:cs="Arial"/>
                <w:kern w:val="2"/>
                <w:lang w:val="en-GB"/>
              </w:rPr>
            </w:pPr>
            <w:r w:rsidRPr="791BF53A">
              <w:rPr>
                <w:rFonts w:ascii="Arial" w:hAnsi="Arial" w:cs="Arial"/>
                <w:kern w:val="2"/>
                <w:lang w:val="en-GB"/>
              </w:rPr>
              <w:t>11.2.3. if it turns out that the Supplier does not fulfil the obligations that were determined in the procurement documents as tender evaluation criteria and for which values ​​were assigned to the Supplier, when the tender was evaluated according to the price-quality ratio and the Supplier does not correct violations within 10 (ten) working days or the buyer determines such violations 2 (two) times.</w:t>
            </w:r>
          </w:p>
          <w:p w14:paraId="4B7EA00C" w14:textId="77777777" w:rsidR="005B4D3E" w:rsidRDefault="005B4D3E" w:rsidP="791BF53A">
            <w:pPr>
              <w:jc w:val="both"/>
              <w:rPr>
                <w:ins w:id="7" w:author="Genadijus Andrejevas" w:date="2025-01-20T07:23:00Z" w16du:dateUtc="2025-01-20T05:23:00Z"/>
                <w:rFonts w:ascii="Arial" w:hAnsi="Arial" w:cs="Arial"/>
                <w:kern w:val="2"/>
                <w:lang w:val="en-GB"/>
              </w:rPr>
            </w:pPr>
          </w:p>
          <w:p w14:paraId="3E467131" w14:textId="77777777" w:rsidR="005B4D3E" w:rsidRPr="00875B3E" w:rsidRDefault="005B4D3E" w:rsidP="791BF53A">
            <w:pPr>
              <w:jc w:val="both"/>
              <w:rPr>
                <w:rFonts w:ascii="Arial" w:hAnsi="Arial" w:cs="Arial"/>
                <w:kern w:val="2"/>
                <w:lang w:val="en-GB"/>
              </w:rPr>
            </w:pPr>
          </w:p>
          <w:p w14:paraId="431744A2" w14:textId="77777777" w:rsidR="00B370C5" w:rsidRPr="00875B3E" w:rsidRDefault="00B370C5" w:rsidP="00B370C5">
            <w:pPr>
              <w:jc w:val="both"/>
              <w:rPr>
                <w:rFonts w:ascii="Arial" w:hAnsi="Arial" w:cs="Arial"/>
                <w:b/>
                <w:bCs/>
                <w:kern w:val="2"/>
                <w:szCs w:val="24"/>
                <w:lang w:val="en-GB"/>
              </w:rPr>
            </w:pPr>
            <w:r w:rsidRPr="00875B3E">
              <w:rPr>
                <w:rFonts w:ascii="Arial" w:hAnsi="Arial" w:cs="Arial"/>
                <w:b/>
                <w:bCs/>
                <w:kern w:val="2"/>
                <w:szCs w:val="24"/>
                <w:lang w:val="en-GB"/>
              </w:rPr>
              <w:t>Due to the quality of the Goods</w:t>
            </w:r>
          </w:p>
          <w:p w14:paraId="6EB0C541" w14:textId="77777777" w:rsidR="00B370C5" w:rsidRPr="00875B3E" w:rsidRDefault="00B370C5" w:rsidP="00B370C5">
            <w:pPr>
              <w:jc w:val="both"/>
              <w:rPr>
                <w:rFonts w:ascii="Arial" w:hAnsi="Arial" w:cs="Arial"/>
                <w:kern w:val="2"/>
                <w:szCs w:val="24"/>
                <w:lang w:val="en-GB"/>
              </w:rPr>
            </w:pPr>
            <w:r w:rsidRPr="00875B3E">
              <w:rPr>
                <w:rFonts w:ascii="Arial" w:hAnsi="Arial" w:cs="Arial"/>
                <w:kern w:val="2"/>
                <w:szCs w:val="24"/>
                <w:lang w:val="en-GB"/>
              </w:rPr>
              <w:t>11.2.4. The Supplier delivers the Goods more than 2 (twice) times, which do not meet the requirements set forth in the Contract and/or Laws for the Goods.</w:t>
            </w:r>
          </w:p>
          <w:p w14:paraId="0E8C369E" w14:textId="77777777" w:rsidR="00B370C5" w:rsidRPr="00875B3E" w:rsidRDefault="00B370C5" w:rsidP="00B370C5">
            <w:pPr>
              <w:jc w:val="both"/>
              <w:rPr>
                <w:rFonts w:ascii="Arial" w:hAnsi="Arial" w:cs="Arial"/>
                <w:kern w:val="2"/>
                <w:szCs w:val="24"/>
                <w:lang w:val="en-GB"/>
              </w:rPr>
            </w:pPr>
          </w:p>
          <w:p w14:paraId="3418035F" w14:textId="77777777" w:rsidR="00B370C5" w:rsidRPr="00875B3E" w:rsidRDefault="00B370C5" w:rsidP="00B370C5">
            <w:pPr>
              <w:jc w:val="both"/>
              <w:rPr>
                <w:rFonts w:ascii="Arial" w:hAnsi="Arial" w:cs="Arial"/>
                <w:b/>
                <w:bCs/>
                <w:kern w:val="2"/>
                <w:szCs w:val="24"/>
                <w:lang w:val="en-GB"/>
              </w:rPr>
            </w:pPr>
            <w:r w:rsidRPr="00875B3E">
              <w:rPr>
                <w:rFonts w:ascii="Arial" w:hAnsi="Arial" w:cs="Arial"/>
                <w:b/>
                <w:bCs/>
                <w:kern w:val="2"/>
                <w:szCs w:val="24"/>
                <w:lang w:val="en-GB"/>
              </w:rPr>
              <w:t>Due to the qualifications of the Supplier, sub-supplier or specialists</w:t>
            </w:r>
          </w:p>
          <w:p w14:paraId="5577DC30" w14:textId="6D124746" w:rsidR="00B370C5" w:rsidRPr="00875B3E" w:rsidRDefault="4905D85B" w:rsidP="791BF53A">
            <w:pPr>
              <w:jc w:val="both"/>
              <w:rPr>
                <w:rFonts w:ascii="Arial" w:hAnsi="Arial" w:cs="Arial"/>
                <w:kern w:val="2"/>
                <w:lang w:val="en-GB"/>
              </w:rPr>
            </w:pPr>
            <w:r w:rsidRPr="791BF53A">
              <w:rPr>
                <w:rFonts w:ascii="Arial" w:hAnsi="Arial" w:cs="Arial"/>
                <w:kern w:val="2"/>
                <w:lang w:val="en-GB"/>
              </w:rPr>
              <w:t>11.2.5. The Supplier's qualifications no longer correspond to the requirements for the proper execution of the Contract established in the procurement documents, and these discrepancies were not corrected within 14 (fourteen) calendar days from the day the qualification became non-compliant.</w:t>
            </w:r>
          </w:p>
          <w:p w14:paraId="72470223" w14:textId="77777777" w:rsidR="00B370C5" w:rsidRPr="00875B3E" w:rsidRDefault="00B370C5" w:rsidP="00B370C5">
            <w:pPr>
              <w:jc w:val="both"/>
              <w:rPr>
                <w:rFonts w:ascii="Arial" w:hAnsi="Arial" w:cs="Arial"/>
                <w:b/>
                <w:bCs/>
                <w:kern w:val="2"/>
                <w:szCs w:val="24"/>
                <w:lang w:val="en-GB"/>
              </w:rPr>
            </w:pPr>
            <w:r w:rsidRPr="00875B3E">
              <w:rPr>
                <w:rFonts w:ascii="Arial" w:hAnsi="Arial" w:cs="Arial"/>
                <w:b/>
                <w:bCs/>
                <w:kern w:val="2"/>
                <w:szCs w:val="24"/>
                <w:lang w:val="en-GB"/>
              </w:rPr>
              <w:t>Due to competition, intellectual property, confidential information</w:t>
            </w:r>
          </w:p>
          <w:p w14:paraId="2929FDB7" w14:textId="77777777" w:rsidR="00B370C5" w:rsidRPr="00875B3E" w:rsidRDefault="00B370C5" w:rsidP="00B370C5">
            <w:pPr>
              <w:jc w:val="both"/>
              <w:rPr>
                <w:rFonts w:ascii="Arial" w:hAnsi="Arial" w:cs="Arial"/>
                <w:kern w:val="2"/>
                <w:szCs w:val="24"/>
                <w:lang w:val="en-GB"/>
              </w:rPr>
            </w:pPr>
            <w:r w:rsidRPr="00875B3E">
              <w:rPr>
                <w:rFonts w:ascii="Arial" w:hAnsi="Arial" w:cs="Arial"/>
                <w:kern w:val="2"/>
                <w:szCs w:val="24"/>
                <w:lang w:val="en-GB"/>
              </w:rPr>
              <w:t>11.2.6. The Supplier violates the provisions of this Contract governing competition, management of intellectual property or confidential information.</w:t>
            </w:r>
          </w:p>
          <w:p w14:paraId="4AF718D7" w14:textId="77777777" w:rsidR="00B370C5" w:rsidRPr="00875B3E" w:rsidRDefault="00B370C5" w:rsidP="00B370C5">
            <w:pPr>
              <w:jc w:val="both"/>
              <w:rPr>
                <w:rFonts w:ascii="Arial" w:hAnsi="Arial" w:cs="Arial"/>
                <w:kern w:val="2"/>
                <w:szCs w:val="24"/>
                <w:lang w:val="en-GB"/>
              </w:rPr>
            </w:pPr>
          </w:p>
          <w:p w14:paraId="0480D543" w14:textId="77777777" w:rsidR="00B370C5" w:rsidRPr="00875B3E" w:rsidRDefault="00B370C5" w:rsidP="00B370C5">
            <w:pPr>
              <w:jc w:val="both"/>
              <w:rPr>
                <w:rFonts w:ascii="Arial" w:hAnsi="Arial" w:cs="Arial"/>
                <w:b/>
                <w:bCs/>
                <w:kern w:val="2"/>
                <w:szCs w:val="24"/>
                <w:lang w:val="en-GB"/>
              </w:rPr>
            </w:pPr>
            <w:r w:rsidRPr="00875B3E">
              <w:rPr>
                <w:rFonts w:ascii="Arial" w:hAnsi="Arial" w:cs="Arial"/>
                <w:b/>
                <w:bCs/>
                <w:kern w:val="2"/>
                <w:szCs w:val="24"/>
                <w:lang w:val="en-GB"/>
              </w:rPr>
              <w:t>Due to transfer of rights</w:t>
            </w:r>
          </w:p>
          <w:p w14:paraId="5D82270E" w14:textId="77777777" w:rsidR="00B370C5" w:rsidRPr="00875B3E" w:rsidRDefault="00B370C5" w:rsidP="00B370C5">
            <w:pPr>
              <w:jc w:val="both"/>
              <w:rPr>
                <w:rFonts w:ascii="Arial" w:hAnsi="Arial" w:cs="Arial"/>
                <w:kern w:val="2"/>
                <w:szCs w:val="24"/>
                <w:lang w:val="en-GB"/>
              </w:rPr>
            </w:pPr>
            <w:r w:rsidRPr="00875B3E">
              <w:rPr>
                <w:rFonts w:ascii="Arial" w:hAnsi="Arial" w:cs="Arial"/>
                <w:kern w:val="2"/>
                <w:szCs w:val="24"/>
                <w:lang w:val="en-GB"/>
              </w:rPr>
              <w:t>11.2.7. The Supplier transferred its rights and/or obligations under the Contract to third parties without the written consent of the Buyer.</w:t>
            </w:r>
          </w:p>
          <w:p w14:paraId="65213B5F" w14:textId="77777777" w:rsidR="00B370C5" w:rsidRPr="00875B3E" w:rsidRDefault="00B370C5" w:rsidP="00B370C5">
            <w:pPr>
              <w:jc w:val="both"/>
              <w:rPr>
                <w:rFonts w:ascii="Arial" w:hAnsi="Arial" w:cs="Arial"/>
                <w:kern w:val="2"/>
                <w:szCs w:val="24"/>
                <w:lang w:val="en-GB"/>
              </w:rPr>
            </w:pPr>
          </w:p>
          <w:p w14:paraId="46EF8BF2" w14:textId="77777777" w:rsidR="00B370C5" w:rsidRPr="00875B3E" w:rsidRDefault="00B370C5" w:rsidP="00B370C5">
            <w:pPr>
              <w:jc w:val="both"/>
              <w:rPr>
                <w:rFonts w:ascii="Arial" w:hAnsi="Arial" w:cs="Arial"/>
                <w:b/>
                <w:bCs/>
                <w:kern w:val="2"/>
                <w:szCs w:val="24"/>
                <w:lang w:val="en-GB"/>
              </w:rPr>
            </w:pPr>
            <w:r w:rsidRPr="00875B3E">
              <w:rPr>
                <w:rFonts w:ascii="Arial" w:hAnsi="Arial" w:cs="Arial"/>
                <w:b/>
                <w:bCs/>
                <w:kern w:val="2"/>
                <w:szCs w:val="24"/>
                <w:lang w:val="en-GB"/>
              </w:rPr>
              <w:t>Due to warranty defects</w:t>
            </w:r>
          </w:p>
          <w:p w14:paraId="6ED893FC" w14:textId="77777777" w:rsidR="00B370C5" w:rsidRPr="00875B3E" w:rsidRDefault="00B370C5" w:rsidP="00B370C5">
            <w:pPr>
              <w:jc w:val="both"/>
              <w:rPr>
                <w:rFonts w:ascii="Arial" w:hAnsi="Arial" w:cs="Arial"/>
                <w:kern w:val="2"/>
                <w:szCs w:val="24"/>
                <w:lang w:val="en-GB"/>
              </w:rPr>
            </w:pPr>
            <w:r w:rsidRPr="00875B3E">
              <w:rPr>
                <w:rFonts w:ascii="Arial" w:hAnsi="Arial" w:cs="Arial"/>
                <w:kern w:val="2"/>
                <w:szCs w:val="24"/>
                <w:lang w:val="en-GB"/>
              </w:rPr>
              <w:t>11.2.8. The supplier does not remove warranty defects or removes them for longer than 45 (forty-five) days.</w:t>
            </w:r>
          </w:p>
          <w:p w14:paraId="020F1085" w14:textId="56784931" w:rsidR="00B370C5" w:rsidRPr="009A1BAD" w:rsidRDefault="00B370C5" w:rsidP="00B370C5">
            <w:pPr>
              <w:jc w:val="both"/>
              <w:rPr>
                <w:rFonts w:ascii="Arial" w:eastAsia="Arial" w:hAnsi="Arial" w:cs="Arial"/>
                <w:kern w:val="2"/>
                <w:szCs w:val="24"/>
                <w:lang w:val="en-GB"/>
              </w:rPr>
            </w:pPr>
          </w:p>
        </w:tc>
      </w:tr>
      <w:tr w:rsidR="00237686" w:rsidRPr="00BD69F7" w14:paraId="543C5CDE" w14:textId="77777777" w:rsidTr="791BF53A">
        <w:trPr>
          <w:trHeight w:val="85"/>
        </w:trPr>
        <w:tc>
          <w:tcPr>
            <w:tcW w:w="5524" w:type="dxa"/>
          </w:tcPr>
          <w:p w14:paraId="7B28A8DB" w14:textId="227B8456" w:rsidR="00237686" w:rsidRPr="00BD69F7" w:rsidRDefault="00237686" w:rsidP="00237686">
            <w:pPr>
              <w:jc w:val="both"/>
              <w:rPr>
                <w:rFonts w:ascii="Arial" w:hAnsi="Arial" w:cs="Arial"/>
                <w:color w:val="4472C4"/>
                <w:kern w:val="2"/>
                <w:szCs w:val="24"/>
              </w:rPr>
            </w:pPr>
            <w:r w:rsidRPr="00BD69F7">
              <w:rPr>
                <w:rFonts w:ascii="Arial" w:hAnsi="Arial" w:cs="Arial"/>
                <w:b/>
                <w:bCs/>
                <w:kern w:val="2"/>
                <w:szCs w:val="24"/>
              </w:rPr>
              <w:lastRenderedPageBreak/>
              <w:t xml:space="preserve">12. APLINKOSAUGINIAI IR SOCIALINIAI KRITERIJAI </w:t>
            </w:r>
            <w:r w:rsidRPr="00BD69F7">
              <w:rPr>
                <w:rFonts w:ascii="Arial" w:hAnsi="Arial" w:cs="Arial"/>
                <w:kern w:val="2"/>
                <w:szCs w:val="24"/>
              </w:rPr>
              <w:t>(taikoma, jeigu aplinkosauginiai ir (arba) socialiniai kriterijai nustatomi kaip Sutarties vykdymo sąlygos)</w:t>
            </w:r>
          </w:p>
        </w:tc>
        <w:tc>
          <w:tcPr>
            <w:tcW w:w="5361" w:type="dxa"/>
          </w:tcPr>
          <w:p w14:paraId="61E2C8C0" w14:textId="2A41A09B" w:rsidR="00237686" w:rsidRPr="00875B3E" w:rsidRDefault="00237686" w:rsidP="00237686">
            <w:pPr>
              <w:jc w:val="both"/>
              <w:rPr>
                <w:rFonts w:ascii="Arial" w:hAnsi="Arial" w:cs="Arial"/>
                <w:color w:val="4472C4"/>
                <w:kern w:val="2"/>
                <w:szCs w:val="24"/>
                <w:lang w:val="en-GB"/>
              </w:rPr>
            </w:pPr>
            <w:r w:rsidRPr="00875B3E">
              <w:rPr>
                <w:rFonts w:ascii="Arial" w:hAnsi="Arial" w:cs="Arial"/>
                <w:b/>
                <w:bCs/>
                <w:kern w:val="2"/>
                <w:szCs w:val="24"/>
                <w:lang w:val="en-GB"/>
              </w:rPr>
              <w:t xml:space="preserve">12. ENVIRONMENTAL AND SOCIAL CRITERIA </w:t>
            </w:r>
            <w:r w:rsidRPr="00875B3E">
              <w:rPr>
                <w:rFonts w:ascii="Arial" w:hAnsi="Arial" w:cs="Arial"/>
                <w:kern w:val="2"/>
                <w:szCs w:val="24"/>
                <w:lang w:val="en-GB"/>
              </w:rPr>
              <w:t>(applicable where environmental and/or social criteria are imposed as conditions for the performance of the Contract)</w:t>
            </w:r>
          </w:p>
        </w:tc>
      </w:tr>
      <w:tr w:rsidR="00237686" w:rsidRPr="00BD69F7" w14:paraId="6ED15939" w14:textId="77777777" w:rsidTr="791BF53A">
        <w:trPr>
          <w:trHeight w:val="85"/>
        </w:trPr>
        <w:tc>
          <w:tcPr>
            <w:tcW w:w="5524" w:type="dxa"/>
          </w:tcPr>
          <w:p w14:paraId="51669322" w14:textId="399F9DDE" w:rsidR="00237686" w:rsidRPr="00BD69F7" w:rsidRDefault="00237686" w:rsidP="00237686">
            <w:pPr>
              <w:jc w:val="both"/>
              <w:rPr>
                <w:rFonts w:ascii="Arial" w:hAnsi="Arial" w:cs="Arial"/>
                <w:color w:val="4472C4"/>
                <w:kern w:val="2"/>
                <w:szCs w:val="24"/>
              </w:rPr>
            </w:pPr>
            <w:r w:rsidRPr="00BD69F7">
              <w:rPr>
                <w:rFonts w:ascii="Arial" w:hAnsi="Arial" w:cs="Arial"/>
                <w:b/>
                <w:bCs/>
                <w:kern w:val="2"/>
                <w:szCs w:val="24"/>
              </w:rPr>
              <w:t>12.1. Aplinkosauginių kriterijų nustatymo teisinis pagrindas</w:t>
            </w:r>
          </w:p>
        </w:tc>
        <w:tc>
          <w:tcPr>
            <w:tcW w:w="5361" w:type="dxa"/>
          </w:tcPr>
          <w:p w14:paraId="67276EC5" w14:textId="78C65FA6" w:rsidR="00237686" w:rsidRPr="00875B3E" w:rsidRDefault="00237686" w:rsidP="00237686">
            <w:pPr>
              <w:jc w:val="both"/>
              <w:rPr>
                <w:rFonts w:ascii="Arial" w:hAnsi="Arial" w:cs="Arial"/>
                <w:color w:val="4472C4"/>
                <w:kern w:val="2"/>
                <w:szCs w:val="24"/>
                <w:lang w:val="en-GB"/>
              </w:rPr>
            </w:pPr>
            <w:r w:rsidRPr="00875B3E">
              <w:rPr>
                <w:rFonts w:ascii="Arial" w:hAnsi="Arial" w:cs="Arial"/>
                <w:b/>
                <w:bCs/>
                <w:kern w:val="2"/>
                <w:szCs w:val="24"/>
                <w:lang w:val="en-GB"/>
              </w:rPr>
              <w:t>12.1. Legal basis for setting environmental criteria</w:t>
            </w:r>
          </w:p>
        </w:tc>
      </w:tr>
      <w:tr w:rsidR="00237686" w:rsidRPr="00BD69F7" w14:paraId="0282749D" w14:textId="77777777" w:rsidTr="791BF53A">
        <w:trPr>
          <w:trHeight w:val="85"/>
        </w:trPr>
        <w:tc>
          <w:tcPr>
            <w:tcW w:w="5524" w:type="dxa"/>
          </w:tcPr>
          <w:p w14:paraId="77EC00EA" w14:textId="70BDFB3B" w:rsidR="00237686" w:rsidRPr="00BD69F7" w:rsidRDefault="00237686" w:rsidP="00237686">
            <w:pPr>
              <w:jc w:val="both"/>
              <w:rPr>
                <w:rFonts w:ascii="Arial" w:hAnsi="Arial" w:cs="Arial"/>
                <w:color w:val="4472C4"/>
                <w:kern w:val="2"/>
                <w:szCs w:val="24"/>
              </w:rPr>
            </w:pPr>
            <w:r w:rsidRPr="00BD69F7">
              <w:rPr>
                <w:rFonts w:ascii="Arial" w:hAnsi="Arial" w:cs="Arial"/>
                <w:color w:val="000000"/>
                <w:kern w:val="2"/>
                <w:szCs w:val="24"/>
                <w:shd w:val="clear" w:color="auto" w:fill="FFFFFF"/>
              </w:rPr>
              <w:t xml:space="preserve">Aplinkosauginiai kriterijai Prekėms nustatomi vadovaujantis </w:t>
            </w:r>
            <w:r w:rsidRPr="00BD69F7">
              <w:rPr>
                <w:rFonts w:ascii="Arial" w:hAnsi="Arial" w:cs="Arial"/>
                <w:color w:val="000000"/>
                <w:kern w:val="2"/>
                <w:szCs w:val="24"/>
              </w:rPr>
              <w:t>Aplinkos apsaugos kriterijų taikymo, vykdant žaliuosius pirkimus, tvarkos aprašo, patvirtinto 2011 m. birželio 28 d. įsakymu D1-508</w:t>
            </w:r>
            <w:r w:rsidRPr="00BD69F7">
              <w:rPr>
                <w:rFonts w:ascii="Arial" w:hAnsi="Arial" w:cs="Arial"/>
                <w:color w:val="000000"/>
                <w:kern w:val="2"/>
                <w:szCs w:val="24"/>
                <w:shd w:val="clear" w:color="auto" w:fill="FFFFFF"/>
              </w:rPr>
              <w:t xml:space="preserve"> „Dėl Aplinkos apsaugos kriterijų taikymo, vykdant žaliuosius pirkimus, tvarkos aprašo patvirtinimo“ (toliau – Tvarkos aprašas) 4.4.4. papunkčiu.</w:t>
            </w:r>
            <w:r w:rsidRPr="00BD69F7">
              <w:rPr>
                <w:rFonts w:ascii="Arial" w:hAnsi="Arial" w:cs="Arial"/>
                <w:color w:val="000000"/>
                <w:kern w:val="2"/>
                <w:szCs w:val="24"/>
              </w:rPr>
              <w:t> </w:t>
            </w:r>
          </w:p>
        </w:tc>
        <w:tc>
          <w:tcPr>
            <w:tcW w:w="5361" w:type="dxa"/>
          </w:tcPr>
          <w:p w14:paraId="33EC122F" w14:textId="17865609" w:rsidR="00237686" w:rsidRPr="00875B3E" w:rsidRDefault="00237686" w:rsidP="00237686">
            <w:pPr>
              <w:jc w:val="both"/>
              <w:rPr>
                <w:rFonts w:ascii="Arial" w:hAnsi="Arial" w:cs="Arial"/>
                <w:color w:val="4472C4"/>
                <w:kern w:val="2"/>
                <w:szCs w:val="24"/>
                <w:lang w:val="en-GB"/>
              </w:rPr>
            </w:pPr>
            <w:r w:rsidRPr="00875B3E">
              <w:rPr>
                <w:rFonts w:ascii="Arial" w:hAnsi="Arial" w:cs="Arial"/>
                <w:color w:val="000000"/>
                <w:kern w:val="2"/>
                <w:szCs w:val="24"/>
                <w:shd w:val="clear" w:color="auto" w:fill="FFFFFF"/>
                <w:lang w:val="en-GB"/>
              </w:rPr>
              <w:t>The environmental criteria for the Goods shall be established in accordance with the point 4.4.4.</w:t>
            </w:r>
            <w:r w:rsidRPr="00875B3E">
              <w:rPr>
                <w:rFonts w:ascii="Arial" w:hAnsi="Arial" w:cs="Arial"/>
                <w:color w:val="4472C4"/>
                <w:kern w:val="2"/>
                <w:szCs w:val="24"/>
                <w:shd w:val="clear" w:color="auto" w:fill="FFFFFF"/>
                <w:lang w:val="en-GB"/>
              </w:rPr>
              <w:t xml:space="preserve"> </w:t>
            </w:r>
            <w:r w:rsidRPr="00875B3E">
              <w:rPr>
                <w:rFonts w:ascii="Arial" w:hAnsi="Arial" w:cs="Arial"/>
                <w:color w:val="000000"/>
                <w:kern w:val="2"/>
                <w:szCs w:val="24"/>
                <w:shd w:val="clear" w:color="auto" w:fill="FFFFFF"/>
                <w:lang w:val="en-GB"/>
              </w:rPr>
              <w:t xml:space="preserve">of </w:t>
            </w:r>
            <w:r w:rsidRPr="00875B3E">
              <w:rPr>
                <w:rFonts w:ascii="Arial" w:hAnsi="Arial" w:cs="Arial"/>
                <w:color w:val="000000"/>
                <w:kern w:val="2"/>
                <w:szCs w:val="24"/>
                <w:lang w:val="en-GB"/>
              </w:rPr>
              <w:t xml:space="preserve">the Schedule to the Procedures for the Application of Environmental Criteria in Green Procurement approved by Order D1-508 of 28 June 2011 </w:t>
            </w:r>
            <w:r w:rsidRPr="00875B3E">
              <w:rPr>
                <w:rFonts w:ascii="Arial" w:hAnsi="Arial" w:cs="Arial"/>
                <w:color w:val="000000"/>
                <w:kern w:val="2"/>
                <w:szCs w:val="24"/>
                <w:shd w:val="clear" w:color="auto" w:fill="FFFFFF"/>
                <w:lang w:val="en-GB"/>
              </w:rPr>
              <w:t>on the Approval of the Schedule to the Procedures for the Application of Environmental Criteria in Green Procurement (hereinafter referred to as the Procedures)</w:t>
            </w:r>
            <w:r w:rsidRPr="00875B3E">
              <w:rPr>
                <w:rFonts w:ascii="Arial" w:hAnsi="Arial" w:cs="Arial"/>
                <w:color w:val="000000"/>
                <w:kern w:val="2"/>
                <w:szCs w:val="24"/>
                <w:lang w:val="en-GB"/>
              </w:rPr>
              <w:t>.</w:t>
            </w:r>
          </w:p>
        </w:tc>
      </w:tr>
      <w:tr w:rsidR="00237686" w:rsidRPr="00BD69F7" w14:paraId="036954F7" w14:textId="77777777" w:rsidTr="791BF53A">
        <w:trPr>
          <w:trHeight w:val="85"/>
        </w:trPr>
        <w:tc>
          <w:tcPr>
            <w:tcW w:w="5524" w:type="dxa"/>
          </w:tcPr>
          <w:p w14:paraId="26E61C96" w14:textId="0998E5C3" w:rsidR="00237686" w:rsidRPr="00BD69F7" w:rsidRDefault="00237686" w:rsidP="00237686">
            <w:pPr>
              <w:jc w:val="both"/>
              <w:rPr>
                <w:rFonts w:ascii="Arial" w:hAnsi="Arial" w:cs="Arial"/>
                <w:color w:val="4472C4"/>
                <w:kern w:val="2"/>
                <w:szCs w:val="24"/>
              </w:rPr>
            </w:pPr>
            <w:r w:rsidRPr="00BD69F7">
              <w:rPr>
                <w:rFonts w:ascii="Arial" w:hAnsi="Arial" w:cs="Arial"/>
                <w:b/>
                <w:bCs/>
                <w:kern w:val="2"/>
                <w:szCs w:val="24"/>
              </w:rPr>
              <w:t xml:space="preserve">12.2. </w:t>
            </w:r>
            <w:r w:rsidRPr="00BD69F7">
              <w:rPr>
                <w:rFonts w:ascii="Arial" w:hAnsi="Arial" w:cs="Arial"/>
                <w:b/>
                <w:bCs/>
                <w:color w:val="000000"/>
                <w:kern w:val="2"/>
                <w:szCs w:val="24"/>
                <w:shd w:val="clear" w:color="auto" w:fill="FFFFFF"/>
              </w:rPr>
              <w:t>Su Prekių pakuotėmis susiję aplinkosauginiai kriterijai</w:t>
            </w:r>
          </w:p>
        </w:tc>
        <w:tc>
          <w:tcPr>
            <w:tcW w:w="5361" w:type="dxa"/>
          </w:tcPr>
          <w:p w14:paraId="64E36A13" w14:textId="45E28969" w:rsidR="00237686" w:rsidRPr="00875B3E" w:rsidRDefault="00237686" w:rsidP="00237686">
            <w:pPr>
              <w:jc w:val="both"/>
              <w:rPr>
                <w:rFonts w:ascii="Arial" w:hAnsi="Arial" w:cs="Arial"/>
                <w:color w:val="4472C4"/>
                <w:kern w:val="2"/>
                <w:szCs w:val="24"/>
                <w:lang w:val="en-GB"/>
              </w:rPr>
            </w:pPr>
            <w:r w:rsidRPr="00875B3E">
              <w:rPr>
                <w:rFonts w:ascii="Arial" w:hAnsi="Arial" w:cs="Arial"/>
                <w:b/>
                <w:bCs/>
                <w:kern w:val="2"/>
                <w:szCs w:val="24"/>
                <w:lang w:val="en-GB"/>
              </w:rPr>
              <w:t xml:space="preserve">12.2 </w:t>
            </w:r>
            <w:r w:rsidRPr="00875B3E">
              <w:rPr>
                <w:rFonts w:ascii="Arial" w:hAnsi="Arial" w:cs="Arial"/>
                <w:b/>
                <w:bCs/>
                <w:color w:val="000000"/>
                <w:kern w:val="2"/>
                <w:szCs w:val="24"/>
                <w:shd w:val="clear" w:color="auto" w:fill="FFFFFF"/>
                <w:lang w:val="en-GB"/>
              </w:rPr>
              <w:t xml:space="preserve">Environmental </w:t>
            </w:r>
            <w:r w:rsidRPr="00875B3E">
              <w:rPr>
                <w:rFonts w:ascii="Arial" w:hAnsi="Arial" w:cs="Arial"/>
                <w:b/>
                <w:bCs/>
                <w:kern w:val="2"/>
                <w:szCs w:val="24"/>
                <w:lang w:val="en-GB"/>
              </w:rPr>
              <w:t>criteria</w:t>
            </w:r>
            <w:r w:rsidRPr="00875B3E">
              <w:rPr>
                <w:rFonts w:ascii="Arial" w:hAnsi="Arial" w:cs="Arial"/>
                <w:b/>
                <w:bCs/>
                <w:color w:val="000000"/>
                <w:kern w:val="2"/>
                <w:szCs w:val="24"/>
                <w:shd w:val="clear" w:color="auto" w:fill="FFFFFF"/>
                <w:lang w:val="en-GB"/>
              </w:rPr>
              <w:t xml:space="preserve"> relating to the packaging of Goods</w:t>
            </w:r>
          </w:p>
        </w:tc>
      </w:tr>
      <w:tr w:rsidR="00237686" w:rsidRPr="00BD69F7" w14:paraId="69AEFC6F" w14:textId="77777777" w:rsidTr="791BF53A">
        <w:trPr>
          <w:trHeight w:val="85"/>
        </w:trPr>
        <w:tc>
          <w:tcPr>
            <w:tcW w:w="5524" w:type="dxa"/>
          </w:tcPr>
          <w:p w14:paraId="03386A94" w14:textId="32228D5C" w:rsidR="00237686" w:rsidRPr="00BD69F7" w:rsidRDefault="00237686" w:rsidP="00237686">
            <w:pPr>
              <w:jc w:val="both"/>
              <w:rPr>
                <w:rFonts w:ascii="Arial" w:hAnsi="Arial" w:cs="Arial"/>
                <w:kern w:val="2"/>
                <w:szCs w:val="24"/>
                <w:shd w:val="clear" w:color="auto" w:fill="FFFFFF"/>
              </w:rPr>
            </w:pPr>
            <w:r w:rsidRPr="00BD69F7">
              <w:rPr>
                <w:rFonts w:ascii="Arial" w:hAnsi="Arial" w:cs="Arial"/>
                <w:kern w:val="2"/>
                <w:szCs w:val="24"/>
                <w:shd w:val="clear" w:color="auto" w:fill="FFFFFF"/>
              </w:rPr>
              <w:t>Netaikoma.</w:t>
            </w:r>
          </w:p>
        </w:tc>
        <w:tc>
          <w:tcPr>
            <w:tcW w:w="5361" w:type="dxa"/>
          </w:tcPr>
          <w:p w14:paraId="265D706E" w14:textId="03262B92" w:rsidR="00237686" w:rsidRPr="00875B3E" w:rsidRDefault="00237686" w:rsidP="00237686">
            <w:pPr>
              <w:jc w:val="both"/>
              <w:rPr>
                <w:rFonts w:ascii="Arial" w:hAnsi="Arial" w:cs="Arial"/>
                <w:kern w:val="2"/>
                <w:szCs w:val="24"/>
                <w:shd w:val="clear" w:color="auto" w:fill="FFFFFF"/>
                <w:lang w:val="en-GB"/>
              </w:rPr>
            </w:pPr>
            <w:r w:rsidRPr="00875B3E">
              <w:rPr>
                <w:rFonts w:ascii="Arial" w:hAnsi="Arial" w:cs="Arial"/>
                <w:kern w:val="2"/>
                <w:szCs w:val="24"/>
                <w:shd w:val="clear" w:color="auto" w:fill="FFFFFF"/>
                <w:lang w:val="en-GB"/>
              </w:rPr>
              <w:t>Not applicable.</w:t>
            </w:r>
          </w:p>
        </w:tc>
      </w:tr>
      <w:tr w:rsidR="00237686" w:rsidRPr="00BD69F7" w14:paraId="4236E4A8" w14:textId="77777777" w:rsidTr="791BF53A">
        <w:trPr>
          <w:trHeight w:val="85"/>
        </w:trPr>
        <w:tc>
          <w:tcPr>
            <w:tcW w:w="5524" w:type="dxa"/>
          </w:tcPr>
          <w:p w14:paraId="294553C5" w14:textId="451C0785" w:rsidR="00237686" w:rsidRPr="00BD69F7" w:rsidRDefault="00237686" w:rsidP="00237686">
            <w:pPr>
              <w:jc w:val="both"/>
              <w:rPr>
                <w:rFonts w:ascii="Arial" w:hAnsi="Arial" w:cs="Arial"/>
                <w:color w:val="4472C4"/>
                <w:kern w:val="2"/>
                <w:szCs w:val="24"/>
              </w:rPr>
            </w:pPr>
            <w:r w:rsidRPr="00BD69F7">
              <w:rPr>
                <w:rFonts w:ascii="Arial" w:hAnsi="Arial" w:cs="Arial"/>
                <w:b/>
                <w:bCs/>
                <w:kern w:val="2"/>
                <w:szCs w:val="24"/>
              </w:rPr>
              <w:t xml:space="preserve">12.3. </w:t>
            </w:r>
            <w:r w:rsidRPr="00BD69F7">
              <w:rPr>
                <w:rFonts w:ascii="Arial" w:hAnsi="Arial" w:cs="Arial"/>
                <w:b/>
                <w:bCs/>
                <w:kern w:val="2"/>
                <w:szCs w:val="24"/>
                <w:shd w:val="clear" w:color="auto" w:fill="FFFFFF"/>
              </w:rPr>
              <w:t>Su Prekių pristatymu susiję aplinkosauginiai kriterijai</w:t>
            </w:r>
          </w:p>
        </w:tc>
        <w:tc>
          <w:tcPr>
            <w:tcW w:w="5361" w:type="dxa"/>
          </w:tcPr>
          <w:p w14:paraId="63AB6B0E" w14:textId="2B793F38" w:rsidR="00237686" w:rsidRPr="00875B3E" w:rsidRDefault="00237686" w:rsidP="00237686">
            <w:pPr>
              <w:jc w:val="both"/>
              <w:rPr>
                <w:rFonts w:ascii="Arial" w:hAnsi="Arial" w:cs="Arial"/>
                <w:color w:val="4472C4"/>
                <w:kern w:val="2"/>
                <w:szCs w:val="24"/>
                <w:lang w:val="en-GB"/>
              </w:rPr>
            </w:pPr>
            <w:r w:rsidRPr="00875B3E">
              <w:rPr>
                <w:rFonts w:ascii="Arial" w:hAnsi="Arial" w:cs="Arial"/>
                <w:b/>
                <w:bCs/>
                <w:kern w:val="2"/>
                <w:szCs w:val="24"/>
                <w:lang w:val="en-GB"/>
              </w:rPr>
              <w:t xml:space="preserve">12.3 </w:t>
            </w:r>
            <w:r w:rsidRPr="00875B3E">
              <w:rPr>
                <w:rFonts w:ascii="Arial" w:hAnsi="Arial" w:cs="Arial"/>
                <w:b/>
                <w:bCs/>
                <w:kern w:val="2"/>
                <w:szCs w:val="24"/>
                <w:shd w:val="clear" w:color="auto" w:fill="FFFFFF"/>
                <w:lang w:val="en-GB"/>
              </w:rPr>
              <w:t>Environmental criteria relating to the delivery of Goods</w:t>
            </w:r>
          </w:p>
        </w:tc>
      </w:tr>
      <w:tr w:rsidR="00237686" w:rsidRPr="00BD69F7" w14:paraId="7C39B006" w14:textId="77777777" w:rsidTr="791BF53A">
        <w:trPr>
          <w:trHeight w:val="85"/>
        </w:trPr>
        <w:tc>
          <w:tcPr>
            <w:tcW w:w="5524" w:type="dxa"/>
          </w:tcPr>
          <w:p w14:paraId="501DCFEC" w14:textId="5BED6501" w:rsidR="00237686" w:rsidRPr="00BD69F7" w:rsidRDefault="00237686" w:rsidP="00237686">
            <w:pPr>
              <w:jc w:val="both"/>
              <w:rPr>
                <w:rFonts w:ascii="Arial" w:hAnsi="Arial" w:cs="Arial"/>
                <w:kern w:val="2"/>
                <w:szCs w:val="24"/>
              </w:rPr>
            </w:pPr>
            <w:r w:rsidRPr="00BD69F7">
              <w:rPr>
                <w:rFonts w:ascii="Arial" w:hAnsi="Arial" w:cs="Arial"/>
                <w:kern w:val="2"/>
                <w:szCs w:val="24"/>
              </w:rPr>
              <w:t>Netaikoma.</w:t>
            </w:r>
          </w:p>
        </w:tc>
        <w:tc>
          <w:tcPr>
            <w:tcW w:w="5361" w:type="dxa"/>
          </w:tcPr>
          <w:p w14:paraId="22BE5E70" w14:textId="3F37DEC0" w:rsidR="00237686" w:rsidRPr="00875B3E" w:rsidRDefault="00237686" w:rsidP="00237686">
            <w:pPr>
              <w:jc w:val="both"/>
              <w:rPr>
                <w:rFonts w:ascii="Arial" w:hAnsi="Arial" w:cs="Arial"/>
                <w:kern w:val="2"/>
                <w:szCs w:val="24"/>
                <w:lang w:val="en-GB"/>
              </w:rPr>
            </w:pPr>
            <w:r w:rsidRPr="00875B3E">
              <w:rPr>
                <w:rFonts w:ascii="Arial" w:hAnsi="Arial" w:cs="Arial"/>
                <w:kern w:val="2"/>
                <w:szCs w:val="24"/>
                <w:lang w:val="en-GB"/>
              </w:rPr>
              <w:t>Not applicable.</w:t>
            </w:r>
          </w:p>
        </w:tc>
      </w:tr>
      <w:tr w:rsidR="00237686" w:rsidRPr="00BD69F7" w14:paraId="69925785" w14:textId="77777777" w:rsidTr="791BF53A">
        <w:trPr>
          <w:trHeight w:val="85"/>
        </w:trPr>
        <w:tc>
          <w:tcPr>
            <w:tcW w:w="5524" w:type="dxa"/>
          </w:tcPr>
          <w:p w14:paraId="4CC50BCD" w14:textId="1F185918" w:rsidR="00237686" w:rsidRPr="00BD69F7" w:rsidRDefault="00237686" w:rsidP="00237686">
            <w:pPr>
              <w:jc w:val="both"/>
              <w:rPr>
                <w:rFonts w:ascii="Arial" w:hAnsi="Arial" w:cs="Arial"/>
                <w:color w:val="4472C4"/>
                <w:kern w:val="2"/>
                <w:szCs w:val="24"/>
              </w:rPr>
            </w:pPr>
            <w:r w:rsidRPr="00BD69F7">
              <w:rPr>
                <w:rFonts w:ascii="Arial" w:hAnsi="Arial" w:cs="Arial"/>
                <w:b/>
                <w:bCs/>
                <w:kern w:val="2"/>
                <w:szCs w:val="24"/>
              </w:rPr>
              <w:t xml:space="preserve">12.4. </w:t>
            </w:r>
            <w:r w:rsidRPr="00BD69F7">
              <w:rPr>
                <w:rFonts w:ascii="Arial" w:hAnsi="Arial" w:cs="Arial"/>
                <w:b/>
                <w:bCs/>
                <w:kern w:val="2"/>
                <w:szCs w:val="24"/>
                <w:shd w:val="clear" w:color="auto" w:fill="FFFFFF"/>
              </w:rPr>
              <w:t xml:space="preserve">Su Prekėmis susijusių paslaugų (pavyzdžiui, montavimo, apmokymo ir kitos </w:t>
            </w:r>
            <w:r w:rsidRPr="00BD69F7">
              <w:rPr>
                <w:rFonts w:ascii="Arial" w:hAnsi="Arial" w:cs="Arial"/>
                <w:b/>
                <w:bCs/>
                <w:kern w:val="2"/>
                <w:szCs w:val="24"/>
                <w:shd w:val="clear" w:color="auto" w:fill="FFFFFF"/>
              </w:rPr>
              <w:lastRenderedPageBreak/>
              <w:t>parengimui naudoti skirtos paslaugos) teikimu susiję aplinkosauginiai k</w:t>
            </w:r>
            <w:r w:rsidRPr="00BD69F7">
              <w:rPr>
                <w:rFonts w:ascii="Arial" w:hAnsi="Arial" w:cs="Arial"/>
                <w:b/>
                <w:kern w:val="2"/>
                <w:szCs w:val="24"/>
                <w:shd w:val="clear" w:color="auto" w:fill="FFFFFF"/>
              </w:rPr>
              <w:t>riterijai</w:t>
            </w:r>
          </w:p>
        </w:tc>
        <w:tc>
          <w:tcPr>
            <w:tcW w:w="5361" w:type="dxa"/>
          </w:tcPr>
          <w:p w14:paraId="3E62A64B" w14:textId="69AE2CD3" w:rsidR="00237686" w:rsidRPr="00875B3E" w:rsidRDefault="00237686" w:rsidP="00237686">
            <w:pPr>
              <w:jc w:val="both"/>
              <w:rPr>
                <w:rFonts w:ascii="Arial" w:hAnsi="Arial" w:cs="Arial"/>
                <w:color w:val="4472C4"/>
                <w:kern w:val="2"/>
                <w:szCs w:val="24"/>
                <w:lang w:val="en-GB"/>
              </w:rPr>
            </w:pPr>
            <w:r w:rsidRPr="00875B3E">
              <w:rPr>
                <w:rFonts w:ascii="Arial" w:hAnsi="Arial" w:cs="Arial"/>
                <w:b/>
                <w:bCs/>
                <w:kern w:val="2"/>
                <w:szCs w:val="24"/>
                <w:lang w:val="en-GB"/>
              </w:rPr>
              <w:lastRenderedPageBreak/>
              <w:t xml:space="preserve">12.4 </w:t>
            </w:r>
            <w:r w:rsidRPr="00875B3E">
              <w:rPr>
                <w:rFonts w:ascii="Arial" w:hAnsi="Arial" w:cs="Arial"/>
                <w:b/>
                <w:bCs/>
                <w:kern w:val="2"/>
                <w:szCs w:val="24"/>
                <w:shd w:val="clear" w:color="auto" w:fill="FFFFFF"/>
                <w:lang w:val="en-GB"/>
              </w:rPr>
              <w:t xml:space="preserve">Environmental </w:t>
            </w:r>
            <w:r w:rsidRPr="00875B3E">
              <w:rPr>
                <w:rFonts w:ascii="Arial" w:hAnsi="Arial" w:cs="Arial"/>
                <w:b/>
                <w:kern w:val="2"/>
                <w:szCs w:val="24"/>
                <w:shd w:val="clear" w:color="auto" w:fill="FFFFFF"/>
                <w:lang w:val="en-GB"/>
              </w:rPr>
              <w:t>criteria</w:t>
            </w:r>
            <w:r w:rsidRPr="00875B3E">
              <w:rPr>
                <w:rFonts w:ascii="Arial" w:hAnsi="Arial" w:cs="Arial"/>
                <w:b/>
                <w:bCs/>
                <w:kern w:val="2"/>
                <w:szCs w:val="24"/>
                <w:shd w:val="clear" w:color="auto" w:fill="FFFFFF"/>
                <w:lang w:val="en-GB"/>
              </w:rPr>
              <w:t xml:space="preserve"> relating to the provision of services related to the Goods </w:t>
            </w:r>
            <w:r w:rsidRPr="00875B3E">
              <w:rPr>
                <w:rFonts w:ascii="Arial" w:hAnsi="Arial" w:cs="Arial"/>
                <w:b/>
                <w:bCs/>
                <w:kern w:val="2"/>
                <w:szCs w:val="24"/>
                <w:shd w:val="clear" w:color="auto" w:fill="FFFFFF"/>
                <w:lang w:val="en-GB"/>
              </w:rPr>
              <w:lastRenderedPageBreak/>
              <w:t>(such as installation, training and other services for preparation for use</w:t>
            </w:r>
          </w:p>
        </w:tc>
      </w:tr>
      <w:tr w:rsidR="00237686" w:rsidRPr="00BD69F7" w14:paraId="0F6A3975" w14:textId="77777777" w:rsidTr="791BF53A">
        <w:trPr>
          <w:trHeight w:val="85"/>
        </w:trPr>
        <w:tc>
          <w:tcPr>
            <w:tcW w:w="5524" w:type="dxa"/>
          </w:tcPr>
          <w:p w14:paraId="439452DE" w14:textId="616CAF1B" w:rsidR="00237686" w:rsidRPr="00BD69F7" w:rsidRDefault="00237686" w:rsidP="00237686">
            <w:pPr>
              <w:jc w:val="both"/>
              <w:rPr>
                <w:rFonts w:ascii="Arial" w:hAnsi="Arial" w:cs="Arial"/>
                <w:kern w:val="2"/>
                <w:szCs w:val="24"/>
              </w:rPr>
            </w:pPr>
            <w:r w:rsidRPr="00BD69F7">
              <w:rPr>
                <w:rFonts w:ascii="Arial" w:hAnsi="Arial" w:cs="Arial"/>
                <w:kern w:val="2"/>
                <w:szCs w:val="24"/>
              </w:rPr>
              <w:lastRenderedPageBreak/>
              <w:t>Netaikoma.</w:t>
            </w:r>
          </w:p>
        </w:tc>
        <w:tc>
          <w:tcPr>
            <w:tcW w:w="5361" w:type="dxa"/>
          </w:tcPr>
          <w:p w14:paraId="2C3BDBC1" w14:textId="66ACFFFD" w:rsidR="00237686" w:rsidRPr="00875B3E" w:rsidRDefault="00237686" w:rsidP="00237686">
            <w:pPr>
              <w:jc w:val="both"/>
              <w:rPr>
                <w:rFonts w:ascii="Arial" w:hAnsi="Arial" w:cs="Arial"/>
                <w:kern w:val="2"/>
                <w:szCs w:val="24"/>
                <w:lang w:val="en-GB"/>
              </w:rPr>
            </w:pPr>
            <w:r w:rsidRPr="00875B3E">
              <w:rPr>
                <w:rFonts w:ascii="Arial" w:hAnsi="Arial" w:cs="Arial"/>
                <w:color w:val="4472C4"/>
                <w:kern w:val="2"/>
                <w:szCs w:val="24"/>
                <w:lang w:val="en-GB"/>
              </w:rPr>
              <w:t xml:space="preserve"> </w:t>
            </w:r>
            <w:r w:rsidRPr="00875B3E">
              <w:rPr>
                <w:rFonts w:ascii="Arial" w:hAnsi="Arial" w:cs="Arial"/>
                <w:kern w:val="2"/>
                <w:szCs w:val="24"/>
                <w:lang w:val="en-GB"/>
              </w:rPr>
              <w:t>Not applicable.</w:t>
            </w:r>
          </w:p>
        </w:tc>
      </w:tr>
      <w:tr w:rsidR="00237686" w:rsidRPr="00BD69F7" w14:paraId="65547BF5" w14:textId="77777777" w:rsidTr="791BF53A">
        <w:trPr>
          <w:trHeight w:val="85"/>
        </w:trPr>
        <w:tc>
          <w:tcPr>
            <w:tcW w:w="5524" w:type="dxa"/>
          </w:tcPr>
          <w:p w14:paraId="740058E1" w14:textId="0CCB9AF6" w:rsidR="00237686" w:rsidRPr="00BD69F7" w:rsidRDefault="00237686" w:rsidP="00237686">
            <w:pPr>
              <w:jc w:val="both"/>
              <w:rPr>
                <w:rFonts w:ascii="Arial" w:hAnsi="Arial" w:cs="Arial"/>
                <w:color w:val="4472C4"/>
                <w:kern w:val="2"/>
                <w:szCs w:val="24"/>
              </w:rPr>
            </w:pPr>
            <w:r w:rsidRPr="00BD69F7">
              <w:rPr>
                <w:rFonts w:ascii="Arial" w:hAnsi="Arial" w:cs="Arial"/>
                <w:b/>
                <w:bCs/>
                <w:kern w:val="2"/>
                <w:szCs w:val="24"/>
              </w:rPr>
              <w:t>12.5. Su perkamomis Prekėmis susiję socialiniai kriterijai</w:t>
            </w:r>
          </w:p>
        </w:tc>
        <w:tc>
          <w:tcPr>
            <w:tcW w:w="5361" w:type="dxa"/>
          </w:tcPr>
          <w:p w14:paraId="4C5EA108" w14:textId="227ED5B0" w:rsidR="00237686" w:rsidRPr="00875B3E" w:rsidRDefault="00237686" w:rsidP="00237686">
            <w:pPr>
              <w:jc w:val="both"/>
              <w:rPr>
                <w:rFonts w:ascii="Arial" w:hAnsi="Arial" w:cs="Arial"/>
                <w:color w:val="4472C4"/>
                <w:kern w:val="2"/>
                <w:szCs w:val="24"/>
                <w:lang w:val="en-GB"/>
              </w:rPr>
            </w:pPr>
            <w:r w:rsidRPr="00875B3E">
              <w:rPr>
                <w:rFonts w:ascii="Arial" w:hAnsi="Arial" w:cs="Arial"/>
                <w:b/>
                <w:bCs/>
                <w:kern w:val="2"/>
                <w:szCs w:val="24"/>
                <w:lang w:val="en-GB"/>
              </w:rPr>
              <w:t>12.5 Social criteria relating to the purchased Goods</w:t>
            </w:r>
          </w:p>
        </w:tc>
      </w:tr>
      <w:tr w:rsidR="00237686" w:rsidRPr="00BD69F7" w14:paraId="7CFAC265" w14:textId="77777777" w:rsidTr="791BF53A">
        <w:trPr>
          <w:trHeight w:val="85"/>
        </w:trPr>
        <w:tc>
          <w:tcPr>
            <w:tcW w:w="5524" w:type="dxa"/>
          </w:tcPr>
          <w:p w14:paraId="70548A19" w14:textId="5E0CE117" w:rsidR="00237686" w:rsidRPr="00BD69F7" w:rsidRDefault="00237686" w:rsidP="00237686">
            <w:pPr>
              <w:jc w:val="both"/>
              <w:rPr>
                <w:rFonts w:ascii="Arial" w:hAnsi="Arial" w:cs="Arial"/>
                <w:color w:val="000000"/>
                <w:kern w:val="2"/>
                <w:szCs w:val="24"/>
                <w:shd w:val="clear" w:color="auto" w:fill="FFFFFF"/>
              </w:rPr>
            </w:pPr>
            <w:r w:rsidRPr="00BD69F7">
              <w:rPr>
                <w:rFonts w:ascii="Arial" w:hAnsi="Arial" w:cs="Arial"/>
                <w:color w:val="000000"/>
                <w:kern w:val="2"/>
                <w:szCs w:val="24"/>
                <w:shd w:val="clear" w:color="auto" w:fill="FFFFFF"/>
              </w:rPr>
              <w:t>Netaikoma.</w:t>
            </w:r>
          </w:p>
        </w:tc>
        <w:tc>
          <w:tcPr>
            <w:tcW w:w="5361" w:type="dxa"/>
          </w:tcPr>
          <w:p w14:paraId="7642D538" w14:textId="3414BF5C" w:rsidR="00237686" w:rsidRPr="00875B3E" w:rsidRDefault="00237686" w:rsidP="00237686">
            <w:pPr>
              <w:jc w:val="both"/>
              <w:rPr>
                <w:rFonts w:ascii="Arial" w:hAnsi="Arial" w:cs="Arial"/>
                <w:color w:val="000000"/>
                <w:kern w:val="2"/>
                <w:szCs w:val="24"/>
                <w:shd w:val="clear" w:color="auto" w:fill="FFFFFF"/>
                <w:lang w:val="en-GB"/>
              </w:rPr>
            </w:pPr>
            <w:r w:rsidRPr="00875B3E">
              <w:rPr>
                <w:rFonts w:ascii="Arial" w:hAnsi="Arial" w:cs="Arial"/>
                <w:color w:val="000000"/>
                <w:kern w:val="2"/>
                <w:szCs w:val="24"/>
                <w:shd w:val="clear" w:color="auto" w:fill="FFFFFF"/>
                <w:lang w:val="en-GB"/>
              </w:rPr>
              <w:t>Not applicable.</w:t>
            </w:r>
          </w:p>
        </w:tc>
      </w:tr>
      <w:tr w:rsidR="00237686" w:rsidRPr="00BD69F7" w14:paraId="6FD11F24" w14:textId="77777777" w:rsidTr="791BF53A">
        <w:trPr>
          <w:trHeight w:val="85"/>
        </w:trPr>
        <w:tc>
          <w:tcPr>
            <w:tcW w:w="5524" w:type="dxa"/>
          </w:tcPr>
          <w:p w14:paraId="66103199" w14:textId="4537C068" w:rsidR="00237686" w:rsidRPr="00895CA1" w:rsidRDefault="00237686" w:rsidP="00237686">
            <w:pPr>
              <w:jc w:val="both"/>
              <w:rPr>
                <w:rFonts w:ascii="Arial" w:hAnsi="Arial" w:cs="Arial"/>
                <w:b/>
                <w:bCs/>
                <w:kern w:val="2"/>
                <w:szCs w:val="24"/>
              </w:rPr>
            </w:pPr>
            <w:r w:rsidRPr="00BD69F7">
              <w:rPr>
                <w:rFonts w:ascii="Arial" w:hAnsi="Arial" w:cs="Arial"/>
                <w:b/>
                <w:bCs/>
                <w:kern w:val="2"/>
                <w:szCs w:val="24"/>
              </w:rPr>
              <w:t>13. BENDRŲJŲ SĄLYGŲ PAKEITIMAI IR PAPILDYMAI</w:t>
            </w:r>
          </w:p>
        </w:tc>
        <w:tc>
          <w:tcPr>
            <w:tcW w:w="5361" w:type="dxa"/>
          </w:tcPr>
          <w:p w14:paraId="164BAA4E" w14:textId="06DD2DE7" w:rsidR="00237686" w:rsidRPr="00875B3E" w:rsidRDefault="00237686" w:rsidP="00237686">
            <w:pPr>
              <w:jc w:val="both"/>
              <w:rPr>
                <w:rFonts w:ascii="Arial" w:hAnsi="Arial" w:cs="Arial"/>
                <w:b/>
                <w:bCs/>
                <w:kern w:val="2"/>
                <w:szCs w:val="24"/>
                <w:lang w:val="en-GB"/>
              </w:rPr>
            </w:pPr>
            <w:r w:rsidRPr="00875B3E">
              <w:rPr>
                <w:rFonts w:ascii="Arial" w:hAnsi="Arial" w:cs="Arial"/>
                <w:b/>
                <w:bCs/>
                <w:kern w:val="2"/>
                <w:szCs w:val="24"/>
                <w:lang w:val="en-GB"/>
              </w:rPr>
              <w:t>13. AMENDMENTS AND ADDITIONS TO THE GENERAL TERMS AND CONDITIONS</w:t>
            </w:r>
          </w:p>
        </w:tc>
      </w:tr>
      <w:tr w:rsidR="00237686" w:rsidRPr="00BD69F7" w14:paraId="54DFC419" w14:textId="77777777" w:rsidTr="791BF53A">
        <w:trPr>
          <w:trHeight w:val="85"/>
        </w:trPr>
        <w:tc>
          <w:tcPr>
            <w:tcW w:w="5524" w:type="dxa"/>
          </w:tcPr>
          <w:p w14:paraId="7A0B4801" w14:textId="77777777" w:rsidR="00237686" w:rsidRPr="00BD69F7" w:rsidRDefault="00237686" w:rsidP="00237686">
            <w:pPr>
              <w:jc w:val="both"/>
              <w:rPr>
                <w:rFonts w:ascii="Arial" w:hAnsi="Arial" w:cs="Arial"/>
                <w:kern w:val="2"/>
                <w:szCs w:val="24"/>
              </w:rPr>
            </w:pPr>
            <w:r w:rsidRPr="00BD69F7">
              <w:rPr>
                <w:rFonts w:ascii="Arial" w:hAnsi="Arial" w:cs="Arial"/>
                <w:b/>
                <w:bCs/>
                <w:kern w:val="2"/>
                <w:szCs w:val="24"/>
              </w:rPr>
              <w:t xml:space="preserve">13.1. </w:t>
            </w:r>
            <w:r w:rsidRPr="00BD69F7">
              <w:rPr>
                <w:rFonts w:ascii="Arial" w:hAnsi="Arial" w:cs="Arial"/>
                <w:kern w:val="2"/>
                <w:szCs w:val="24"/>
              </w:rPr>
              <w:t xml:space="preserve">Šalys susitaria papildyti Sutarties Bendrąsias sąlygas nurodytu punktu, tačiau kitų punktų numeracijos nekeisti: </w:t>
            </w:r>
          </w:p>
          <w:p w14:paraId="2FB8767D" w14:textId="6B3A2AAB" w:rsidR="00237686" w:rsidRPr="00BD69F7" w:rsidRDefault="00237686" w:rsidP="00237686">
            <w:pPr>
              <w:jc w:val="both"/>
              <w:rPr>
                <w:rFonts w:ascii="Arial" w:hAnsi="Arial" w:cs="Arial"/>
                <w:kern w:val="2"/>
                <w:szCs w:val="24"/>
              </w:rPr>
            </w:pPr>
            <w:r w:rsidRPr="00BD69F7">
              <w:rPr>
                <w:rFonts w:ascii="Arial" w:hAnsi="Arial" w:cs="Arial"/>
                <w:kern w:val="2"/>
                <w:szCs w:val="24"/>
              </w:rPr>
              <w:t>„</w:t>
            </w:r>
            <w:r w:rsidR="006B4182">
              <w:rPr>
                <w:rFonts w:ascii="Arial" w:hAnsi="Arial" w:cs="Arial"/>
                <w:kern w:val="2"/>
                <w:szCs w:val="24"/>
              </w:rPr>
              <w:t>2</w:t>
            </w:r>
            <w:r w:rsidR="00FC6D40">
              <w:rPr>
                <w:rFonts w:ascii="Arial" w:hAnsi="Arial" w:cs="Arial"/>
                <w:kern w:val="2"/>
                <w:szCs w:val="24"/>
              </w:rPr>
              <w:t xml:space="preserve">2.2.9. </w:t>
            </w:r>
            <w:r w:rsidRPr="00BD69F7">
              <w:rPr>
                <w:rFonts w:ascii="Arial" w:hAnsi="Arial" w:cs="Arial"/>
                <w:kern w:val="2"/>
                <w:szCs w:val="24"/>
              </w:rPr>
              <w:t xml:space="preserve">Pirkėjas turi teisę vienašališkai, nesikreipdamas į teismą,  nutraukti Sutartį, apie tai  ne vėliau kaip prieš 7 kalendorines dienas pranešdamas </w:t>
            </w:r>
            <w:r w:rsidR="00CA4254">
              <w:rPr>
                <w:rFonts w:ascii="Arial" w:hAnsi="Arial" w:cs="Arial"/>
                <w:kern w:val="2"/>
                <w:szCs w:val="24"/>
              </w:rPr>
              <w:t>Tiekėj</w:t>
            </w:r>
            <w:r w:rsidRPr="00BD69F7">
              <w:rPr>
                <w:rFonts w:ascii="Arial" w:hAnsi="Arial" w:cs="Arial"/>
                <w:kern w:val="2"/>
                <w:szCs w:val="24"/>
              </w:rPr>
              <w:t>ui, jeigu  Lietuvos Respublikos Vyriausybė Lietuvos Respublikos nacionaliniam saugumui užtikrinti svarbių objektų apsaugos įstatymo nustatyta tvarka priima sprendimą, patvirtinantį, kad Sutartis neatitinka nacionalinio saugumo interesų.“</w:t>
            </w:r>
          </w:p>
        </w:tc>
        <w:tc>
          <w:tcPr>
            <w:tcW w:w="5361" w:type="dxa"/>
          </w:tcPr>
          <w:p w14:paraId="073E222E" w14:textId="77777777" w:rsidR="00237686" w:rsidRPr="00875B3E" w:rsidRDefault="00237686" w:rsidP="00237686">
            <w:pPr>
              <w:jc w:val="both"/>
              <w:rPr>
                <w:rFonts w:ascii="Arial" w:hAnsi="Arial" w:cs="Arial"/>
                <w:kern w:val="2"/>
                <w:szCs w:val="24"/>
                <w:lang w:val="en-GB"/>
              </w:rPr>
            </w:pPr>
            <w:r w:rsidRPr="00875B3E">
              <w:rPr>
                <w:rFonts w:ascii="Arial" w:hAnsi="Arial" w:cs="Arial"/>
                <w:b/>
                <w:bCs/>
                <w:kern w:val="2"/>
                <w:szCs w:val="24"/>
                <w:lang w:val="en-GB"/>
              </w:rPr>
              <w:t xml:space="preserve">13.1. </w:t>
            </w:r>
            <w:r w:rsidRPr="00875B3E">
              <w:rPr>
                <w:rFonts w:ascii="Arial" w:hAnsi="Arial" w:cs="Arial"/>
                <w:kern w:val="2"/>
                <w:szCs w:val="24"/>
                <w:lang w:val="en-GB"/>
              </w:rPr>
              <w:t>(to be completed if a clause of the General Terms and Conditions of the Contract is amended by rewording it):</w:t>
            </w:r>
          </w:p>
          <w:p w14:paraId="52A6678F" w14:textId="0D624E28" w:rsidR="00237686" w:rsidRPr="00875B3E" w:rsidRDefault="00237686" w:rsidP="00237686">
            <w:pPr>
              <w:jc w:val="both"/>
              <w:rPr>
                <w:rFonts w:ascii="Arial" w:hAnsi="Arial" w:cs="Arial"/>
                <w:color w:val="000000"/>
                <w:kern w:val="2"/>
                <w:szCs w:val="24"/>
                <w:shd w:val="clear" w:color="auto" w:fill="FFFFFF"/>
                <w:lang w:val="en-GB"/>
              </w:rPr>
            </w:pPr>
            <w:r w:rsidRPr="00875B3E">
              <w:rPr>
                <w:rFonts w:ascii="Arial" w:hAnsi="Arial" w:cs="Arial"/>
                <w:kern w:val="2"/>
                <w:szCs w:val="24"/>
                <w:shd w:val="clear" w:color="auto" w:fill="FFFFFF"/>
                <w:lang w:val="en-GB"/>
              </w:rPr>
              <w:t>“</w:t>
            </w:r>
            <w:r w:rsidR="00FC6D40" w:rsidRPr="00875B3E">
              <w:rPr>
                <w:rFonts w:ascii="Arial" w:hAnsi="Arial" w:cs="Arial"/>
                <w:kern w:val="2"/>
                <w:szCs w:val="24"/>
                <w:shd w:val="clear" w:color="auto" w:fill="FFFFFF"/>
                <w:lang w:val="en-GB"/>
              </w:rPr>
              <w:t xml:space="preserve">22.2.9. </w:t>
            </w:r>
            <w:r w:rsidRPr="00875B3E">
              <w:rPr>
                <w:rFonts w:ascii="Arial" w:hAnsi="Arial" w:cs="Arial"/>
                <w:kern w:val="2"/>
                <w:szCs w:val="24"/>
                <w:shd w:val="clear" w:color="auto" w:fill="FFFFFF"/>
                <w:lang w:val="en-GB"/>
              </w:rPr>
              <w:t xml:space="preserve">The Buyer shall have the right to terminate the Contract unilaterally, without recourse to court, by giving the </w:t>
            </w:r>
            <w:r w:rsidR="002230A4">
              <w:rPr>
                <w:rFonts w:ascii="Arial" w:hAnsi="Arial" w:cs="Arial"/>
                <w:kern w:val="2"/>
                <w:szCs w:val="24"/>
                <w:shd w:val="clear" w:color="auto" w:fill="FFFFFF"/>
                <w:lang w:val="en-GB"/>
              </w:rPr>
              <w:t>Supplier</w:t>
            </w:r>
            <w:r w:rsidRPr="00875B3E">
              <w:rPr>
                <w:rFonts w:ascii="Arial" w:hAnsi="Arial" w:cs="Arial"/>
                <w:kern w:val="2"/>
                <w:szCs w:val="24"/>
                <w:shd w:val="clear" w:color="auto" w:fill="FFFFFF"/>
                <w:lang w:val="en-GB"/>
              </w:rPr>
              <w:t xml:space="preserve"> at least 7 calendar days’ notice if the Government of the Republic of Lithuania, in accordance with the procedure set out in the Law on the Protection of Objects of Importance to Ensuring National Security of the Republic of Lithuania, adopts a decision confirming that the Contract is not in the interest of the national security.”</w:t>
            </w:r>
          </w:p>
        </w:tc>
      </w:tr>
      <w:tr w:rsidR="00237686" w:rsidRPr="00BD69F7" w14:paraId="0D0BF432" w14:textId="77777777" w:rsidTr="00F54E54">
        <w:trPr>
          <w:trHeight w:val="85"/>
        </w:trPr>
        <w:tc>
          <w:tcPr>
            <w:tcW w:w="5524" w:type="dxa"/>
          </w:tcPr>
          <w:p w14:paraId="4B2F56A0" w14:textId="48066A6C" w:rsidR="00237686" w:rsidRPr="003E6ADF" w:rsidRDefault="1CFF6755" w:rsidP="791BF53A">
            <w:pPr>
              <w:jc w:val="both"/>
              <w:rPr>
                <w:rFonts w:ascii="Arial" w:hAnsi="Arial" w:cs="Arial"/>
                <w:kern w:val="2"/>
                <w:shd w:val="clear" w:color="auto" w:fill="FFFFFF"/>
              </w:rPr>
            </w:pPr>
            <w:r w:rsidRPr="791BF53A">
              <w:rPr>
                <w:rFonts w:ascii="Arial" w:hAnsi="Arial" w:cs="Arial"/>
                <w:b/>
                <w:bCs/>
                <w:kern w:val="2"/>
                <w:shd w:val="clear" w:color="auto" w:fill="FFFFFF"/>
              </w:rPr>
              <w:t>13.2.</w:t>
            </w:r>
            <w:r w:rsidRPr="791BF53A">
              <w:rPr>
                <w:rFonts w:ascii="Arial" w:hAnsi="Arial" w:cs="Arial"/>
                <w:kern w:val="2"/>
                <w:shd w:val="clear" w:color="auto" w:fill="FFFFFF"/>
              </w:rPr>
              <w:t xml:space="preserve"> Šalys susitaria pakeisti nurodytus Sutarties Bendrųjų sąlygų punktus, išdėstant juos nauja redakcija:</w:t>
            </w:r>
          </w:p>
          <w:p w14:paraId="3FF4D03B" w14:textId="4D5C7CF5" w:rsidR="00237686" w:rsidRDefault="1CFF6755" w:rsidP="791BF53A">
            <w:pPr>
              <w:jc w:val="both"/>
              <w:rPr>
                <w:rFonts w:ascii="Arial" w:hAnsi="Arial" w:cs="Arial"/>
                <w:kern w:val="2"/>
                <w:shd w:val="clear" w:color="auto" w:fill="FFFFFF"/>
              </w:rPr>
            </w:pPr>
            <w:r w:rsidRPr="791BF53A">
              <w:rPr>
                <w:rFonts w:ascii="Arial" w:hAnsi="Arial" w:cs="Arial"/>
                <w:kern w:val="2"/>
                <w:shd w:val="clear" w:color="auto" w:fill="FFFFFF"/>
              </w:rPr>
              <w:t>„1.1.1.16. VPĮ / PĮ – Lietuvos Respublikos viešųjų pirkimų įstatymas / Lietuvos Respublikos pirkimų, atliekamų vandentvarkos, energetikos, transporto ar pašto paslaugų srities perkančiųjų subjektų, įstatymas.“;</w:t>
            </w:r>
          </w:p>
          <w:p w14:paraId="63EDF727" w14:textId="77777777" w:rsidR="00237686" w:rsidRPr="003E6ADF" w:rsidRDefault="00237686" w:rsidP="791BF53A">
            <w:pPr>
              <w:jc w:val="both"/>
              <w:rPr>
                <w:rFonts w:ascii="Arial" w:hAnsi="Arial" w:cs="Arial"/>
                <w:kern w:val="2"/>
                <w:shd w:val="clear" w:color="auto" w:fill="FFFFFF"/>
              </w:rPr>
            </w:pPr>
          </w:p>
          <w:p w14:paraId="1181D9F1" w14:textId="77777777" w:rsidR="00237686" w:rsidRPr="003E6ADF" w:rsidRDefault="1CFF6755" w:rsidP="791BF53A">
            <w:pPr>
              <w:jc w:val="both"/>
              <w:rPr>
                <w:rFonts w:ascii="Arial" w:hAnsi="Arial" w:cs="Arial"/>
                <w:kern w:val="2"/>
                <w:shd w:val="clear" w:color="auto" w:fill="FFFFFF"/>
              </w:rPr>
            </w:pPr>
            <w:r w:rsidRPr="791BF53A">
              <w:rPr>
                <w:rFonts w:ascii="Arial" w:hAnsi="Arial" w:cs="Arial"/>
                <w:kern w:val="2"/>
                <w:shd w:val="clear" w:color="auto" w:fill="FFFFFF"/>
              </w:rPr>
              <w:t>„10.6.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3D92BAB5" w14:textId="77777777" w:rsidR="00237686" w:rsidRPr="003E6ADF" w:rsidRDefault="1CFF6755" w:rsidP="791BF53A">
            <w:pPr>
              <w:jc w:val="both"/>
              <w:rPr>
                <w:rFonts w:ascii="Arial" w:hAnsi="Arial" w:cs="Arial"/>
                <w:kern w:val="2"/>
                <w:shd w:val="clear" w:color="auto" w:fill="FFFFFF"/>
              </w:rPr>
            </w:pPr>
            <w:r w:rsidRPr="791BF53A">
              <w:rPr>
                <w:rFonts w:ascii="Arial" w:hAnsi="Arial" w:cs="Arial"/>
                <w:kern w:val="2"/>
                <w:shd w:val="clear" w:color="auto" w:fill="FFFFFF"/>
              </w:rPr>
              <w:t>„10.16.3. jei dėl bet kokių Tiekėjo veiksmų (veikimo ar neveikimo) Pirkėjas patyrė nuostolius (tiesioginius nuostolius, delspinigius ir (arba) baudas (jei netesybos numatytos Sutartyje).“;</w:t>
            </w:r>
          </w:p>
          <w:p w14:paraId="58AF3D31" w14:textId="77777777" w:rsidR="00237686" w:rsidRDefault="00237686" w:rsidP="791BF53A">
            <w:pPr>
              <w:jc w:val="both"/>
              <w:rPr>
                <w:rFonts w:ascii="Arial" w:hAnsi="Arial" w:cs="Arial"/>
                <w:kern w:val="2"/>
                <w:shd w:val="clear" w:color="auto" w:fill="FFFFFF"/>
              </w:rPr>
            </w:pPr>
          </w:p>
          <w:p w14:paraId="4A024D07" w14:textId="4C7B1533" w:rsidR="791BF53A" w:rsidRDefault="791BF53A" w:rsidP="791BF53A">
            <w:pPr>
              <w:jc w:val="both"/>
              <w:rPr>
                <w:rFonts w:ascii="Arial" w:hAnsi="Arial" w:cs="Arial"/>
              </w:rPr>
            </w:pPr>
          </w:p>
          <w:p w14:paraId="5F69E300" w14:textId="77777777" w:rsidR="00237686" w:rsidRPr="003E6ADF" w:rsidRDefault="00237686" w:rsidP="791BF53A">
            <w:pPr>
              <w:jc w:val="both"/>
              <w:rPr>
                <w:rFonts w:ascii="Arial" w:hAnsi="Arial" w:cs="Arial"/>
                <w:kern w:val="2"/>
                <w:shd w:val="clear" w:color="auto" w:fill="FFFFFF"/>
              </w:rPr>
            </w:pPr>
          </w:p>
          <w:p w14:paraId="55CB69B3" w14:textId="670F9661" w:rsidR="00237686" w:rsidRPr="00F54E54" w:rsidRDefault="1CFF6755" w:rsidP="791BF53A">
            <w:pPr>
              <w:jc w:val="both"/>
              <w:rPr>
                <w:rFonts w:ascii="Arial" w:hAnsi="Arial" w:cs="Arial"/>
                <w:kern w:val="2"/>
                <w:shd w:val="clear" w:color="auto" w:fill="FFFFFF"/>
              </w:rPr>
            </w:pPr>
            <w:r w:rsidRPr="00F54E54">
              <w:rPr>
                <w:rFonts w:ascii="Arial" w:hAnsi="Arial" w:cs="Arial"/>
                <w:kern w:val="2"/>
                <w:shd w:val="clear" w:color="auto" w:fill="FFFFFF"/>
              </w:rPr>
              <w:t xml:space="preserve">„20.4. Susitarimai įsigalioja nuo jų sudarymo, jei Susitarime nenurodyta kitaip. Susitarimą Pirkėjas </w:t>
            </w:r>
            <w:r w:rsidRPr="00F54E54">
              <w:rPr>
                <w:rFonts w:ascii="Arial" w:hAnsi="Arial" w:cs="Arial"/>
                <w:kern w:val="2"/>
                <w:shd w:val="clear" w:color="auto" w:fill="FFFFFF"/>
              </w:rPr>
              <w:lastRenderedPageBreak/>
              <w:t>privalo paviešinti VPĮ 33 ir 86 / PĮ 46 ir 94 straipsniuose nustatyta tvarka.“;</w:t>
            </w:r>
          </w:p>
          <w:p w14:paraId="77A2DD41" w14:textId="77777777" w:rsidR="00237686" w:rsidRPr="00F54E54" w:rsidRDefault="00237686" w:rsidP="791BF53A">
            <w:pPr>
              <w:jc w:val="both"/>
              <w:rPr>
                <w:rFonts w:ascii="Arial" w:hAnsi="Arial" w:cs="Arial"/>
                <w:kern w:val="2"/>
                <w:shd w:val="clear" w:color="auto" w:fill="FFFFFF"/>
              </w:rPr>
            </w:pPr>
          </w:p>
          <w:p w14:paraId="5E0D19B5" w14:textId="09C5A972" w:rsidR="00237686" w:rsidRPr="003E6ADF" w:rsidRDefault="00237686" w:rsidP="791BF53A">
            <w:pPr>
              <w:jc w:val="both"/>
              <w:rPr>
                <w:rFonts w:ascii="Arial" w:hAnsi="Arial" w:cs="Arial"/>
                <w:kern w:val="2"/>
                <w:shd w:val="clear" w:color="auto" w:fill="FFFFFF"/>
              </w:rPr>
            </w:pPr>
          </w:p>
          <w:p w14:paraId="14DBEF7C" w14:textId="48E29414" w:rsidR="791BF53A" w:rsidRPr="00F54E54" w:rsidRDefault="791BF53A" w:rsidP="791BF53A">
            <w:pPr>
              <w:jc w:val="both"/>
              <w:rPr>
                <w:rFonts w:ascii="Arial" w:hAnsi="Arial" w:cs="Arial"/>
              </w:rPr>
            </w:pPr>
          </w:p>
          <w:p w14:paraId="3727AD24" w14:textId="7F6039A6" w:rsidR="00237686" w:rsidRPr="003E6ADF" w:rsidRDefault="1CFF6755" w:rsidP="791BF53A">
            <w:pPr>
              <w:jc w:val="both"/>
              <w:rPr>
                <w:rFonts w:ascii="Arial" w:hAnsi="Arial" w:cs="Arial"/>
                <w:kern w:val="2"/>
                <w:shd w:val="clear" w:color="auto" w:fill="FFFFFF"/>
              </w:rPr>
            </w:pPr>
            <w:r w:rsidRPr="00F54E54">
              <w:rPr>
                <w:rFonts w:ascii="Arial" w:hAnsi="Arial" w:cs="Arial"/>
                <w:kern w:val="2"/>
                <w:shd w:val="clear" w:color="auto" w:fill="FFFFFF"/>
              </w:rPr>
              <w:t>„22. Sutartis gali būti nutraukiama VPĮ 90 / PĮ 98 straipsnyje ir Sutartyje numatytais atvejais, įskaitant galimybę nutraukti Sutartį Šalių susitarimu.“;</w:t>
            </w:r>
          </w:p>
          <w:p w14:paraId="51299AAD" w14:textId="0DEF496F" w:rsidR="791BF53A" w:rsidRDefault="791BF53A" w:rsidP="791BF53A">
            <w:pPr>
              <w:jc w:val="both"/>
              <w:rPr>
                <w:rFonts w:ascii="Arial" w:hAnsi="Arial" w:cs="Arial"/>
              </w:rPr>
            </w:pPr>
          </w:p>
          <w:p w14:paraId="76B4736B" w14:textId="335997B0" w:rsidR="791BF53A" w:rsidRPr="00F54E54" w:rsidRDefault="791BF53A" w:rsidP="791BF53A">
            <w:pPr>
              <w:jc w:val="both"/>
              <w:rPr>
                <w:rFonts w:ascii="Arial" w:hAnsi="Arial" w:cs="Arial"/>
              </w:rPr>
            </w:pPr>
          </w:p>
          <w:p w14:paraId="082A18BF" w14:textId="77777777" w:rsidR="00237686" w:rsidRPr="00F54E54" w:rsidRDefault="1CFF6755" w:rsidP="791BF53A">
            <w:pPr>
              <w:jc w:val="both"/>
              <w:rPr>
                <w:rFonts w:ascii="Arial" w:hAnsi="Arial" w:cs="Arial"/>
                <w:kern w:val="2"/>
                <w:shd w:val="clear" w:color="auto" w:fill="FFFFFF"/>
              </w:rPr>
            </w:pPr>
            <w:r w:rsidRPr="00F54E54">
              <w:rPr>
                <w:rFonts w:ascii="Arial" w:hAnsi="Arial" w:cs="Arial"/>
                <w:kern w:val="2"/>
                <w:shd w:val="clear" w:color="auto" w:fill="FFFFFF"/>
              </w:rPr>
              <w:t>„22.2.2.2. Tiekėjas neužtikrina Bendrųjų sutarties sąlygų 3.1.1. punkte nustatytų reikalavimų;“.</w:t>
            </w:r>
          </w:p>
          <w:p w14:paraId="7EE5602E" w14:textId="77777777" w:rsidR="00237686" w:rsidRPr="003E6ADF" w:rsidRDefault="00237686" w:rsidP="791BF53A">
            <w:pPr>
              <w:jc w:val="both"/>
              <w:rPr>
                <w:rFonts w:ascii="Arial" w:hAnsi="Arial" w:cs="Arial"/>
                <w:kern w:val="2"/>
                <w:shd w:val="clear" w:color="auto" w:fill="FFFFFF"/>
              </w:rPr>
            </w:pPr>
          </w:p>
          <w:p w14:paraId="4BC7CA49" w14:textId="1510A8BA" w:rsidR="791BF53A" w:rsidRPr="00F54E54" w:rsidRDefault="791BF53A" w:rsidP="791BF53A">
            <w:pPr>
              <w:jc w:val="both"/>
              <w:rPr>
                <w:rFonts w:ascii="Arial" w:hAnsi="Arial" w:cs="Arial"/>
              </w:rPr>
            </w:pPr>
          </w:p>
          <w:p w14:paraId="40A7BD6C" w14:textId="77777777" w:rsidR="00237686" w:rsidRPr="00F54E54" w:rsidRDefault="1CFF6755" w:rsidP="791BF53A">
            <w:pPr>
              <w:jc w:val="both"/>
              <w:rPr>
                <w:rFonts w:ascii="Arial" w:hAnsi="Arial" w:cs="Arial"/>
                <w:kern w:val="2"/>
                <w:shd w:val="clear" w:color="auto" w:fill="FFFFFF"/>
              </w:rPr>
            </w:pPr>
            <w:r w:rsidRPr="00F54E54">
              <w:rPr>
                <w:rFonts w:ascii="Arial" w:hAnsi="Arial" w:cs="Arial"/>
                <w:kern w:val="2"/>
                <w:shd w:val="clear" w:color="auto" w:fill="FFFFFF"/>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21 dalies / PĮ 58 straipsnio 41 dalies nuostatų;“.</w:t>
            </w:r>
          </w:p>
          <w:p w14:paraId="7E1AA3AF" w14:textId="77777777" w:rsidR="00237686" w:rsidRPr="00F54E54" w:rsidRDefault="00237686" w:rsidP="791BF53A">
            <w:pPr>
              <w:jc w:val="both"/>
              <w:rPr>
                <w:rFonts w:ascii="Arial" w:hAnsi="Arial" w:cs="Arial"/>
                <w:kern w:val="2"/>
                <w:shd w:val="clear" w:color="auto" w:fill="FFFFFF"/>
              </w:rPr>
            </w:pPr>
          </w:p>
          <w:p w14:paraId="5DA6B4D1" w14:textId="77777777" w:rsidR="00237686" w:rsidRPr="00F54E54" w:rsidRDefault="00237686" w:rsidP="791BF53A">
            <w:pPr>
              <w:jc w:val="both"/>
              <w:rPr>
                <w:rFonts w:ascii="Arial" w:hAnsi="Arial" w:cs="Arial"/>
                <w:kern w:val="2"/>
                <w:shd w:val="clear" w:color="auto" w:fill="FFFFFF"/>
              </w:rPr>
            </w:pPr>
          </w:p>
          <w:p w14:paraId="584426C8" w14:textId="77777777" w:rsidR="00237686" w:rsidRPr="00F54E54" w:rsidRDefault="1CFF6755" w:rsidP="791BF53A">
            <w:pPr>
              <w:jc w:val="both"/>
              <w:rPr>
                <w:rFonts w:ascii="Arial" w:hAnsi="Arial" w:cs="Arial"/>
                <w:kern w:val="2"/>
                <w:shd w:val="clear" w:color="auto" w:fill="FFFFFF"/>
              </w:rPr>
            </w:pPr>
            <w:r w:rsidRPr="00F54E54">
              <w:rPr>
                <w:rFonts w:ascii="Arial" w:hAnsi="Arial" w:cs="Arial"/>
                <w:kern w:val="2"/>
                <w:shd w:val="clear" w:color="auto" w:fill="FFFFFF"/>
              </w:rPr>
              <w:t>Bendrųjų Sutarties sąlygų 12.2.1.1., 12.2.1.2., 12.2.2. punktuose nurodyta „</w:t>
            </w:r>
            <w:proofErr w:type="spellStart"/>
            <w:r w:rsidRPr="00F54E54">
              <w:rPr>
                <w:rFonts w:ascii="Arial" w:hAnsi="Arial" w:cs="Arial"/>
                <w:kern w:val="2"/>
                <w:shd w:val="clear" w:color="auto" w:fill="FFFFFF"/>
              </w:rPr>
              <w:t>E.sąskaita</w:t>
            </w:r>
            <w:proofErr w:type="spellEnd"/>
            <w:r w:rsidRPr="00F54E54">
              <w:rPr>
                <w:rFonts w:ascii="Arial" w:hAnsi="Arial" w:cs="Arial"/>
                <w:kern w:val="2"/>
                <w:shd w:val="clear" w:color="auto" w:fill="FFFFFF"/>
              </w:rPr>
              <w:t>“ keičiama į „SABIS“.</w:t>
            </w:r>
          </w:p>
          <w:p w14:paraId="4990A225" w14:textId="77777777" w:rsidR="00237686" w:rsidRPr="00F54E54" w:rsidRDefault="1CFF6755" w:rsidP="791BF53A">
            <w:pPr>
              <w:jc w:val="both"/>
              <w:rPr>
                <w:rFonts w:ascii="Arial" w:hAnsi="Arial" w:cs="Arial"/>
                <w:kern w:val="2"/>
                <w:shd w:val="clear" w:color="auto" w:fill="FFFFFF"/>
              </w:rPr>
            </w:pPr>
            <w:r w:rsidRPr="00F54E54">
              <w:rPr>
                <w:rFonts w:ascii="Arial" w:hAnsi="Arial" w:cs="Arial"/>
                <w:kern w:val="2"/>
                <w:shd w:val="clear" w:color="auto" w:fill="FFFFFF"/>
              </w:rPr>
              <w:t>Bendrųjų Sutarties sąlygų 22.2.2. punktas papildomas 22.2.2.13.  papunkčiu:</w:t>
            </w:r>
          </w:p>
          <w:p w14:paraId="4CA936F7" w14:textId="77777777" w:rsidR="00237686" w:rsidRPr="00F54E54" w:rsidRDefault="00237686" w:rsidP="791BF53A">
            <w:pPr>
              <w:jc w:val="both"/>
              <w:rPr>
                <w:rFonts w:ascii="Arial" w:hAnsi="Arial" w:cs="Arial"/>
                <w:kern w:val="2"/>
                <w:shd w:val="clear" w:color="auto" w:fill="FFFFFF"/>
              </w:rPr>
            </w:pPr>
          </w:p>
          <w:p w14:paraId="61B590DF" w14:textId="12AE6D30" w:rsidR="00237686" w:rsidRPr="00F54E54" w:rsidRDefault="1CFF6755" w:rsidP="791BF53A">
            <w:pPr>
              <w:jc w:val="both"/>
              <w:rPr>
                <w:rFonts w:ascii="Arial" w:hAnsi="Arial" w:cs="Arial"/>
                <w:kern w:val="2"/>
                <w:shd w:val="clear" w:color="auto" w:fill="FFFFFF"/>
              </w:rPr>
            </w:pPr>
            <w:r w:rsidRPr="00F54E54">
              <w:rPr>
                <w:rFonts w:ascii="Arial" w:hAnsi="Arial" w:cs="Arial"/>
                <w:kern w:val="2"/>
                <w:shd w:val="clear" w:color="auto" w:fill="FFFFFF"/>
              </w:rPr>
              <w:t>„22.2.2.13.  Tiekėjas pažeidžia Sutarties nuostatas, reglamentuojančias asmens duomenų apsaugą, intelektinę nuosavybę ar konfidencialios informacijos valdymą.“</w:t>
            </w:r>
          </w:p>
        </w:tc>
        <w:tc>
          <w:tcPr>
            <w:tcW w:w="5361" w:type="dxa"/>
          </w:tcPr>
          <w:p w14:paraId="212E631A" w14:textId="7D908B4B" w:rsidR="00237686" w:rsidRPr="00875B3E" w:rsidRDefault="00237686" w:rsidP="00237686">
            <w:pPr>
              <w:jc w:val="both"/>
              <w:rPr>
                <w:rFonts w:ascii="Arial" w:hAnsi="Arial" w:cs="Arial"/>
                <w:kern w:val="2"/>
                <w:szCs w:val="24"/>
                <w:shd w:val="clear" w:color="auto" w:fill="FFFFFF"/>
                <w:lang w:val="en-GB"/>
              </w:rPr>
            </w:pPr>
            <w:r w:rsidRPr="00875B3E">
              <w:rPr>
                <w:rFonts w:ascii="Arial" w:hAnsi="Arial" w:cs="Arial"/>
                <w:b/>
                <w:bCs/>
                <w:kern w:val="2"/>
                <w:szCs w:val="24"/>
                <w:shd w:val="clear" w:color="auto" w:fill="FFFFFF"/>
                <w:lang w:val="en-GB"/>
              </w:rPr>
              <w:lastRenderedPageBreak/>
              <w:t>13.2.</w:t>
            </w:r>
            <w:r w:rsidRPr="00875B3E">
              <w:rPr>
                <w:rFonts w:ascii="Arial" w:hAnsi="Arial" w:cs="Arial"/>
                <w:kern w:val="2"/>
                <w:szCs w:val="24"/>
                <w:shd w:val="clear" w:color="auto" w:fill="FFFFFF"/>
                <w:lang w:val="en-GB"/>
              </w:rPr>
              <w:t xml:space="preserve"> The Parties agree to change the specified clauses of the General Terms and Conditions of the Contract by rewording them:</w:t>
            </w:r>
          </w:p>
          <w:p w14:paraId="0B9C8D61" w14:textId="77777777" w:rsidR="00237686" w:rsidRPr="00875B3E" w:rsidRDefault="00237686" w:rsidP="00237686">
            <w:pPr>
              <w:jc w:val="both"/>
              <w:rPr>
                <w:rFonts w:ascii="Arial" w:hAnsi="Arial" w:cs="Arial"/>
                <w:kern w:val="2"/>
                <w:szCs w:val="24"/>
                <w:shd w:val="clear" w:color="auto" w:fill="FFFFFF"/>
                <w:lang w:val="en-GB"/>
              </w:rPr>
            </w:pPr>
            <w:r w:rsidRPr="00875B3E">
              <w:rPr>
                <w:rFonts w:ascii="Arial" w:hAnsi="Arial" w:cs="Arial"/>
                <w:kern w:val="2"/>
                <w:szCs w:val="24"/>
                <w:shd w:val="clear" w:color="auto" w:fill="FFFFFF"/>
                <w:lang w:val="en-GB"/>
              </w:rPr>
              <w:t>“1.1.1.16. LPP/LP means the Republic of Lithuania Law on Public Procurement/ the Republic of Lithuania Law on Public Procurement Conducted by the Contracting Entities Operating in the Water, Energy, Transport and Postal Service Sectors.</w:t>
            </w:r>
            <w:proofErr w:type="gramStart"/>
            <w:r w:rsidRPr="00875B3E">
              <w:rPr>
                <w:rFonts w:ascii="Arial" w:hAnsi="Arial" w:cs="Arial"/>
                <w:kern w:val="2"/>
                <w:szCs w:val="24"/>
                <w:shd w:val="clear" w:color="auto" w:fill="FFFFFF"/>
                <w:lang w:val="en-GB"/>
              </w:rPr>
              <w:t>”;</w:t>
            </w:r>
            <w:proofErr w:type="gramEnd"/>
          </w:p>
          <w:p w14:paraId="0FE866CE" w14:textId="77777777" w:rsidR="00237686" w:rsidRPr="00875B3E" w:rsidRDefault="00237686" w:rsidP="00237686">
            <w:pPr>
              <w:jc w:val="both"/>
              <w:rPr>
                <w:rFonts w:ascii="Arial" w:hAnsi="Arial" w:cs="Arial"/>
                <w:kern w:val="2"/>
                <w:szCs w:val="24"/>
                <w:shd w:val="clear" w:color="auto" w:fill="FFFFFF"/>
                <w:lang w:val="en-GB"/>
              </w:rPr>
            </w:pPr>
            <w:r w:rsidRPr="00875B3E">
              <w:rPr>
                <w:rFonts w:ascii="Arial" w:hAnsi="Arial" w:cs="Arial"/>
                <w:kern w:val="2"/>
                <w:szCs w:val="24"/>
                <w:shd w:val="clear" w:color="auto" w:fill="FFFFFF"/>
                <w:lang w:val="en-GB"/>
              </w:rPr>
              <w:t xml:space="preserve">“10.6 The bank/insurance company shall not be entitled to require the Buyer to substantiate its claim. The Buyer shall state in a notification to the bank/insurance company that the amount of the Contract Performance Security is due to it </w:t>
            </w:r>
            <w:proofErr w:type="gramStart"/>
            <w:r w:rsidRPr="00875B3E">
              <w:rPr>
                <w:rFonts w:ascii="Arial" w:hAnsi="Arial" w:cs="Arial"/>
                <w:kern w:val="2"/>
                <w:szCs w:val="24"/>
                <w:shd w:val="clear" w:color="auto" w:fill="FFFFFF"/>
                <w:lang w:val="en-GB"/>
              </w:rPr>
              <w:t>as a result of</w:t>
            </w:r>
            <w:proofErr w:type="gramEnd"/>
            <w:r w:rsidRPr="00875B3E">
              <w:rPr>
                <w:rFonts w:ascii="Arial" w:hAnsi="Arial" w:cs="Arial"/>
                <w:kern w:val="2"/>
                <w:szCs w:val="24"/>
                <w:shd w:val="clear" w:color="auto" w:fill="FFFFFF"/>
                <w:lang w:val="en-GB"/>
              </w:rPr>
              <w:t xml:space="preserve"> the Supplier’s failure to perform the Contract in whole or in part and/or its termination due to the fault of the Supplier. The Buyer shall not be obliged to prove any actual loss and the Supplier, by signing the Contract and providing the performance security, confirms that the amount of the performance security shall be deemed to be the Buyer’s minimum unprovable loss.</w:t>
            </w:r>
            <w:proofErr w:type="gramStart"/>
            <w:r w:rsidRPr="00875B3E">
              <w:rPr>
                <w:rFonts w:ascii="Arial" w:hAnsi="Arial" w:cs="Arial"/>
                <w:kern w:val="2"/>
                <w:szCs w:val="24"/>
                <w:shd w:val="clear" w:color="auto" w:fill="FFFFFF"/>
                <w:lang w:val="en-GB"/>
              </w:rPr>
              <w:t>”;</w:t>
            </w:r>
            <w:proofErr w:type="gramEnd"/>
          </w:p>
          <w:p w14:paraId="61BCB8E3" w14:textId="77777777" w:rsidR="00237686" w:rsidRPr="00875B3E" w:rsidRDefault="00237686" w:rsidP="00237686">
            <w:pPr>
              <w:jc w:val="both"/>
              <w:rPr>
                <w:rFonts w:ascii="Arial" w:hAnsi="Arial" w:cs="Arial"/>
                <w:kern w:val="2"/>
                <w:szCs w:val="24"/>
                <w:shd w:val="clear" w:color="auto" w:fill="FFFFFF"/>
                <w:lang w:val="en-GB"/>
              </w:rPr>
            </w:pPr>
            <w:r w:rsidRPr="00875B3E">
              <w:rPr>
                <w:rFonts w:ascii="Arial" w:hAnsi="Arial" w:cs="Arial"/>
                <w:kern w:val="2"/>
                <w:szCs w:val="24"/>
                <w:shd w:val="clear" w:color="auto" w:fill="FFFFFF"/>
                <w:lang w:val="en-GB"/>
              </w:rPr>
              <w:t>“10.16.3. if the Buyer has suffered loss (direct loss, interest and/or penalties (if interest has been foreseen in the Contract) as a result of any act (act or omission) of the Supplier.</w:t>
            </w:r>
            <w:proofErr w:type="gramStart"/>
            <w:r w:rsidRPr="00875B3E">
              <w:rPr>
                <w:rFonts w:ascii="Arial" w:hAnsi="Arial" w:cs="Arial"/>
                <w:kern w:val="2"/>
                <w:szCs w:val="24"/>
                <w:shd w:val="clear" w:color="auto" w:fill="FFFFFF"/>
                <w:lang w:val="en-GB"/>
              </w:rPr>
              <w:t>”;</w:t>
            </w:r>
            <w:proofErr w:type="gramEnd"/>
          </w:p>
          <w:p w14:paraId="200DC451" w14:textId="77777777" w:rsidR="00237686" w:rsidRPr="00875B3E" w:rsidRDefault="00237686" w:rsidP="00237686">
            <w:pPr>
              <w:jc w:val="both"/>
              <w:rPr>
                <w:rFonts w:ascii="Arial" w:hAnsi="Arial" w:cs="Arial"/>
                <w:kern w:val="2"/>
                <w:szCs w:val="24"/>
                <w:shd w:val="clear" w:color="auto" w:fill="FFFFFF"/>
                <w:lang w:val="en-GB"/>
              </w:rPr>
            </w:pPr>
          </w:p>
          <w:p w14:paraId="4B3127D3" w14:textId="77777777" w:rsidR="00237686" w:rsidRPr="00875B3E" w:rsidRDefault="00237686" w:rsidP="00237686">
            <w:pPr>
              <w:jc w:val="both"/>
              <w:rPr>
                <w:rFonts w:ascii="Arial" w:hAnsi="Arial" w:cs="Arial"/>
                <w:kern w:val="2"/>
                <w:szCs w:val="24"/>
                <w:shd w:val="clear" w:color="auto" w:fill="FFFFFF"/>
                <w:lang w:val="en-GB"/>
              </w:rPr>
            </w:pPr>
            <w:r w:rsidRPr="00875B3E">
              <w:rPr>
                <w:rFonts w:ascii="Arial" w:hAnsi="Arial" w:cs="Arial"/>
                <w:kern w:val="2"/>
                <w:szCs w:val="24"/>
                <w:shd w:val="clear" w:color="auto" w:fill="FFFFFF"/>
                <w:lang w:val="en-GB"/>
              </w:rPr>
              <w:t xml:space="preserve">“20.4 The Agreements shall enter into force upon their conclusion, unless otherwise specified in </w:t>
            </w:r>
            <w:r w:rsidRPr="00875B3E">
              <w:rPr>
                <w:rFonts w:ascii="Arial" w:hAnsi="Arial" w:cs="Arial"/>
                <w:kern w:val="2"/>
                <w:szCs w:val="24"/>
                <w:shd w:val="clear" w:color="auto" w:fill="FFFFFF"/>
                <w:lang w:val="en-GB"/>
              </w:rPr>
              <w:lastRenderedPageBreak/>
              <w:t>the Agreement. The Buyer shall be obliged to make the Agreement public in accordance with the procedure laid down in Articles 33 and 86 of the LPP/46 and 94 of the LP.</w:t>
            </w:r>
            <w:proofErr w:type="gramStart"/>
            <w:r w:rsidRPr="00875B3E">
              <w:rPr>
                <w:rFonts w:ascii="Arial" w:hAnsi="Arial" w:cs="Arial"/>
                <w:kern w:val="2"/>
                <w:szCs w:val="24"/>
                <w:shd w:val="clear" w:color="auto" w:fill="FFFFFF"/>
                <w:lang w:val="en-GB"/>
              </w:rPr>
              <w:t>”;</w:t>
            </w:r>
            <w:proofErr w:type="gramEnd"/>
          </w:p>
          <w:p w14:paraId="37D19FAC" w14:textId="77777777" w:rsidR="00237686" w:rsidRPr="00875B3E" w:rsidRDefault="00237686" w:rsidP="00237686">
            <w:pPr>
              <w:jc w:val="both"/>
              <w:rPr>
                <w:rFonts w:ascii="Arial" w:hAnsi="Arial" w:cs="Arial"/>
                <w:kern w:val="2"/>
                <w:szCs w:val="24"/>
                <w:shd w:val="clear" w:color="auto" w:fill="FFFFFF"/>
                <w:lang w:val="en-GB"/>
              </w:rPr>
            </w:pPr>
            <w:r w:rsidRPr="00875B3E">
              <w:rPr>
                <w:rFonts w:ascii="Arial" w:hAnsi="Arial" w:cs="Arial"/>
                <w:kern w:val="2"/>
                <w:szCs w:val="24"/>
                <w:shd w:val="clear" w:color="auto" w:fill="FFFFFF"/>
                <w:lang w:val="en-GB"/>
              </w:rPr>
              <w:t>“22. The Contract may be terminated in the cases provided for in Article 90 of the LPP/Article 98 of the LP and in the Contract, including the possibility to terminate the Contract by agreement of the Parties.</w:t>
            </w:r>
            <w:proofErr w:type="gramStart"/>
            <w:r w:rsidRPr="00875B3E">
              <w:rPr>
                <w:rFonts w:ascii="Arial" w:hAnsi="Arial" w:cs="Arial"/>
                <w:kern w:val="2"/>
                <w:szCs w:val="24"/>
                <w:shd w:val="clear" w:color="auto" w:fill="FFFFFF"/>
                <w:lang w:val="en-GB"/>
              </w:rPr>
              <w:t>”;</w:t>
            </w:r>
            <w:proofErr w:type="gramEnd"/>
          </w:p>
          <w:p w14:paraId="7FE7510A" w14:textId="77777777" w:rsidR="00237686" w:rsidRPr="00875B3E" w:rsidRDefault="00237686" w:rsidP="00237686">
            <w:pPr>
              <w:jc w:val="both"/>
              <w:rPr>
                <w:rFonts w:ascii="Arial" w:hAnsi="Arial" w:cs="Arial"/>
                <w:kern w:val="2"/>
                <w:szCs w:val="24"/>
                <w:shd w:val="clear" w:color="auto" w:fill="FFFFFF"/>
                <w:lang w:val="en-GB"/>
              </w:rPr>
            </w:pPr>
          </w:p>
          <w:p w14:paraId="35A5E2DF" w14:textId="7B3A6A87" w:rsidR="00237686" w:rsidRPr="00875B3E" w:rsidRDefault="00237686" w:rsidP="00237686">
            <w:pPr>
              <w:jc w:val="both"/>
              <w:rPr>
                <w:rFonts w:ascii="Arial" w:hAnsi="Arial" w:cs="Arial"/>
                <w:kern w:val="2"/>
                <w:szCs w:val="24"/>
                <w:shd w:val="clear" w:color="auto" w:fill="FFFFFF"/>
                <w:lang w:val="en-GB"/>
              </w:rPr>
            </w:pPr>
            <w:r w:rsidRPr="00875B3E">
              <w:rPr>
                <w:rFonts w:ascii="Arial" w:hAnsi="Arial" w:cs="Arial"/>
                <w:kern w:val="2"/>
                <w:szCs w:val="24"/>
                <w:shd w:val="clear" w:color="auto" w:fill="FFFFFF"/>
                <w:lang w:val="en-GB"/>
              </w:rPr>
              <w:t>“22.2.2.2. The Supplier does not ensure the requirements specified in clause 3.1.1 of the General Terms and Conditions of the contract;”.</w:t>
            </w:r>
          </w:p>
          <w:p w14:paraId="0C525836" w14:textId="6E840AA9" w:rsidR="00237686" w:rsidRPr="00875B3E" w:rsidRDefault="00237686" w:rsidP="00237686">
            <w:pPr>
              <w:jc w:val="both"/>
              <w:rPr>
                <w:rFonts w:ascii="Arial" w:hAnsi="Arial" w:cs="Arial"/>
                <w:kern w:val="2"/>
                <w:szCs w:val="24"/>
                <w:shd w:val="clear" w:color="auto" w:fill="FFFFFF"/>
                <w:lang w:val="en-GB"/>
              </w:rPr>
            </w:pPr>
            <w:r w:rsidRPr="00875B3E">
              <w:rPr>
                <w:rFonts w:ascii="Arial" w:hAnsi="Arial" w:cs="Arial"/>
                <w:kern w:val="2"/>
                <w:szCs w:val="24"/>
                <w:shd w:val="clear" w:color="auto" w:fill="FFFFFF"/>
                <w:lang w:val="en-GB"/>
              </w:rPr>
              <w:t>“23.1.1. If the Goods specified in the Supplier’s tender are no longer produced or their supply has been substantially disrupted and the manufacturer’s approval has been obtained, and/or the Goods, their manufacturer pose a threat to national security, and/or the supply of the Goods is contrary to mandatory international sanctions implemented in the Republic of Lithuania as defined in the Law on Sanctions, and/or the Goods, their components and/or manufacturer do not comply with the provisions of Article 45, paragraph 21 of the LPP/Article 58, paragraph 21 of the LP;”.</w:t>
            </w:r>
          </w:p>
          <w:p w14:paraId="4E0EB814" w14:textId="77777777" w:rsidR="00237686" w:rsidRPr="00875B3E" w:rsidRDefault="00237686" w:rsidP="00237686">
            <w:pPr>
              <w:jc w:val="both"/>
              <w:rPr>
                <w:rFonts w:ascii="Arial" w:hAnsi="Arial" w:cs="Arial"/>
                <w:kern w:val="2"/>
                <w:szCs w:val="24"/>
                <w:shd w:val="clear" w:color="auto" w:fill="FFFFFF"/>
                <w:lang w:val="en-GB"/>
              </w:rPr>
            </w:pPr>
            <w:r w:rsidRPr="00875B3E">
              <w:rPr>
                <w:rFonts w:ascii="Arial" w:hAnsi="Arial" w:cs="Arial"/>
                <w:kern w:val="2"/>
                <w:szCs w:val="24"/>
                <w:shd w:val="clear" w:color="auto" w:fill="FFFFFF"/>
                <w:lang w:val="en-GB"/>
              </w:rPr>
              <w:t>"</w:t>
            </w:r>
            <w:proofErr w:type="spellStart"/>
            <w:proofErr w:type="gramStart"/>
            <w:r w:rsidRPr="00875B3E">
              <w:rPr>
                <w:rFonts w:ascii="Arial" w:hAnsi="Arial" w:cs="Arial"/>
                <w:kern w:val="2"/>
                <w:szCs w:val="24"/>
                <w:shd w:val="clear" w:color="auto" w:fill="FFFFFF"/>
                <w:lang w:val="en-GB"/>
              </w:rPr>
              <w:t>E.Invoice</w:t>
            </w:r>
            <w:proofErr w:type="spellEnd"/>
            <w:proofErr w:type="gramEnd"/>
            <w:r w:rsidRPr="00875B3E">
              <w:rPr>
                <w:rFonts w:ascii="Arial" w:hAnsi="Arial" w:cs="Arial"/>
                <w:kern w:val="2"/>
                <w:szCs w:val="24"/>
                <w:shd w:val="clear" w:color="auto" w:fill="FFFFFF"/>
                <w:lang w:val="en-GB"/>
              </w:rPr>
              <w:t>" specified in Clauses 12.2.1.1., 12.2.1.2., 12.2.2. of the General Terms of the Contract is changed to "SABIS".</w:t>
            </w:r>
          </w:p>
          <w:p w14:paraId="25B8B467" w14:textId="77777777" w:rsidR="00237686" w:rsidRPr="00875B3E" w:rsidRDefault="00237686" w:rsidP="00237686">
            <w:pPr>
              <w:jc w:val="both"/>
              <w:rPr>
                <w:rFonts w:ascii="Arial" w:hAnsi="Arial" w:cs="Arial"/>
                <w:kern w:val="2"/>
                <w:szCs w:val="24"/>
                <w:shd w:val="clear" w:color="auto" w:fill="FFFFFF"/>
                <w:lang w:val="en-GB"/>
              </w:rPr>
            </w:pPr>
            <w:r w:rsidRPr="00875B3E">
              <w:rPr>
                <w:rFonts w:ascii="Arial" w:hAnsi="Arial" w:cs="Arial"/>
                <w:kern w:val="2"/>
                <w:szCs w:val="24"/>
                <w:shd w:val="clear" w:color="auto" w:fill="FFFFFF"/>
                <w:lang w:val="en-GB"/>
              </w:rPr>
              <w:t xml:space="preserve">Clause 22.2.2 of the General Terms of the Contract is supplemented by Sub-Clause 2 22.2.2.13: </w:t>
            </w:r>
          </w:p>
          <w:p w14:paraId="0D839C32" w14:textId="5F739263" w:rsidR="00237686" w:rsidRPr="00875B3E" w:rsidRDefault="00237686" w:rsidP="00237686">
            <w:pPr>
              <w:jc w:val="both"/>
              <w:rPr>
                <w:rFonts w:ascii="Arial" w:hAnsi="Arial" w:cs="Arial"/>
                <w:kern w:val="2"/>
                <w:szCs w:val="24"/>
                <w:shd w:val="clear" w:color="auto" w:fill="FFFFFF"/>
                <w:lang w:val="en-GB"/>
              </w:rPr>
            </w:pPr>
            <w:r w:rsidRPr="00875B3E">
              <w:rPr>
                <w:rFonts w:ascii="Arial" w:hAnsi="Arial" w:cs="Arial"/>
                <w:kern w:val="2"/>
                <w:szCs w:val="24"/>
                <w:shd w:val="clear" w:color="auto" w:fill="FFFFFF"/>
                <w:lang w:val="en-GB"/>
              </w:rPr>
              <w:t>"22.2.2.13. The Supplier violates the provisions of the Contract governing personal data protection, intellectual property, or the management of confidential information.”</w:t>
            </w:r>
          </w:p>
        </w:tc>
      </w:tr>
      <w:tr w:rsidR="00237686" w:rsidRPr="00BD69F7" w14:paraId="1961F7FC" w14:textId="77777777" w:rsidTr="791BF53A">
        <w:trPr>
          <w:trHeight w:val="85"/>
        </w:trPr>
        <w:tc>
          <w:tcPr>
            <w:tcW w:w="5524" w:type="dxa"/>
          </w:tcPr>
          <w:p w14:paraId="76FE5D75" w14:textId="5D2A9D99" w:rsidR="00237686" w:rsidRPr="003E6ADF" w:rsidRDefault="00237686" w:rsidP="00237686">
            <w:pPr>
              <w:jc w:val="both"/>
              <w:rPr>
                <w:rFonts w:ascii="Arial" w:hAnsi="Arial" w:cs="Arial"/>
                <w:b/>
                <w:bCs/>
                <w:kern w:val="2"/>
                <w:szCs w:val="24"/>
              </w:rPr>
            </w:pPr>
            <w:r w:rsidRPr="003E6ADF">
              <w:rPr>
                <w:rFonts w:ascii="Arial" w:hAnsi="Arial" w:cs="Arial"/>
                <w:b/>
                <w:bCs/>
                <w:kern w:val="2"/>
                <w:szCs w:val="24"/>
              </w:rPr>
              <w:lastRenderedPageBreak/>
              <w:t>13.3. Sutarties papildymas dėl antikorupcinės veiklos politikos ir Tiekėjų etikos kodekso laikymosi</w:t>
            </w:r>
          </w:p>
        </w:tc>
        <w:tc>
          <w:tcPr>
            <w:tcW w:w="5361" w:type="dxa"/>
          </w:tcPr>
          <w:p w14:paraId="17545588" w14:textId="7B3BE455" w:rsidR="00237686" w:rsidRPr="00875B3E" w:rsidRDefault="00237686" w:rsidP="00237686">
            <w:pPr>
              <w:jc w:val="both"/>
              <w:rPr>
                <w:rFonts w:ascii="Arial" w:hAnsi="Arial" w:cs="Arial"/>
                <w:b/>
                <w:bCs/>
                <w:kern w:val="2"/>
                <w:szCs w:val="24"/>
                <w:lang w:val="en-GB"/>
              </w:rPr>
            </w:pPr>
            <w:r w:rsidRPr="00875B3E">
              <w:rPr>
                <w:rFonts w:ascii="Arial" w:hAnsi="Arial" w:cs="Arial"/>
                <w:b/>
                <w:bCs/>
                <w:color w:val="000000"/>
                <w:kern w:val="2"/>
                <w:szCs w:val="24"/>
                <w:shd w:val="clear" w:color="auto" w:fill="FFFFFF"/>
                <w:lang w:val="en-GB"/>
              </w:rPr>
              <w:t>13.3. Supplement to the contract regarding compliance with Anti-corruption Policy and Supplier Code of Ethics</w:t>
            </w:r>
          </w:p>
        </w:tc>
      </w:tr>
      <w:tr w:rsidR="00237686" w:rsidRPr="00BD69F7" w14:paraId="6BD4698E" w14:textId="77777777" w:rsidTr="791BF53A">
        <w:trPr>
          <w:trHeight w:val="85"/>
        </w:trPr>
        <w:tc>
          <w:tcPr>
            <w:tcW w:w="5524" w:type="dxa"/>
          </w:tcPr>
          <w:p w14:paraId="5FB524C1" w14:textId="77777777" w:rsidR="00237686" w:rsidRPr="003E6ADF" w:rsidRDefault="00237686" w:rsidP="00237686">
            <w:pPr>
              <w:jc w:val="both"/>
              <w:rPr>
                <w:rFonts w:ascii="Arial" w:hAnsi="Arial" w:cs="Arial"/>
                <w:kern w:val="2"/>
                <w:szCs w:val="24"/>
              </w:rPr>
            </w:pPr>
            <w:r w:rsidRPr="003E6ADF">
              <w:rPr>
                <w:rFonts w:ascii="Arial" w:hAnsi="Arial" w:cs="Arial"/>
                <w:kern w:val="2"/>
                <w:szCs w:val="24"/>
              </w:rPr>
              <w:t xml:space="preserve">Tiekėjas, pasirašydamas Sutartį, pareiškia ir garantuoja, kad yra susipažinęs su </w:t>
            </w:r>
            <w:hyperlink r:id="rId13" w:history="1">
              <w:r w:rsidRPr="003E6ADF">
                <w:rPr>
                  <w:rStyle w:val="Hyperlink"/>
                  <w:rFonts w:ascii="Arial" w:hAnsi="Arial" w:cs="Arial"/>
                  <w:kern w:val="2"/>
                  <w:szCs w:val="24"/>
                </w:rPr>
                <w:t>UAB „EPSO_G“ įmonių grupės antikorupcinės veiklos politikos</w:t>
              </w:r>
            </w:hyperlink>
            <w:r w:rsidRPr="003E6ADF">
              <w:rPr>
                <w:rFonts w:ascii="Arial" w:hAnsi="Arial" w:cs="Arial"/>
                <w:kern w:val="2"/>
                <w:szCs w:val="24"/>
              </w:rPr>
              <w:t xml:space="preserve"> ir </w:t>
            </w:r>
            <w:hyperlink r:id="rId14" w:history="1">
              <w:r w:rsidRPr="003E6ADF">
                <w:rPr>
                  <w:rStyle w:val="Hyperlink"/>
                  <w:rFonts w:ascii="Arial" w:hAnsi="Arial" w:cs="Arial"/>
                  <w:kern w:val="2"/>
                  <w:szCs w:val="24"/>
                </w:rPr>
                <w:t xml:space="preserve">Tiekėjų etikos kodekso </w:t>
              </w:r>
            </w:hyperlink>
            <w:r w:rsidRPr="003E6ADF">
              <w:rPr>
                <w:rFonts w:ascii="Arial" w:hAnsi="Arial" w:cs="Arial"/>
                <w:kern w:val="2"/>
                <w:szCs w:val="24"/>
              </w:rPr>
              <w:t>nuostatomis.</w:t>
            </w:r>
          </w:p>
          <w:p w14:paraId="6606F9B4" w14:textId="77777777" w:rsidR="00237686" w:rsidRPr="003E6ADF" w:rsidRDefault="00237686" w:rsidP="00237686">
            <w:pPr>
              <w:jc w:val="both"/>
              <w:rPr>
                <w:rFonts w:ascii="Arial" w:hAnsi="Arial" w:cs="Arial"/>
                <w:b/>
                <w:bCs/>
                <w:kern w:val="2"/>
                <w:szCs w:val="24"/>
              </w:rPr>
            </w:pPr>
          </w:p>
        </w:tc>
        <w:tc>
          <w:tcPr>
            <w:tcW w:w="5361" w:type="dxa"/>
          </w:tcPr>
          <w:p w14:paraId="34A6533F" w14:textId="434FE0D9" w:rsidR="00237686" w:rsidRPr="00875B3E" w:rsidRDefault="00237686" w:rsidP="00237686">
            <w:pPr>
              <w:jc w:val="both"/>
              <w:rPr>
                <w:rFonts w:ascii="Arial" w:hAnsi="Arial" w:cs="Arial"/>
                <w:b/>
                <w:bCs/>
                <w:kern w:val="2"/>
                <w:szCs w:val="24"/>
                <w:lang w:val="en-GB"/>
              </w:rPr>
            </w:pPr>
            <w:r w:rsidRPr="00875B3E">
              <w:rPr>
                <w:rFonts w:ascii="Arial" w:hAnsi="Arial" w:cs="Arial"/>
                <w:kern w:val="2"/>
                <w:szCs w:val="24"/>
                <w:lang w:val="en-GB"/>
              </w:rPr>
              <w:t xml:space="preserve">By signing the Contract, the Supplier declares and guarantees that they are familiar with the provisions of </w:t>
            </w:r>
            <w:hyperlink r:id="rId15" w:history="1">
              <w:r w:rsidRPr="00875B3E">
                <w:rPr>
                  <w:rStyle w:val="Hyperlink"/>
                  <w:rFonts w:ascii="Arial" w:hAnsi="Arial" w:cs="Arial"/>
                  <w:kern w:val="2"/>
                  <w:szCs w:val="24"/>
                  <w:lang w:val="en-GB"/>
                </w:rPr>
                <w:t>the anti-corruption policy</w:t>
              </w:r>
            </w:hyperlink>
            <w:r w:rsidRPr="00875B3E">
              <w:rPr>
                <w:rFonts w:ascii="Arial" w:hAnsi="Arial" w:cs="Arial"/>
                <w:kern w:val="2"/>
                <w:szCs w:val="24"/>
                <w:lang w:val="en-GB"/>
              </w:rPr>
              <w:t xml:space="preserve"> and the </w:t>
            </w:r>
            <w:hyperlink r:id="rId16" w:history="1">
              <w:r w:rsidRPr="00875B3E">
                <w:rPr>
                  <w:rStyle w:val="Hyperlink"/>
                  <w:rFonts w:ascii="Arial" w:hAnsi="Arial" w:cs="Arial"/>
                  <w:kern w:val="2"/>
                  <w:szCs w:val="24"/>
                  <w:lang w:val="en-GB"/>
                </w:rPr>
                <w:t>Supplier's code of ethics of the UAB 'EPSO-G' group of companies</w:t>
              </w:r>
            </w:hyperlink>
            <w:r w:rsidRPr="00875B3E">
              <w:rPr>
                <w:rFonts w:ascii="Arial" w:hAnsi="Arial" w:cs="Arial"/>
                <w:kern w:val="2"/>
                <w:szCs w:val="24"/>
                <w:lang w:val="en-GB"/>
              </w:rPr>
              <w:t>.</w:t>
            </w:r>
          </w:p>
        </w:tc>
      </w:tr>
      <w:tr w:rsidR="00237686" w:rsidRPr="00BD69F7" w14:paraId="5C894FD6" w14:textId="77777777" w:rsidTr="791BF53A">
        <w:trPr>
          <w:trHeight w:val="85"/>
        </w:trPr>
        <w:tc>
          <w:tcPr>
            <w:tcW w:w="5524" w:type="dxa"/>
          </w:tcPr>
          <w:p w14:paraId="51ED5745" w14:textId="19A4F6A7" w:rsidR="00237686" w:rsidRPr="003E6ADF" w:rsidRDefault="00237686" w:rsidP="00237686">
            <w:pPr>
              <w:jc w:val="both"/>
              <w:rPr>
                <w:rFonts w:ascii="Arial" w:hAnsi="Arial" w:cs="Arial"/>
                <w:kern w:val="2"/>
                <w:szCs w:val="24"/>
              </w:rPr>
            </w:pPr>
            <w:r w:rsidRPr="003E6ADF">
              <w:rPr>
                <w:rFonts w:ascii="Arial" w:hAnsi="Arial" w:cs="Arial"/>
                <w:b/>
                <w:bCs/>
                <w:kern w:val="2"/>
                <w:szCs w:val="24"/>
              </w:rPr>
              <w:t>13.4. Dėl atitikties Nacionaliniam saugumui užtikrinti svarbių objektų apsaugos įstatymui</w:t>
            </w:r>
          </w:p>
        </w:tc>
        <w:tc>
          <w:tcPr>
            <w:tcW w:w="5361" w:type="dxa"/>
          </w:tcPr>
          <w:p w14:paraId="1939E16A" w14:textId="3C8AF4CA" w:rsidR="00237686" w:rsidRPr="00875B3E" w:rsidRDefault="00237686" w:rsidP="00237686">
            <w:pPr>
              <w:jc w:val="both"/>
              <w:rPr>
                <w:rFonts w:ascii="Arial" w:hAnsi="Arial" w:cs="Arial"/>
                <w:kern w:val="2"/>
                <w:szCs w:val="24"/>
                <w:lang w:val="en-GB"/>
              </w:rPr>
            </w:pPr>
            <w:r w:rsidRPr="00875B3E">
              <w:rPr>
                <w:rFonts w:ascii="Arial" w:hAnsi="Arial" w:cs="Arial"/>
                <w:b/>
                <w:bCs/>
                <w:kern w:val="2"/>
                <w:szCs w:val="24"/>
                <w:lang w:val="en-GB"/>
              </w:rPr>
              <w:t>13.4. Regarding compliance with the Law on the Protection of Objects Important for Ensuring National Security.</w:t>
            </w:r>
          </w:p>
        </w:tc>
      </w:tr>
      <w:tr w:rsidR="00237686" w:rsidRPr="00BD69F7" w14:paraId="18DF9202" w14:textId="77777777" w:rsidTr="791BF53A">
        <w:trPr>
          <w:trHeight w:val="85"/>
        </w:trPr>
        <w:tc>
          <w:tcPr>
            <w:tcW w:w="5524" w:type="dxa"/>
          </w:tcPr>
          <w:p w14:paraId="1AC8A4A7" w14:textId="0B95F6F2" w:rsidR="00237686" w:rsidRPr="003E6ADF" w:rsidRDefault="00237686" w:rsidP="00237686">
            <w:pPr>
              <w:jc w:val="both"/>
              <w:rPr>
                <w:rFonts w:ascii="Arial" w:hAnsi="Arial" w:cs="Arial"/>
                <w:kern w:val="2"/>
                <w:szCs w:val="24"/>
              </w:rPr>
            </w:pPr>
            <w:r w:rsidRPr="003E6ADF">
              <w:rPr>
                <w:rFonts w:ascii="Arial" w:hAnsi="Arial" w:cs="Arial"/>
                <w:kern w:val="2"/>
                <w:szCs w:val="24"/>
              </w:rPr>
              <w:t xml:space="preserve">Tiekėjo ir (ar) subrangovų darbuotojai, kuriems bus reikalinga teisė be palydos patekti prie Bendrovės valdomų nacionaliniam saugumui užtikrinti svarbių </w:t>
            </w:r>
            <w:r w:rsidRPr="003E6ADF">
              <w:rPr>
                <w:rFonts w:ascii="Arial" w:hAnsi="Arial" w:cs="Arial"/>
                <w:kern w:val="2"/>
                <w:szCs w:val="24"/>
              </w:rPr>
              <w:lastRenderedPageBreak/>
              <w:t>įrenginių ar turto, turi atitikti Nacionaliniam saugumui užtikrinti svarbių objektų apsaugos įstatymo 17 straipsnio 2 dalies punktuose nurodytus kriterijus. Sudarius Sutartį, Tiekėjas įsipareigoja pateikti tokių asmenų sutikimus būti tikrinamiems bei informaciją ir dokumentus, patvirtinančius, kad nėra Nacionaliniam saugumui užtikrinti svarbių objektų apsaugos įstatymo 17 straipsnio 2 dalies punktuose nurodytų aplinkybių.</w:t>
            </w:r>
          </w:p>
        </w:tc>
        <w:tc>
          <w:tcPr>
            <w:tcW w:w="5361" w:type="dxa"/>
          </w:tcPr>
          <w:p w14:paraId="1E616154" w14:textId="6D8685D2" w:rsidR="00237686" w:rsidRPr="00875B3E" w:rsidRDefault="00237686" w:rsidP="00237686">
            <w:pPr>
              <w:jc w:val="both"/>
              <w:rPr>
                <w:rFonts w:ascii="Arial" w:hAnsi="Arial" w:cs="Arial"/>
                <w:kern w:val="2"/>
                <w:szCs w:val="24"/>
                <w:lang w:val="en-GB"/>
              </w:rPr>
            </w:pPr>
            <w:r w:rsidRPr="00875B3E">
              <w:rPr>
                <w:rFonts w:ascii="Arial" w:hAnsi="Arial" w:cs="Arial"/>
                <w:color w:val="000000"/>
                <w:kern w:val="2"/>
                <w:szCs w:val="24"/>
                <w:shd w:val="clear" w:color="auto" w:fill="FFFFFF"/>
                <w:lang w:val="en-GB"/>
              </w:rPr>
              <w:lastRenderedPageBreak/>
              <w:t xml:space="preserve">The employees of the Supplier and/or subcontractors who will need the right to access, without escort, the facilities or assets managed </w:t>
            </w:r>
            <w:r w:rsidRPr="00875B3E">
              <w:rPr>
                <w:rFonts w:ascii="Arial" w:hAnsi="Arial" w:cs="Arial"/>
                <w:color w:val="000000"/>
                <w:kern w:val="2"/>
                <w:szCs w:val="24"/>
                <w:shd w:val="clear" w:color="auto" w:fill="FFFFFF"/>
                <w:lang w:val="en-GB"/>
              </w:rPr>
              <w:lastRenderedPageBreak/>
              <w:t>by the Company that are important for ensuring national security must meet the criteria specified in Article 17, Part 2 of the Law on the Protection of Objects Important for Ensuring National Security. Upon concluding the Contract, the Supplier undertakes to provide the consent of such individuals to be screened, as well as the information and documents confirming that there are no circumstances as indicated in Article 17, Part 2 of the Law on the Protection of Objects Important for Ensuring National Security.</w:t>
            </w:r>
          </w:p>
        </w:tc>
      </w:tr>
      <w:tr w:rsidR="00237686" w:rsidRPr="00BD69F7" w14:paraId="4A506E71" w14:textId="77777777" w:rsidTr="791BF53A">
        <w:trPr>
          <w:trHeight w:val="85"/>
        </w:trPr>
        <w:tc>
          <w:tcPr>
            <w:tcW w:w="5524" w:type="dxa"/>
          </w:tcPr>
          <w:p w14:paraId="52630940" w14:textId="138B425D" w:rsidR="00237686" w:rsidRPr="003E6ADF" w:rsidRDefault="00237686" w:rsidP="00237686">
            <w:pPr>
              <w:jc w:val="both"/>
              <w:rPr>
                <w:rFonts w:ascii="Arial" w:hAnsi="Arial" w:cs="Arial"/>
                <w:b/>
                <w:bCs/>
                <w:kern w:val="2"/>
                <w:szCs w:val="24"/>
              </w:rPr>
            </w:pPr>
            <w:r w:rsidRPr="003E6ADF">
              <w:rPr>
                <w:rFonts w:ascii="Arial" w:hAnsi="Arial" w:cs="Arial"/>
                <w:b/>
                <w:bCs/>
                <w:kern w:val="2"/>
                <w:szCs w:val="24"/>
              </w:rPr>
              <w:lastRenderedPageBreak/>
              <w:t>13.5. Dėl  sutikimo dirbti Pirkėjo objektuose (įrenginiuose) ir/ar jų apsaugos zonoje (toliau – Sutikimas)</w:t>
            </w:r>
          </w:p>
        </w:tc>
        <w:tc>
          <w:tcPr>
            <w:tcW w:w="5361" w:type="dxa"/>
          </w:tcPr>
          <w:p w14:paraId="3C66AEE5" w14:textId="06FFF09C" w:rsidR="00237686" w:rsidRPr="00875B3E" w:rsidRDefault="00237686" w:rsidP="00237686">
            <w:pPr>
              <w:jc w:val="both"/>
              <w:rPr>
                <w:rFonts w:ascii="Arial" w:hAnsi="Arial" w:cs="Arial"/>
                <w:b/>
                <w:bCs/>
                <w:kern w:val="2"/>
                <w:szCs w:val="24"/>
                <w:lang w:val="en-GB"/>
              </w:rPr>
            </w:pPr>
            <w:r w:rsidRPr="00875B3E">
              <w:rPr>
                <w:rFonts w:ascii="Arial" w:hAnsi="Arial" w:cs="Arial"/>
                <w:b/>
                <w:bCs/>
                <w:kern w:val="2"/>
                <w:szCs w:val="24"/>
                <w:lang w:val="en-GB"/>
              </w:rPr>
              <w:t>13.5. Regarding the consent to work at the Buyer's sites (facilities) and/or in their protection zone (hereinafter – the Consent)</w:t>
            </w:r>
          </w:p>
        </w:tc>
      </w:tr>
      <w:tr w:rsidR="00237686" w:rsidRPr="00BD69F7" w14:paraId="38585BFC" w14:textId="77777777" w:rsidTr="791BF53A">
        <w:trPr>
          <w:trHeight w:val="85"/>
        </w:trPr>
        <w:tc>
          <w:tcPr>
            <w:tcW w:w="5524" w:type="dxa"/>
          </w:tcPr>
          <w:p w14:paraId="1433641F" w14:textId="0DB3CB93" w:rsidR="00237686" w:rsidRPr="003E6ADF" w:rsidRDefault="00237686" w:rsidP="00237686">
            <w:pPr>
              <w:tabs>
                <w:tab w:val="left" w:pos="851"/>
                <w:tab w:val="left" w:pos="1560"/>
              </w:tabs>
              <w:jc w:val="both"/>
              <w:outlineLvl w:val="2"/>
              <w:rPr>
                <w:rFonts w:ascii="Arial" w:eastAsia="Trebuchet MS" w:hAnsi="Arial" w:cs="Arial"/>
                <w:bCs/>
                <w:color w:val="000000"/>
                <w:szCs w:val="24"/>
                <w:lang w:eastAsia="lt-LT"/>
              </w:rPr>
            </w:pPr>
            <w:r w:rsidRPr="003E6ADF">
              <w:rPr>
                <w:rFonts w:ascii="Arial" w:eastAsia="Trebuchet MS" w:hAnsi="Arial" w:cs="Arial"/>
                <w:bCs/>
                <w:color w:val="000000"/>
                <w:szCs w:val="24"/>
                <w:lang w:eastAsia="lt-LT"/>
              </w:rPr>
              <w:t>13.5.1. iki Prekių pristatymo ir (ar) su Prekėmis susijusių paslaugų teikimo pradžios Tiekėjas (įskaitant subtiekėjus) iš Pirkėjo turi gauti raštišką Sutikimą;</w:t>
            </w:r>
          </w:p>
          <w:p w14:paraId="1294C58B" w14:textId="35BC817B" w:rsidR="00237686" w:rsidRPr="003E6ADF" w:rsidRDefault="00237686" w:rsidP="00237686">
            <w:pPr>
              <w:tabs>
                <w:tab w:val="left" w:pos="851"/>
                <w:tab w:val="left" w:pos="1560"/>
              </w:tabs>
              <w:jc w:val="both"/>
              <w:outlineLvl w:val="2"/>
              <w:rPr>
                <w:rFonts w:ascii="Arial" w:eastAsia="Trebuchet MS" w:hAnsi="Arial" w:cs="Arial"/>
                <w:bCs/>
                <w:color w:val="000000"/>
                <w:szCs w:val="24"/>
                <w:lang w:eastAsia="lt-LT"/>
              </w:rPr>
            </w:pPr>
            <w:r w:rsidRPr="003E6ADF">
              <w:rPr>
                <w:rFonts w:ascii="Arial" w:eastAsia="Trebuchet MS" w:hAnsi="Arial" w:cs="Arial"/>
                <w:bCs/>
                <w:color w:val="000000"/>
                <w:szCs w:val="24"/>
                <w:lang w:eastAsia="lt-LT"/>
              </w:rPr>
              <w:t>13.5.2. Sutikimo gavimui Tiekėjas įsipareigoja pateikti visus tokiam Sutikimui gauti reikalingus dokumentus;</w:t>
            </w:r>
          </w:p>
          <w:p w14:paraId="706B1586" w14:textId="38EA2D72" w:rsidR="00237686" w:rsidRPr="003E6ADF" w:rsidRDefault="00237686" w:rsidP="00237686">
            <w:pPr>
              <w:tabs>
                <w:tab w:val="left" w:pos="851"/>
                <w:tab w:val="left" w:pos="1560"/>
              </w:tabs>
              <w:jc w:val="both"/>
              <w:outlineLvl w:val="2"/>
              <w:rPr>
                <w:rFonts w:ascii="Arial" w:eastAsia="Trebuchet MS" w:hAnsi="Arial" w:cs="Arial"/>
                <w:bCs/>
                <w:color w:val="000000"/>
                <w:szCs w:val="24"/>
                <w:lang w:eastAsia="lt-LT"/>
              </w:rPr>
            </w:pPr>
            <w:r w:rsidRPr="003E6ADF">
              <w:rPr>
                <w:rFonts w:ascii="Arial" w:eastAsia="Trebuchet MS" w:hAnsi="Arial" w:cs="Arial"/>
                <w:bCs/>
                <w:color w:val="000000"/>
                <w:szCs w:val="24"/>
                <w:lang w:eastAsia="lt-LT"/>
              </w:rPr>
              <w:t>13.5.3. Pirkėjo išduotas Sutikimas turi galioti visą Prekių pristatymo ir (ar) su Prekėmis susijusių paslaugų teikimo nurodytuose objektuose ir (ar) teritorijose laikotarpį;</w:t>
            </w:r>
          </w:p>
          <w:p w14:paraId="22D9EA88" w14:textId="59E2372A" w:rsidR="00237686" w:rsidRPr="003E6ADF" w:rsidRDefault="00237686" w:rsidP="00237686">
            <w:pPr>
              <w:jc w:val="both"/>
              <w:rPr>
                <w:rFonts w:ascii="Arial" w:hAnsi="Arial" w:cs="Arial"/>
                <w:b/>
                <w:bCs/>
                <w:kern w:val="2"/>
                <w:szCs w:val="24"/>
              </w:rPr>
            </w:pPr>
            <w:r w:rsidRPr="003E6ADF">
              <w:rPr>
                <w:rFonts w:ascii="Arial" w:eastAsia="Trebuchet MS" w:hAnsi="Arial" w:cs="Arial"/>
                <w:bCs/>
                <w:color w:val="000000"/>
                <w:szCs w:val="24"/>
                <w:lang w:eastAsia="lt-LT"/>
              </w:rPr>
              <w:t>13.5.4. jeigu Tiekėjas ar subtiekėjas Prekes pristato arba teikia su Prekėmis susijusias paslaugas neturėdami raštiško Pirkėjo Sutikimo (jo negavus, pasibaigus Sutikimo galiojimui, Pirkėjui panaikinus ar sustabdžius Sutikimo galiojimą ar pan.) taip pat, jei Prekes pristatė ir (ar) su Prekėmis susijusias paslaugas teikė Sutikime nenurodyti darbuotojai, Tiekėjui taikoma Specialiųjų sąlygų 9.9 punkte nurodyto dydžio bauda.</w:t>
            </w:r>
          </w:p>
        </w:tc>
        <w:tc>
          <w:tcPr>
            <w:tcW w:w="5361" w:type="dxa"/>
          </w:tcPr>
          <w:p w14:paraId="1D0733BB" w14:textId="306ED502" w:rsidR="00237686" w:rsidRPr="00875B3E" w:rsidRDefault="00237686" w:rsidP="00237686">
            <w:pPr>
              <w:jc w:val="both"/>
              <w:rPr>
                <w:rFonts w:ascii="Arial" w:hAnsi="Arial" w:cs="Arial"/>
                <w:b/>
                <w:bCs/>
                <w:kern w:val="2"/>
                <w:szCs w:val="24"/>
                <w:lang w:val="en-GB"/>
              </w:rPr>
            </w:pPr>
            <w:r w:rsidRPr="00875B3E">
              <w:rPr>
                <w:rFonts w:ascii="Arial" w:eastAsia="Trebuchet MS" w:hAnsi="Arial" w:cs="Arial"/>
                <w:bCs/>
                <w:color w:val="000000"/>
                <w:szCs w:val="24"/>
                <w:lang w:val="en-GB" w:eastAsia="lt-LT"/>
              </w:rPr>
              <w:t>13.5.1. Prior to the delivery of Goods and/or the commencement of services related to the Goods, the Supplier (including subcontractors) must obtain written Consent from the Buyer;</w:t>
            </w:r>
            <w:r w:rsidRPr="00875B3E">
              <w:rPr>
                <w:rFonts w:ascii="Arial" w:eastAsia="Trebuchet MS" w:hAnsi="Arial" w:cs="Arial"/>
                <w:bCs/>
                <w:color w:val="000000"/>
                <w:szCs w:val="24"/>
                <w:lang w:val="en-GB" w:eastAsia="lt-LT"/>
              </w:rPr>
              <w:br/>
              <w:t>13.5.2. To obtain the Consent, the Supplier undertakes to provide all the necessary documents required for obtaining such Consent;</w:t>
            </w:r>
            <w:r w:rsidRPr="00875B3E">
              <w:rPr>
                <w:rFonts w:ascii="Arial" w:eastAsia="Trebuchet MS" w:hAnsi="Arial" w:cs="Arial"/>
                <w:bCs/>
                <w:color w:val="000000"/>
                <w:szCs w:val="24"/>
                <w:lang w:val="en-GB" w:eastAsia="lt-LT"/>
              </w:rPr>
              <w:br/>
              <w:t>13.5.3. The Consent issued by the Buyer must remain valid for the entire period during which the Goods are delivered and/or services related to the Goods are provided at the specified sites and/or locations;</w:t>
            </w:r>
            <w:r w:rsidRPr="00875B3E">
              <w:rPr>
                <w:rFonts w:ascii="Arial" w:eastAsia="Trebuchet MS" w:hAnsi="Arial" w:cs="Arial"/>
                <w:bCs/>
                <w:color w:val="000000"/>
                <w:szCs w:val="24"/>
                <w:lang w:val="en-GB" w:eastAsia="lt-LT"/>
              </w:rPr>
              <w:br/>
              <w:t>13.5.4. If the Supplier or a subcontractor delivers the Goods or provides services related to the Goods without the Buyer's written Consent (in cases where the Consent was not obtained, its validity has expired, or the Buyer has revoked or suspended the Consent, etc.), or if the Goods are delivered and/or services related to the Goods are provided by employees not specified in the Consent, the Supplier will be subject to a penalty specified in clause 9.9 of the Special Conditions.</w:t>
            </w:r>
          </w:p>
        </w:tc>
      </w:tr>
      <w:tr w:rsidR="00237686" w:rsidRPr="00BD69F7" w14:paraId="66C29F7F" w14:textId="77777777" w:rsidTr="791BF53A">
        <w:trPr>
          <w:trHeight w:val="85"/>
        </w:trPr>
        <w:tc>
          <w:tcPr>
            <w:tcW w:w="5524" w:type="dxa"/>
          </w:tcPr>
          <w:p w14:paraId="07F1FB82" w14:textId="6D015C99" w:rsidR="00237686" w:rsidRPr="00BD69F7" w:rsidRDefault="00237686" w:rsidP="00237686">
            <w:pPr>
              <w:jc w:val="center"/>
              <w:rPr>
                <w:rFonts w:ascii="Arial" w:hAnsi="Arial" w:cs="Arial"/>
                <w:color w:val="000000"/>
                <w:kern w:val="2"/>
                <w:szCs w:val="24"/>
                <w:shd w:val="clear" w:color="auto" w:fill="FFFFFF"/>
              </w:rPr>
            </w:pPr>
            <w:r w:rsidRPr="00BD69F7">
              <w:rPr>
                <w:rFonts w:ascii="Arial" w:hAnsi="Arial" w:cs="Arial"/>
                <w:b/>
                <w:bCs/>
                <w:kern w:val="2"/>
                <w:szCs w:val="24"/>
              </w:rPr>
              <w:t>14. SUTARTIES PRIEDAI</w:t>
            </w:r>
          </w:p>
        </w:tc>
        <w:tc>
          <w:tcPr>
            <w:tcW w:w="5361" w:type="dxa"/>
          </w:tcPr>
          <w:p w14:paraId="694A699D" w14:textId="3B1D12AE" w:rsidR="00237686" w:rsidRPr="00875B3E" w:rsidRDefault="00237686" w:rsidP="00237686">
            <w:pPr>
              <w:jc w:val="center"/>
              <w:rPr>
                <w:rFonts w:ascii="Arial" w:hAnsi="Arial" w:cs="Arial"/>
                <w:color w:val="000000"/>
                <w:kern w:val="2"/>
                <w:szCs w:val="24"/>
                <w:shd w:val="clear" w:color="auto" w:fill="FFFFFF"/>
                <w:lang w:val="en-GB"/>
              </w:rPr>
            </w:pPr>
            <w:r w:rsidRPr="00875B3E">
              <w:rPr>
                <w:rFonts w:ascii="Arial" w:hAnsi="Arial" w:cs="Arial"/>
                <w:b/>
                <w:bCs/>
                <w:kern w:val="2"/>
                <w:szCs w:val="24"/>
                <w:lang w:val="en-GB"/>
              </w:rPr>
              <w:t>14. ANNEXES TO THE CONTRACT</w:t>
            </w:r>
          </w:p>
        </w:tc>
      </w:tr>
      <w:tr w:rsidR="00237686" w:rsidRPr="00BD69F7" w14:paraId="709FC761" w14:textId="77777777" w:rsidTr="791BF53A">
        <w:trPr>
          <w:trHeight w:val="85"/>
        </w:trPr>
        <w:tc>
          <w:tcPr>
            <w:tcW w:w="5524" w:type="dxa"/>
          </w:tcPr>
          <w:p w14:paraId="1023FE53" w14:textId="12DE8779" w:rsidR="00237686" w:rsidRPr="00BD69F7" w:rsidRDefault="00237686" w:rsidP="00237686">
            <w:pPr>
              <w:rPr>
                <w:rFonts w:ascii="Arial" w:hAnsi="Arial" w:cs="Arial"/>
                <w:color w:val="000000"/>
                <w:kern w:val="2"/>
                <w:szCs w:val="24"/>
                <w:shd w:val="clear" w:color="auto" w:fill="FFFFFF"/>
              </w:rPr>
            </w:pPr>
            <w:r w:rsidRPr="00BD69F7">
              <w:rPr>
                <w:rFonts w:ascii="Arial" w:hAnsi="Arial" w:cs="Arial"/>
                <w:b/>
                <w:bCs/>
                <w:kern w:val="2"/>
                <w:szCs w:val="24"/>
              </w:rPr>
              <w:t>14.1. Priedas Nr. 1 Techninė specifikacija</w:t>
            </w:r>
          </w:p>
        </w:tc>
        <w:tc>
          <w:tcPr>
            <w:tcW w:w="5361" w:type="dxa"/>
          </w:tcPr>
          <w:p w14:paraId="4FE072C5" w14:textId="6F1F2228" w:rsidR="00237686" w:rsidRPr="00875B3E" w:rsidRDefault="00237686" w:rsidP="00237686">
            <w:pPr>
              <w:rPr>
                <w:rFonts w:ascii="Arial" w:hAnsi="Arial" w:cs="Arial"/>
                <w:color w:val="000000"/>
                <w:kern w:val="2"/>
                <w:szCs w:val="24"/>
                <w:shd w:val="clear" w:color="auto" w:fill="FFFFFF"/>
                <w:lang w:val="en-GB"/>
              </w:rPr>
            </w:pPr>
            <w:r w:rsidRPr="00875B3E">
              <w:rPr>
                <w:rFonts w:ascii="Arial" w:hAnsi="Arial" w:cs="Arial"/>
                <w:b/>
                <w:bCs/>
                <w:kern w:val="2"/>
                <w:szCs w:val="24"/>
                <w:lang w:val="en-GB"/>
              </w:rPr>
              <w:t>14.1 Annex 1. Technical Specification</w:t>
            </w:r>
          </w:p>
        </w:tc>
      </w:tr>
      <w:tr w:rsidR="00237686" w:rsidRPr="00BD69F7" w14:paraId="26650C04" w14:textId="77777777" w:rsidTr="791BF53A">
        <w:trPr>
          <w:trHeight w:val="85"/>
        </w:trPr>
        <w:tc>
          <w:tcPr>
            <w:tcW w:w="5524" w:type="dxa"/>
          </w:tcPr>
          <w:p w14:paraId="6653D506" w14:textId="5B29C151" w:rsidR="00237686" w:rsidRPr="00BD69F7" w:rsidRDefault="00237686" w:rsidP="00237686">
            <w:pPr>
              <w:rPr>
                <w:rFonts w:ascii="Arial" w:hAnsi="Arial" w:cs="Arial"/>
                <w:color w:val="000000"/>
                <w:kern w:val="2"/>
                <w:szCs w:val="24"/>
                <w:shd w:val="clear" w:color="auto" w:fill="FFFFFF"/>
              </w:rPr>
            </w:pPr>
            <w:r w:rsidRPr="00BD69F7">
              <w:rPr>
                <w:rFonts w:ascii="Arial" w:hAnsi="Arial" w:cs="Arial"/>
                <w:b/>
                <w:bCs/>
                <w:kern w:val="2"/>
                <w:szCs w:val="24"/>
              </w:rPr>
              <w:t>14.2. Priedas Nr. 2 Bendrosios Sutarties sąlygos</w:t>
            </w:r>
          </w:p>
        </w:tc>
        <w:tc>
          <w:tcPr>
            <w:tcW w:w="5361" w:type="dxa"/>
          </w:tcPr>
          <w:p w14:paraId="39204788" w14:textId="5BA27DCD" w:rsidR="00237686" w:rsidRPr="00875B3E" w:rsidRDefault="00237686" w:rsidP="00237686">
            <w:pPr>
              <w:rPr>
                <w:rFonts w:ascii="Arial" w:hAnsi="Arial" w:cs="Arial"/>
                <w:color w:val="000000"/>
                <w:kern w:val="2"/>
                <w:szCs w:val="24"/>
                <w:shd w:val="clear" w:color="auto" w:fill="FFFFFF"/>
                <w:lang w:val="en-GB"/>
              </w:rPr>
            </w:pPr>
            <w:r w:rsidRPr="00875B3E">
              <w:rPr>
                <w:rFonts w:ascii="Arial" w:hAnsi="Arial" w:cs="Arial"/>
                <w:b/>
                <w:bCs/>
                <w:kern w:val="2"/>
                <w:szCs w:val="24"/>
                <w:lang w:val="en-GB"/>
              </w:rPr>
              <w:t xml:space="preserve">14.2 Annex 2. General Conditions of the Contract  </w:t>
            </w:r>
          </w:p>
        </w:tc>
      </w:tr>
      <w:tr w:rsidR="00237686" w:rsidRPr="00BD69F7" w14:paraId="1E0D2121" w14:textId="77777777" w:rsidTr="791BF53A">
        <w:trPr>
          <w:trHeight w:val="85"/>
        </w:trPr>
        <w:tc>
          <w:tcPr>
            <w:tcW w:w="5524" w:type="dxa"/>
          </w:tcPr>
          <w:p w14:paraId="1AE8B272" w14:textId="6523DEF9" w:rsidR="00237686" w:rsidRPr="00BD69F7" w:rsidRDefault="00237686" w:rsidP="00237686">
            <w:pPr>
              <w:rPr>
                <w:rFonts w:ascii="Arial" w:hAnsi="Arial" w:cs="Arial"/>
                <w:color w:val="000000"/>
                <w:kern w:val="2"/>
                <w:szCs w:val="24"/>
                <w:shd w:val="clear" w:color="auto" w:fill="FFFFFF"/>
              </w:rPr>
            </w:pPr>
            <w:r w:rsidRPr="00BD69F7">
              <w:rPr>
                <w:rFonts w:ascii="Arial" w:hAnsi="Arial" w:cs="Arial"/>
                <w:b/>
                <w:bCs/>
                <w:kern w:val="2"/>
                <w:szCs w:val="24"/>
              </w:rPr>
              <w:t xml:space="preserve">14.3. Priedas Nr. 3 </w:t>
            </w:r>
            <w:r>
              <w:rPr>
                <w:rFonts w:ascii="Arial" w:hAnsi="Arial" w:cs="Arial"/>
                <w:b/>
                <w:bCs/>
                <w:kern w:val="2"/>
                <w:szCs w:val="24"/>
              </w:rPr>
              <w:t>Tiekėjo</w:t>
            </w:r>
            <w:r w:rsidRPr="00BD69F7">
              <w:rPr>
                <w:rFonts w:ascii="Arial" w:hAnsi="Arial" w:cs="Arial"/>
                <w:b/>
                <w:bCs/>
                <w:kern w:val="2"/>
                <w:szCs w:val="24"/>
              </w:rPr>
              <w:t xml:space="preserve"> pasiūlymas</w:t>
            </w:r>
          </w:p>
        </w:tc>
        <w:tc>
          <w:tcPr>
            <w:tcW w:w="5361" w:type="dxa"/>
          </w:tcPr>
          <w:p w14:paraId="6C12888B" w14:textId="56CD4054" w:rsidR="00237686" w:rsidRPr="00875B3E" w:rsidRDefault="1CFF6755" w:rsidP="791BF53A">
            <w:pPr>
              <w:rPr>
                <w:rFonts w:ascii="Arial" w:hAnsi="Arial" w:cs="Arial"/>
                <w:b/>
                <w:bCs/>
                <w:kern w:val="2"/>
                <w:shd w:val="clear" w:color="auto" w:fill="FFFFFF"/>
                <w:lang w:val="en-GB"/>
              </w:rPr>
            </w:pPr>
            <w:r w:rsidRPr="791BF53A">
              <w:rPr>
                <w:rFonts w:ascii="Arial" w:hAnsi="Arial" w:cs="Arial"/>
                <w:b/>
                <w:bCs/>
                <w:kern w:val="2"/>
                <w:lang w:val="en-GB"/>
              </w:rPr>
              <w:t xml:space="preserve">14.3 Annex 3 Supplier’s </w:t>
            </w:r>
            <w:commentRangeStart w:id="8"/>
            <w:commentRangeStart w:id="9"/>
            <w:r w:rsidRPr="791BF53A" w:rsidDel="00F42CAB">
              <w:rPr>
                <w:rFonts w:ascii="Arial" w:hAnsi="Arial" w:cs="Arial"/>
                <w:b/>
                <w:bCs/>
                <w:kern w:val="2"/>
                <w:lang w:val="en-GB"/>
              </w:rPr>
              <w:t>Tender</w:t>
            </w:r>
            <w:commentRangeEnd w:id="8"/>
            <w:r w:rsidR="00237686">
              <w:rPr>
                <w:rStyle w:val="CommentReference"/>
              </w:rPr>
              <w:commentReference w:id="8"/>
            </w:r>
            <w:commentRangeEnd w:id="9"/>
            <w:r>
              <w:rPr>
                <w:rStyle w:val="CommentReference"/>
              </w:rPr>
              <w:commentReference w:id="9"/>
            </w:r>
          </w:p>
        </w:tc>
      </w:tr>
      <w:tr w:rsidR="00237686" w:rsidRPr="00BD69F7" w14:paraId="1BBDE382" w14:textId="77777777" w:rsidTr="791BF53A">
        <w:trPr>
          <w:trHeight w:val="85"/>
        </w:trPr>
        <w:tc>
          <w:tcPr>
            <w:tcW w:w="5524" w:type="dxa"/>
          </w:tcPr>
          <w:p w14:paraId="7FE3BA56" w14:textId="08AF645A" w:rsidR="00237686" w:rsidRPr="00BD69F7" w:rsidRDefault="00237686" w:rsidP="00237686">
            <w:pPr>
              <w:rPr>
                <w:rFonts w:ascii="Arial" w:hAnsi="Arial" w:cs="Arial"/>
                <w:b/>
                <w:bCs/>
                <w:kern w:val="2"/>
                <w:szCs w:val="24"/>
              </w:rPr>
            </w:pPr>
            <w:r w:rsidRPr="00BD69F7">
              <w:rPr>
                <w:rFonts w:ascii="Arial" w:hAnsi="Arial" w:cs="Arial"/>
                <w:b/>
                <w:bCs/>
                <w:kern w:val="2"/>
                <w:szCs w:val="24"/>
              </w:rPr>
              <w:t>14.4. Priedas Nr. 4 Trišalės sutarties projektas</w:t>
            </w:r>
          </w:p>
        </w:tc>
        <w:tc>
          <w:tcPr>
            <w:tcW w:w="5361" w:type="dxa"/>
          </w:tcPr>
          <w:p w14:paraId="5E707824" w14:textId="1F1F5409" w:rsidR="00237686" w:rsidRPr="00875B3E" w:rsidRDefault="00237686" w:rsidP="00237686">
            <w:pPr>
              <w:rPr>
                <w:rFonts w:ascii="Arial" w:hAnsi="Arial" w:cs="Arial"/>
                <w:color w:val="000000"/>
                <w:kern w:val="2"/>
                <w:szCs w:val="24"/>
                <w:shd w:val="clear" w:color="auto" w:fill="FFFFFF"/>
                <w:lang w:val="en-GB"/>
              </w:rPr>
            </w:pPr>
            <w:r w:rsidRPr="00875B3E">
              <w:rPr>
                <w:rFonts w:ascii="Arial" w:hAnsi="Arial" w:cs="Arial"/>
                <w:b/>
                <w:bCs/>
                <w:kern w:val="2"/>
                <w:szCs w:val="24"/>
                <w:lang w:val="en-GB"/>
              </w:rPr>
              <w:t>14.4 Annex 4 The Tripartite Agreement</w:t>
            </w:r>
          </w:p>
        </w:tc>
      </w:tr>
      <w:tr w:rsidR="00237686" w:rsidRPr="00BD69F7" w14:paraId="51B12625" w14:textId="77777777" w:rsidTr="791BF53A">
        <w:trPr>
          <w:trHeight w:val="85"/>
        </w:trPr>
        <w:tc>
          <w:tcPr>
            <w:tcW w:w="5524" w:type="dxa"/>
          </w:tcPr>
          <w:p w14:paraId="5C36A78B" w14:textId="1AA2359F" w:rsidR="00237686" w:rsidRPr="00BD69F7" w:rsidRDefault="00237686" w:rsidP="00237686">
            <w:pPr>
              <w:rPr>
                <w:rFonts w:ascii="Arial" w:hAnsi="Arial" w:cs="Arial"/>
                <w:b/>
                <w:bCs/>
                <w:kern w:val="2"/>
                <w:szCs w:val="24"/>
              </w:rPr>
            </w:pPr>
            <w:r w:rsidRPr="00BD69F7">
              <w:rPr>
                <w:rFonts w:ascii="Arial" w:hAnsi="Arial" w:cs="Arial"/>
                <w:b/>
                <w:bCs/>
                <w:kern w:val="2"/>
                <w:szCs w:val="24"/>
              </w:rPr>
              <w:t>14.5. Priedas Nr. 5 Pirkėjui</w:t>
            </w:r>
            <w:r w:rsidRPr="003E6ADF">
              <w:rPr>
                <w:rFonts w:ascii="Arial" w:hAnsi="Arial" w:cs="Arial"/>
                <w:b/>
                <w:bCs/>
                <w:kern w:val="2"/>
                <w:szCs w:val="24"/>
              </w:rPr>
              <w:t xml:space="preserve"> priimtinų bankų sąrašas</w:t>
            </w:r>
          </w:p>
        </w:tc>
        <w:tc>
          <w:tcPr>
            <w:tcW w:w="5361" w:type="dxa"/>
          </w:tcPr>
          <w:p w14:paraId="37C668D9" w14:textId="4702000C" w:rsidR="00237686" w:rsidRPr="00875B3E" w:rsidRDefault="00237686" w:rsidP="00237686">
            <w:pPr>
              <w:rPr>
                <w:rFonts w:ascii="Arial" w:hAnsi="Arial" w:cs="Arial"/>
                <w:color w:val="000000"/>
                <w:kern w:val="2"/>
                <w:szCs w:val="24"/>
                <w:shd w:val="clear" w:color="auto" w:fill="FFFFFF"/>
                <w:lang w:val="en-GB"/>
              </w:rPr>
            </w:pPr>
            <w:r w:rsidRPr="00875B3E">
              <w:rPr>
                <w:rFonts w:ascii="Arial" w:hAnsi="Arial" w:cs="Arial"/>
                <w:b/>
                <w:bCs/>
                <w:kern w:val="2"/>
                <w:szCs w:val="24"/>
                <w:lang w:val="en-GB"/>
              </w:rPr>
              <w:t>14.5 Annex 5 List of the banks acceptable to the Buyer</w:t>
            </w:r>
          </w:p>
        </w:tc>
      </w:tr>
      <w:tr w:rsidR="00B4537F" w:rsidRPr="00BD69F7" w14:paraId="64F1DA96" w14:textId="77777777" w:rsidTr="791BF53A">
        <w:trPr>
          <w:trHeight w:val="85"/>
        </w:trPr>
        <w:tc>
          <w:tcPr>
            <w:tcW w:w="5524" w:type="dxa"/>
          </w:tcPr>
          <w:p w14:paraId="4D949F66" w14:textId="757FAF8F" w:rsidR="00B4537F" w:rsidRPr="00BD69F7" w:rsidRDefault="004B6EAC" w:rsidP="00237686">
            <w:pPr>
              <w:rPr>
                <w:rFonts w:ascii="Arial" w:hAnsi="Arial" w:cs="Arial"/>
                <w:b/>
                <w:bCs/>
                <w:kern w:val="2"/>
                <w:szCs w:val="24"/>
              </w:rPr>
            </w:pPr>
            <w:r>
              <w:rPr>
                <w:rFonts w:ascii="Arial" w:hAnsi="Arial" w:cs="Arial"/>
                <w:b/>
                <w:bCs/>
                <w:kern w:val="2"/>
                <w:szCs w:val="24"/>
              </w:rPr>
              <w:t>14.6. Priedas Nr. 6 Pirk</w:t>
            </w:r>
            <w:r w:rsidR="00421508">
              <w:rPr>
                <w:rFonts w:ascii="Arial" w:hAnsi="Arial" w:cs="Arial"/>
                <w:b/>
                <w:bCs/>
                <w:kern w:val="2"/>
                <w:szCs w:val="24"/>
              </w:rPr>
              <w:t>ė</w:t>
            </w:r>
            <w:r>
              <w:rPr>
                <w:rFonts w:ascii="Arial" w:hAnsi="Arial" w:cs="Arial"/>
                <w:b/>
                <w:bCs/>
                <w:kern w:val="2"/>
                <w:szCs w:val="24"/>
              </w:rPr>
              <w:t>jui priimtin</w:t>
            </w:r>
            <w:r w:rsidR="00421508">
              <w:rPr>
                <w:rFonts w:ascii="Arial" w:hAnsi="Arial" w:cs="Arial"/>
                <w:b/>
                <w:bCs/>
                <w:kern w:val="2"/>
                <w:szCs w:val="24"/>
              </w:rPr>
              <w:t>ų draudimo bendrovių sąrašas</w:t>
            </w:r>
            <w:r w:rsidR="003C0BDE">
              <w:rPr>
                <w:rFonts w:ascii="Arial" w:hAnsi="Arial" w:cs="Arial"/>
                <w:b/>
                <w:bCs/>
                <w:kern w:val="2"/>
                <w:szCs w:val="24"/>
              </w:rPr>
              <w:t>.</w:t>
            </w:r>
          </w:p>
        </w:tc>
        <w:tc>
          <w:tcPr>
            <w:tcW w:w="5361" w:type="dxa"/>
          </w:tcPr>
          <w:p w14:paraId="59B3E1FF" w14:textId="7909E693" w:rsidR="00B4537F" w:rsidRPr="003149BF" w:rsidRDefault="00C233E1" w:rsidP="00237686">
            <w:pPr>
              <w:rPr>
                <w:rFonts w:ascii="Arial" w:hAnsi="Arial" w:cs="Arial"/>
                <w:b/>
                <w:bCs/>
                <w:kern w:val="2"/>
                <w:szCs w:val="24"/>
              </w:rPr>
            </w:pPr>
            <w:r w:rsidRPr="00875B3E">
              <w:rPr>
                <w:rFonts w:ascii="Arial" w:hAnsi="Arial" w:cs="Arial"/>
                <w:b/>
                <w:bCs/>
                <w:kern w:val="2"/>
                <w:szCs w:val="24"/>
                <w:lang w:val="en-GB"/>
              </w:rPr>
              <w:t>14.</w:t>
            </w:r>
            <w:r>
              <w:rPr>
                <w:rFonts w:ascii="Arial" w:hAnsi="Arial" w:cs="Arial"/>
                <w:b/>
                <w:bCs/>
                <w:kern w:val="2"/>
                <w:szCs w:val="24"/>
                <w:lang w:val="en-GB"/>
              </w:rPr>
              <w:t>6</w:t>
            </w:r>
            <w:r w:rsidRPr="00875B3E">
              <w:rPr>
                <w:rFonts w:ascii="Arial" w:hAnsi="Arial" w:cs="Arial"/>
                <w:b/>
                <w:bCs/>
                <w:kern w:val="2"/>
                <w:szCs w:val="24"/>
                <w:lang w:val="en-GB"/>
              </w:rPr>
              <w:t xml:space="preserve"> Annex </w:t>
            </w:r>
            <w:r>
              <w:rPr>
                <w:rFonts w:ascii="Arial" w:hAnsi="Arial" w:cs="Arial"/>
                <w:b/>
                <w:bCs/>
                <w:kern w:val="2"/>
                <w:szCs w:val="24"/>
                <w:lang w:val="en-GB"/>
              </w:rPr>
              <w:t>6</w:t>
            </w:r>
            <w:r w:rsidRPr="00875B3E">
              <w:rPr>
                <w:rFonts w:ascii="Arial" w:hAnsi="Arial" w:cs="Arial"/>
                <w:b/>
                <w:bCs/>
                <w:kern w:val="2"/>
                <w:szCs w:val="24"/>
                <w:lang w:val="en-GB"/>
              </w:rPr>
              <w:t xml:space="preserve"> List of the </w:t>
            </w:r>
            <w:r>
              <w:rPr>
                <w:rFonts w:ascii="Arial" w:hAnsi="Arial" w:cs="Arial"/>
                <w:b/>
                <w:bCs/>
                <w:kern w:val="2"/>
                <w:szCs w:val="24"/>
                <w:lang w:val="en-GB"/>
              </w:rPr>
              <w:t>insurance companies</w:t>
            </w:r>
            <w:r w:rsidRPr="00875B3E">
              <w:rPr>
                <w:rFonts w:ascii="Arial" w:hAnsi="Arial" w:cs="Arial"/>
                <w:b/>
                <w:bCs/>
                <w:kern w:val="2"/>
                <w:szCs w:val="24"/>
                <w:lang w:val="en-GB"/>
              </w:rPr>
              <w:t xml:space="preserve"> acceptable to the Buyer</w:t>
            </w:r>
          </w:p>
        </w:tc>
      </w:tr>
      <w:tr w:rsidR="00B4537F" w:rsidRPr="00BD69F7" w14:paraId="4A2ED2C6" w14:textId="77777777" w:rsidTr="791BF53A">
        <w:trPr>
          <w:trHeight w:val="85"/>
        </w:trPr>
        <w:tc>
          <w:tcPr>
            <w:tcW w:w="5524" w:type="dxa"/>
          </w:tcPr>
          <w:p w14:paraId="6AAF96FB" w14:textId="00374BEF" w:rsidR="00B4537F" w:rsidRPr="00BD69F7" w:rsidRDefault="00C233E1" w:rsidP="00237686">
            <w:pPr>
              <w:rPr>
                <w:rFonts w:ascii="Arial" w:hAnsi="Arial" w:cs="Arial"/>
                <w:b/>
                <w:bCs/>
                <w:kern w:val="2"/>
                <w:szCs w:val="24"/>
              </w:rPr>
            </w:pPr>
            <w:r>
              <w:rPr>
                <w:rFonts w:ascii="Arial" w:hAnsi="Arial" w:cs="Arial"/>
                <w:b/>
                <w:bCs/>
                <w:kern w:val="2"/>
                <w:szCs w:val="24"/>
              </w:rPr>
              <w:t>14.7. Priedas Nr. 7 Mokėjimo etapai</w:t>
            </w:r>
          </w:p>
        </w:tc>
        <w:tc>
          <w:tcPr>
            <w:tcW w:w="5361" w:type="dxa"/>
          </w:tcPr>
          <w:p w14:paraId="6D3FF88B" w14:textId="2FC27D36" w:rsidR="00B4537F" w:rsidRPr="003149BF" w:rsidRDefault="00C233E1" w:rsidP="00237686">
            <w:pPr>
              <w:rPr>
                <w:rFonts w:ascii="Arial" w:hAnsi="Arial" w:cs="Arial"/>
                <w:b/>
                <w:bCs/>
                <w:kern w:val="2"/>
                <w:szCs w:val="24"/>
              </w:rPr>
            </w:pPr>
            <w:r w:rsidRPr="00875B3E">
              <w:rPr>
                <w:rFonts w:ascii="Arial" w:hAnsi="Arial" w:cs="Arial"/>
                <w:b/>
                <w:bCs/>
                <w:kern w:val="2"/>
                <w:szCs w:val="24"/>
                <w:lang w:val="en-GB"/>
              </w:rPr>
              <w:t>14.</w:t>
            </w:r>
            <w:r>
              <w:rPr>
                <w:rFonts w:ascii="Arial" w:hAnsi="Arial" w:cs="Arial"/>
                <w:b/>
                <w:bCs/>
                <w:kern w:val="2"/>
                <w:szCs w:val="24"/>
                <w:lang w:val="en-GB"/>
              </w:rPr>
              <w:t>7</w:t>
            </w:r>
            <w:r w:rsidRPr="00875B3E">
              <w:rPr>
                <w:rFonts w:ascii="Arial" w:hAnsi="Arial" w:cs="Arial"/>
                <w:b/>
                <w:bCs/>
                <w:kern w:val="2"/>
                <w:szCs w:val="24"/>
                <w:lang w:val="en-GB"/>
              </w:rPr>
              <w:t xml:space="preserve"> Annex </w:t>
            </w:r>
            <w:r>
              <w:rPr>
                <w:rFonts w:ascii="Arial" w:hAnsi="Arial" w:cs="Arial"/>
                <w:b/>
                <w:bCs/>
                <w:kern w:val="2"/>
                <w:szCs w:val="24"/>
                <w:lang w:val="en-GB"/>
              </w:rPr>
              <w:t>7 Payment stages</w:t>
            </w:r>
          </w:p>
        </w:tc>
      </w:tr>
      <w:tr w:rsidR="00B4537F" w:rsidRPr="00BD69F7" w14:paraId="2E3E366C" w14:textId="77777777" w:rsidTr="791BF53A">
        <w:trPr>
          <w:trHeight w:val="85"/>
        </w:trPr>
        <w:tc>
          <w:tcPr>
            <w:tcW w:w="5524" w:type="dxa"/>
          </w:tcPr>
          <w:p w14:paraId="38BD2BE1" w14:textId="27734A00" w:rsidR="00B4537F" w:rsidRPr="00BD69F7" w:rsidRDefault="00C233E1" w:rsidP="00F54E54">
            <w:pPr>
              <w:jc w:val="both"/>
              <w:rPr>
                <w:rFonts w:ascii="Arial" w:hAnsi="Arial" w:cs="Arial"/>
                <w:b/>
                <w:bCs/>
                <w:kern w:val="2"/>
                <w:szCs w:val="24"/>
              </w:rPr>
            </w:pPr>
            <w:r>
              <w:rPr>
                <w:rFonts w:ascii="Arial" w:hAnsi="Arial" w:cs="Arial"/>
                <w:b/>
                <w:bCs/>
                <w:kern w:val="2"/>
                <w:szCs w:val="24"/>
              </w:rPr>
              <w:t>14.8. Priedas Nr. 8 Kainos peržiūra pagal kainos lygių pokytį</w:t>
            </w:r>
          </w:p>
        </w:tc>
        <w:tc>
          <w:tcPr>
            <w:tcW w:w="5361" w:type="dxa"/>
          </w:tcPr>
          <w:p w14:paraId="4C492C88" w14:textId="23407724" w:rsidR="00B4537F" w:rsidRPr="003149BF" w:rsidRDefault="00C233E1" w:rsidP="00F54E54">
            <w:pPr>
              <w:jc w:val="both"/>
              <w:rPr>
                <w:rFonts w:ascii="Arial" w:hAnsi="Arial" w:cs="Arial"/>
                <w:b/>
                <w:bCs/>
                <w:kern w:val="2"/>
                <w:szCs w:val="24"/>
              </w:rPr>
            </w:pPr>
            <w:r w:rsidRPr="00875B3E">
              <w:rPr>
                <w:rFonts w:ascii="Arial" w:hAnsi="Arial" w:cs="Arial"/>
                <w:b/>
                <w:bCs/>
                <w:kern w:val="2"/>
                <w:szCs w:val="24"/>
                <w:lang w:val="en-GB"/>
              </w:rPr>
              <w:t>14.</w:t>
            </w:r>
            <w:r>
              <w:rPr>
                <w:rFonts w:ascii="Arial" w:hAnsi="Arial" w:cs="Arial"/>
                <w:b/>
                <w:bCs/>
                <w:kern w:val="2"/>
                <w:szCs w:val="24"/>
                <w:lang w:val="en-GB"/>
              </w:rPr>
              <w:t>8</w:t>
            </w:r>
            <w:r w:rsidRPr="00875B3E">
              <w:rPr>
                <w:rFonts w:ascii="Arial" w:hAnsi="Arial" w:cs="Arial"/>
                <w:b/>
                <w:bCs/>
                <w:kern w:val="2"/>
                <w:szCs w:val="24"/>
                <w:lang w:val="en-GB"/>
              </w:rPr>
              <w:t xml:space="preserve"> Annex </w:t>
            </w:r>
            <w:r>
              <w:rPr>
                <w:rFonts w:ascii="Arial" w:hAnsi="Arial" w:cs="Arial"/>
                <w:b/>
                <w:bCs/>
                <w:kern w:val="2"/>
                <w:szCs w:val="24"/>
                <w:lang w:val="en-GB"/>
              </w:rPr>
              <w:t xml:space="preserve">8 Price </w:t>
            </w:r>
            <w:r w:rsidR="00841B02">
              <w:rPr>
                <w:rFonts w:ascii="Arial" w:hAnsi="Arial" w:cs="Arial"/>
                <w:b/>
                <w:bCs/>
                <w:kern w:val="2"/>
                <w:szCs w:val="24"/>
                <w:lang w:val="en-GB"/>
              </w:rPr>
              <w:t xml:space="preserve">escalation </w:t>
            </w:r>
            <w:r>
              <w:rPr>
                <w:rFonts w:ascii="Arial" w:hAnsi="Arial" w:cs="Arial"/>
                <w:b/>
                <w:bCs/>
                <w:kern w:val="2"/>
                <w:szCs w:val="24"/>
                <w:lang w:val="en-GB"/>
              </w:rPr>
              <w:t xml:space="preserve">due to Price level </w:t>
            </w:r>
          </w:p>
        </w:tc>
      </w:tr>
      <w:tr w:rsidR="00435312" w:rsidRPr="00BD69F7" w14:paraId="2624A77E" w14:textId="77777777" w:rsidTr="791BF53A">
        <w:trPr>
          <w:trHeight w:val="85"/>
        </w:trPr>
        <w:tc>
          <w:tcPr>
            <w:tcW w:w="5524" w:type="dxa"/>
          </w:tcPr>
          <w:p w14:paraId="6D817540" w14:textId="278A851E" w:rsidR="00435312" w:rsidRPr="00BD69F7" w:rsidRDefault="00435312" w:rsidP="00F54E54">
            <w:pPr>
              <w:rPr>
                <w:rFonts w:ascii="Arial" w:hAnsi="Arial" w:cs="Arial"/>
                <w:b/>
                <w:bCs/>
                <w:kern w:val="2"/>
                <w:szCs w:val="24"/>
              </w:rPr>
            </w:pPr>
            <w:r>
              <w:rPr>
                <w:rFonts w:ascii="Arial" w:hAnsi="Arial" w:cs="Arial"/>
                <w:b/>
                <w:bCs/>
                <w:kern w:val="2"/>
                <w:szCs w:val="24"/>
              </w:rPr>
              <w:t xml:space="preserve">14.9 Priedas Nr. 9 Preliminarus </w:t>
            </w:r>
            <w:r w:rsidR="00D15D3C">
              <w:rPr>
                <w:rFonts w:ascii="Arial" w:hAnsi="Arial" w:cs="Arial"/>
                <w:b/>
                <w:bCs/>
                <w:kern w:val="2"/>
                <w:szCs w:val="24"/>
              </w:rPr>
              <w:t>pristatymo grafikas</w:t>
            </w:r>
          </w:p>
        </w:tc>
        <w:tc>
          <w:tcPr>
            <w:tcW w:w="5361" w:type="dxa"/>
          </w:tcPr>
          <w:p w14:paraId="1A7C1B01" w14:textId="32D79271" w:rsidR="00435312" w:rsidRPr="00F54E54" w:rsidRDefault="00D15D3C" w:rsidP="00F54E54">
            <w:pPr>
              <w:rPr>
                <w:rFonts w:ascii="Arial" w:hAnsi="Arial" w:cs="Arial"/>
                <w:b/>
                <w:kern w:val="2"/>
                <w:szCs w:val="24"/>
                <w:lang w:val="it-IT"/>
              </w:rPr>
            </w:pPr>
            <w:r>
              <w:rPr>
                <w:rFonts w:ascii="Arial" w:hAnsi="Arial" w:cs="Arial"/>
                <w:b/>
                <w:bCs/>
                <w:kern w:val="2"/>
                <w:szCs w:val="24"/>
                <w:lang w:val="it-IT"/>
              </w:rPr>
              <w:t xml:space="preserve">14.9 Annex </w:t>
            </w:r>
            <w:r w:rsidR="008926B5">
              <w:rPr>
                <w:rFonts w:ascii="Arial" w:hAnsi="Arial" w:cs="Arial"/>
                <w:b/>
                <w:bCs/>
                <w:kern w:val="2"/>
                <w:szCs w:val="24"/>
                <w:lang w:val="it-IT"/>
              </w:rPr>
              <w:t xml:space="preserve">9 </w:t>
            </w:r>
            <w:r w:rsidR="00942A1F">
              <w:rPr>
                <w:rFonts w:ascii="Arial" w:hAnsi="Arial" w:cs="Arial"/>
                <w:b/>
                <w:bCs/>
                <w:kern w:val="2"/>
                <w:szCs w:val="24"/>
                <w:lang w:val="it-IT"/>
              </w:rPr>
              <w:t xml:space="preserve">Preliminary </w:t>
            </w:r>
            <w:r w:rsidR="00F21183">
              <w:rPr>
                <w:rFonts w:ascii="Arial" w:hAnsi="Arial" w:cs="Arial"/>
                <w:b/>
                <w:bCs/>
                <w:kern w:val="2"/>
                <w:szCs w:val="24"/>
                <w:lang w:val="it-IT"/>
              </w:rPr>
              <w:t xml:space="preserve">supply </w:t>
            </w:r>
            <w:r w:rsidR="00942A1F">
              <w:rPr>
                <w:rFonts w:ascii="Arial" w:hAnsi="Arial" w:cs="Arial"/>
                <w:b/>
                <w:bCs/>
                <w:kern w:val="2"/>
                <w:szCs w:val="24"/>
                <w:lang w:val="it-IT"/>
              </w:rPr>
              <w:t>schedule</w:t>
            </w:r>
          </w:p>
        </w:tc>
      </w:tr>
      <w:tr w:rsidR="00237686" w:rsidRPr="00BD69F7" w14:paraId="4CAE58BC" w14:textId="77777777" w:rsidTr="791BF53A">
        <w:trPr>
          <w:trHeight w:val="85"/>
        </w:trPr>
        <w:tc>
          <w:tcPr>
            <w:tcW w:w="5524" w:type="dxa"/>
          </w:tcPr>
          <w:p w14:paraId="119AA6B8" w14:textId="66D6E914" w:rsidR="00237686" w:rsidRPr="00BD69F7" w:rsidRDefault="00237686" w:rsidP="00237686">
            <w:pPr>
              <w:jc w:val="center"/>
              <w:rPr>
                <w:rFonts w:ascii="Arial" w:hAnsi="Arial" w:cs="Arial"/>
                <w:b/>
                <w:bCs/>
                <w:kern w:val="2"/>
                <w:szCs w:val="24"/>
              </w:rPr>
            </w:pPr>
            <w:r w:rsidRPr="00BD69F7">
              <w:rPr>
                <w:rFonts w:ascii="Arial" w:hAnsi="Arial" w:cs="Arial"/>
                <w:b/>
                <w:bCs/>
                <w:kern w:val="2"/>
                <w:szCs w:val="24"/>
              </w:rPr>
              <w:lastRenderedPageBreak/>
              <w:t>15. ŠALIŲ ATSTOVŲ PARAŠAI</w:t>
            </w:r>
          </w:p>
        </w:tc>
        <w:tc>
          <w:tcPr>
            <w:tcW w:w="5361" w:type="dxa"/>
          </w:tcPr>
          <w:p w14:paraId="74FA9836" w14:textId="4AD3C37A" w:rsidR="00237686" w:rsidRPr="00875B3E" w:rsidRDefault="00237686" w:rsidP="00237686">
            <w:pPr>
              <w:jc w:val="center"/>
              <w:rPr>
                <w:rFonts w:ascii="Arial" w:hAnsi="Arial" w:cs="Arial"/>
                <w:b/>
                <w:bCs/>
                <w:kern w:val="2"/>
                <w:szCs w:val="24"/>
                <w:lang w:val="en-GB"/>
              </w:rPr>
            </w:pPr>
            <w:r w:rsidRPr="00875B3E">
              <w:rPr>
                <w:rFonts w:ascii="Arial" w:hAnsi="Arial" w:cs="Arial"/>
                <w:b/>
                <w:bCs/>
                <w:kern w:val="2"/>
                <w:szCs w:val="24"/>
                <w:lang w:val="en-GB"/>
              </w:rPr>
              <w:t>15. SIGNATURES OF REPRESENTATIVES OF THE PARTIES</w:t>
            </w:r>
          </w:p>
        </w:tc>
      </w:tr>
      <w:tr w:rsidR="00237686" w:rsidRPr="00BD69F7" w14:paraId="24E0DB06" w14:textId="77777777" w:rsidTr="791BF53A">
        <w:trPr>
          <w:trHeight w:val="85"/>
        </w:trPr>
        <w:tc>
          <w:tcPr>
            <w:tcW w:w="5524" w:type="dxa"/>
          </w:tcPr>
          <w:p w14:paraId="0B0CF69E" w14:textId="0C402729" w:rsidR="00237686" w:rsidRPr="00BD69F7" w:rsidRDefault="00237686" w:rsidP="00237686">
            <w:pPr>
              <w:rPr>
                <w:rFonts w:ascii="Arial" w:hAnsi="Arial" w:cs="Arial"/>
                <w:b/>
                <w:bCs/>
                <w:kern w:val="2"/>
                <w:szCs w:val="24"/>
              </w:rPr>
            </w:pPr>
            <w:r w:rsidRPr="00BD69F7">
              <w:rPr>
                <w:rFonts w:ascii="Arial" w:hAnsi="Arial" w:cs="Arial"/>
                <w:b/>
                <w:bCs/>
                <w:kern w:val="2"/>
                <w:szCs w:val="24"/>
              </w:rPr>
              <w:t>PIRKĖJAS</w:t>
            </w:r>
          </w:p>
        </w:tc>
        <w:tc>
          <w:tcPr>
            <w:tcW w:w="5361" w:type="dxa"/>
          </w:tcPr>
          <w:p w14:paraId="0B5DB476" w14:textId="1417A3F7" w:rsidR="00237686" w:rsidRPr="00875B3E" w:rsidRDefault="00237686" w:rsidP="00237686">
            <w:pPr>
              <w:rPr>
                <w:rFonts w:ascii="Arial" w:hAnsi="Arial" w:cs="Arial"/>
                <w:b/>
                <w:bCs/>
                <w:kern w:val="2"/>
                <w:szCs w:val="24"/>
                <w:lang w:val="en-GB"/>
              </w:rPr>
            </w:pPr>
            <w:r w:rsidRPr="00875B3E">
              <w:rPr>
                <w:rFonts w:ascii="Arial" w:hAnsi="Arial" w:cs="Arial"/>
                <w:b/>
                <w:bCs/>
                <w:kern w:val="2"/>
                <w:szCs w:val="24"/>
                <w:lang w:val="en-GB"/>
              </w:rPr>
              <w:t>BUYER</w:t>
            </w:r>
          </w:p>
        </w:tc>
      </w:tr>
      <w:tr w:rsidR="00237686" w:rsidRPr="00BD69F7" w14:paraId="492C56A7" w14:textId="77777777" w:rsidTr="791BF53A">
        <w:trPr>
          <w:trHeight w:val="85"/>
        </w:trPr>
        <w:tc>
          <w:tcPr>
            <w:tcW w:w="5524" w:type="dxa"/>
          </w:tcPr>
          <w:p w14:paraId="52545348" w14:textId="58497E42" w:rsidR="00237686" w:rsidRPr="00BD69F7" w:rsidRDefault="00237686" w:rsidP="00237686">
            <w:pPr>
              <w:rPr>
                <w:rFonts w:ascii="Arial" w:hAnsi="Arial" w:cs="Arial"/>
                <w:b/>
                <w:bCs/>
                <w:kern w:val="2"/>
                <w:szCs w:val="24"/>
              </w:rPr>
            </w:pPr>
            <w:r w:rsidRPr="00BD69F7">
              <w:rPr>
                <w:rFonts w:ascii="Arial" w:hAnsi="Arial" w:cs="Arial"/>
                <w:kern w:val="2"/>
                <w:szCs w:val="24"/>
              </w:rPr>
              <w:t>(nurodomos atstovo pareigos, vardas, pavardė)</w:t>
            </w:r>
          </w:p>
        </w:tc>
        <w:tc>
          <w:tcPr>
            <w:tcW w:w="5361" w:type="dxa"/>
          </w:tcPr>
          <w:p w14:paraId="080BD663" w14:textId="549CEB29" w:rsidR="00237686" w:rsidRPr="00875B3E" w:rsidRDefault="00237686" w:rsidP="00237686">
            <w:pPr>
              <w:rPr>
                <w:rFonts w:ascii="Arial" w:hAnsi="Arial" w:cs="Arial"/>
                <w:b/>
                <w:bCs/>
                <w:kern w:val="2"/>
                <w:szCs w:val="24"/>
                <w:lang w:val="en-GB"/>
              </w:rPr>
            </w:pPr>
            <w:r w:rsidRPr="00875B3E">
              <w:rPr>
                <w:rFonts w:ascii="Arial" w:hAnsi="Arial" w:cs="Arial"/>
                <w:kern w:val="2"/>
                <w:szCs w:val="24"/>
                <w:lang w:val="en-GB"/>
              </w:rPr>
              <w:t>(name, title and surname of representative)</w:t>
            </w:r>
          </w:p>
        </w:tc>
      </w:tr>
      <w:tr w:rsidR="00237686" w:rsidRPr="00BD69F7" w14:paraId="48B9027F" w14:textId="77777777" w:rsidTr="791BF53A">
        <w:trPr>
          <w:trHeight w:val="85"/>
        </w:trPr>
        <w:tc>
          <w:tcPr>
            <w:tcW w:w="5524" w:type="dxa"/>
          </w:tcPr>
          <w:p w14:paraId="1101984C" w14:textId="77777777" w:rsidR="00237686" w:rsidRPr="00BD69F7" w:rsidRDefault="00237686" w:rsidP="00237686">
            <w:pPr>
              <w:jc w:val="center"/>
              <w:rPr>
                <w:rFonts w:ascii="Arial" w:hAnsi="Arial" w:cs="Arial"/>
                <w:b/>
                <w:bCs/>
                <w:kern w:val="2"/>
                <w:szCs w:val="24"/>
              </w:rPr>
            </w:pPr>
          </w:p>
          <w:p w14:paraId="060A3E50" w14:textId="77777777" w:rsidR="00237686" w:rsidRPr="00BD69F7" w:rsidRDefault="00237686" w:rsidP="00237686">
            <w:pPr>
              <w:jc w:val="center"/>
              <w:rPr>
                <w:rFonts w:ascii="Arial" w:hAnsi="Arial" w:cs="Arial"/>
                <w:b/>
                <w:bCs/>
                <w:kern w:val="2"/>
                <w:szCs w:val="24"/>
              </w:rPr>
            </w:pPr>
          </w:p>
          <w:p w14:paraId="278181F8" w14:textId="758D7081" w:rsidR="00237686" w:rsidRPr="00BD69F7" w:rsidRDefault="00237686" w:rsidP="00237686">
            <w:pPr>
              <w:rPr>
                <w:rFonts w:ascii="Arial" w:hAnsi="Arial" w:cs="Arial"/>
                <w:b/>
                <w:bCs/>
                <w:kern w:val="2"/>
                <w:szCs w:val="24"/>
              </w:rPr>
            </w:pPr>
            <w:r w:rsidRPr="00BD69F7">
              <w:rPr>
                <w:rFonts w:ascii="Arial" w:hAnsi="Arial" w:cs="Arial"/>
                <w:b/>
                <w:bCs/>
                <w:kern w:val="2"/>
                <w:szCs w:val="24"/>
              </w:rPr>
              <w:t>(parašas)</w:t>
            </w:r>
          </w:p>
        </w:tc>
        <w:tc>
          <w:tcPr>
            <w:tcW w:w="5361" w:type="dxa"/>
          </w:tcPr>
          <w:p w14:paraId="67615592" w14:textId="77777777" w:rsidR="00237686" w:rsidRPr="00875B3E" w:rsidRDefault="00237686" w:rsidP="00237686">
            <w:pPr>
              <w:rPr>
                <w:rFonts w:ascii="Arial" w:hAnsi="Arial" w:cs="Arial"/>
                <w:b/>
                <w:bCs/>
                <w:kern w:val="2"/>
                <w:szCs w:val="24"/>
                <w:lang w:val="en-GB"/>
              </w:rPr>
            </w:pPr>
          </w:p>
          <w:p w14:paraId="162F37E1" w14:textId="77777777" w:rsidR="00237686" w:rsidRPr="00875B3E" w:rsidRDefault="00237686" w:rsidP="00237686">
            <w:pPr>
              <w:rPr>
                <w:rFonts w:ascii="Arial" w:hAnsi="Arial" w:cs="Arial"/>
                <w:b/>
                <w:bCs/>
                <w:kern w:val="2"/>
                <w:szCs w:val="24"/>
                <w:lang w:val="en-GB"/>
              </w:rPr>
            </w:pPr>
          </w:p>
          <w:p w14:paraId="2E63E0EF" w14:textId="2C7F74FA" w:rsidR="00237686" w:rsidRPr="00875B3E" w:rsidRDefault="00237686" w:rsidP="00237686">
            <w:pPr>
              <w:rPr>
                <w:rFonts w:ascii="Arial" w:hAnsi="Arial" w:cs="Arial"/>
                <w:b/>
                <w:bCs/>
                <w:kern w:val="2"/>
                <w:szCs w:val="24"/>
                <w:lang w:val="en-GB"/>
              </w:rPr>
            </w:pPr>
            <w:r w:rsidRPr="00875B3E">
              <w:rPr>
                <w:rFonts w:ascii="Arial" w:hAnsi="Arial" w:cs="Arial"/>
                <w:b/>
                <w:bCs/>
                <w:kern w:val="2"/>
                <w:szCs w:val="24"/>
                <w:lang w:val="en-GB"/>
              </w:rPr>
              <w:t>(signature)</w:t>
            </w:r>
          </w:p>
        </w:tc>
      </w:tr>
      <w:tr w:rsidR="00237686" w:rsidRPr="00BD69F7" w14:paraId="2A812F96" w14:textId="77777777" w:rsidTr="791BF53A">
        <w:trPr>
          <w:trHeight w:val="85"/>
        </w:trPr>
        <w:tc>
          <w:tcPr>
            <w:tcW w:w="5524" w:type="dxa"/>
          </w:tcPr>
          <w:p w14:paraId="2CBF1AD2" w14:textId="524B3904" w:rsidR="00237686" w:rsidRPr="00BD69F7" w:rsidRDefault="00237686" w:rsidP="00237686">
            <w:pPr>
              <w:rPr>
                <w:rFonts w:ascii="Arial" w:hAnsi="Arial" w:cs="Arial"/>
                <w:b/>
                <w:bCs/>
                <w:kern w:val="2"/>
                <w:szCs w:val="24"/>
              </w:rPr>
            </w:pPr>
            <w:r w:rsidRPr="00BD69F7">
              <w:rPr>
                <w:rFonts w:ascii="Arial" w:hAnsi="Arial" w:cs="Arial"/>
                <w:b/>
                <w:bCs/>
                <w:kern w:val="2"/>
                <w:szCs w:val="24"/>
              </w:rPr>
              <w:t>TIEKĖJAS</w:t>
            </w:r>
          </w:p>
        </w:tc>
        <w:tc>
          <w:tcPr>
            <w:tcW w:w="5361" w:type="dxa"/>
          </w:tcPr>
          <w:p w14:paraId="3A74B644" w14:textId="0931B7F8" w:rsidR="00237686" w:rsidRPr="00875B3E" w:rsidRDefault="00237686" w:rsidP="00237686">
            <w:pPr>
              <w:rPr>
                <w:rFonts w:ascii="Arial" w:hAnsi="Arial" w:cs="Arial"/>
                <w:b/>
                <w:bCs/>
                <w:kern w:val="2"/>
                <w:szCs w:val="24"/>
                <w:lang w:val="en-GB"/>
              </w:rPr>
            </w:pPr>
            <w:r w:rsidRPr="00875B3E">
              <w:rPr>
                <w:rFonts w:ascii="Arial" w:hAnsi="Arial" w:cs="Arial"/>
                <w:b/>
                <w:bCs/>
                <w:kern w:val="2"/>
                <w:szCs w:val="24"/>
                <w:lang w:val="en-GB"/>
              </w:rPr>
              <w:t>SUPPLIER</w:t>
            </w:r>
          </w:p>
        </w:tc>
      </w:tr>
      <w:tr w:rsidR="00237686" w:rsidRPr="00BD69F7" w14:paraId="7FBB22E4" w14:textId="77777777" w:rsidTr="791BF53A">
        <w:trPr>
          <w:trHeight w:val="85"/>
        </w:trPr>
        <w:tc>
          <w:tcPr>
            <w:tcW w:w="5524" w:type="dxa"/>
          </w:tcPr>
          <w:p w14:paraId="36F61160" w14:textId="3A41A188" w:rsidR="00237686" w:rsidRPr="00BD69F7" w:rsidRDefault="00237686" w:rsidP="00237686">
            <w:pPr>
              <w:rPr>
                <w:rFonts w:ascii="Arial" w:hAnsi="Arial" w:cs="Arial"/>
                <w:b/>
                <w:bCs/>
                <w:kern w:val="2"/>
                <w:szCs w:val="24"/>
              </w:rPr>
            </w:pPr>
            <w:r w:rsidRPr="00BD69F7">
              <w:rPr>
                <w:rFonts w:ascii="Arial" w:hAnsi="Arial" w:cs="Arial"/>
                <w:kern w:val="2"/>
                <w:szCs w:val="24"/>
              </w:rPr>
              <w:t>(nurodomos atstovo pareigos, vardas, pavardė)</w:t>
            </w:r>
          </w:p>
        </w:tc>
        <w:tc>
          <w:tcPr>
            <w:tcW w:w="5361" w:type="dxa"/>
          </w:tcPr>
          <w:p w14:paraId="190569DE" w14:textId="17B95311" w:rsidR="00237686" w:rsidRPr="00875B3E" w:rsidRDefault="00237686" w:rsidP="00237686">
            <w:pPr>
              <w:rPr>
                <w:rFonts w:ascii="Arial" w:hAnsi="Arial" w:cs="Arial"/>
                <w:b/>
                <w:bCs/>
                <w:kern w:val="2"/>
                <w:szCs w:val="24"/>
                <w:lang w:val="en-GB"/>
              </w:rPr>
            </w:pPr>
            <w:r w:rsidRPr="00875B3E">
              <w:rPr>
                <w:rFonts w:ascii="Arial" w:hAnsi="Arial" w:cs="Arial"/>
                <w:kern w:val="2"/>
                <w:szCs w:val="24"/>
                <w:lang w:val="en-GB"/>
              </w:rPr>
              <w:t>(name, title and surname of representative)</w:t>
            </w:r>
          </w:p>
        </w:tc>
      </w:tr>
      <w:tr w:rsidR="00237686" w:rsidRPr="00BD69F7" w14:paraId="4C3CD33B" w14:textId="77777777" w:rsidTr="791BF53A">
        <w:trPr>
          <w:trHeight w:val="85"/>
        </w:trPr>
        <w:tc>
          <w:tcPr>
            <w:tcW w:w="5524" w:type="dxa"/>
          </w:tcPr>
          <w:p w14:paraId="7140C46D" w14:textId="77777777" w:rsidR="00237686" w:rsidRPr="00BD69F7" w:rsidRDefault="00237686" w:rsidP="00237686">
            <w:pPr>
              <w:jc w:val="center"/>
              <w:rPr>
                <w:rFonts w:ascii="Arial" w:hAnsi="Arial" w:cs="Arial"/>
                <w:b/>
                <w:bCs/>
                <w:kern w:val="2"/>
                <w:szCs w:val="24"/>
              </w:rPr>
            </w:pPr>
          </w:p>
          <w:p w14:paraId="2F68A285" w14:textId="77777777" w:rsidR="00237686" w:rsidRPr="00BD69F7" w:rsidRDefault="00237686" w:rsidP="00237686">
            <w:pPr>
              <w:jc w:val="center"/>
              <w:rPr>
                <w:rFonts w:ascii="Arial" w:hAnsi="Arial" w:cs="Arial"/>
                <w:b/>
                <w:bCs/>
                <w:kern w:val="2"/>
                <w:szCs w:val="24"/>
              </w:rPr>
            </w:pPr>
          </w:p>
          <w:p w14:paraId="64A942BB" w14:textId="5CBC86A7" w:rsidR="00237686" w:rsidRPr="00BD69F7" w:rsidRDefault="00237686" w:rsidP="00237686">
            <w:pPr>
              <w:rPr>
                <w:rFonts w:ascii="Arial" w:hAnsi="Arial" w:cs="Arial"/>
                <w:kern w:val="2"/>
                <w:szCs w:val="24"/>
              </w:rPr>
            </w:pPr>
            <w:r w:rsidRPr="00BD69F7">
              <w:rPr>
                <w:rFonts w:ascii="Arial" w:hAnsi="Arial" w:cs="Arial"/>
                <w:b/>
                <w:bCs/>
                <w:kern w:val="2"/>
                <w:szCs w:val="24"/>
              </w:rPr>
              <w:t>(parašas)</w:t>
            </w:r>
          </w:p>
        </w:tc>
        <w:tc>
          <w:tcPr>
            <w:tcW w:w="5361" w:type="dxa"/>
          </w:tcPr>
          <w:p w14:paraId="06455502" w14:textId="77777777" w:rsidR="00237686" w:rsidRPr="00875B3E" w:rsidRDefault="00237686" w:rsidP="00237686">
            <w:pPr>
              <w:rPr>
                <w:rFonts w:ascii="Arial" w:hAnsi="Arial" w:cs="Arial"/>
                <w:b/>
                <w:bCs/>
                <w:kern w:val="2"/>
                <w:szCs w:val="24"/>
                <w:lang w:val="en-GB"/>
              </w:rPr>
            </w:pPr>
          </w:p>
          <w:p w14:paraId="6520AC80" w14:textId="77777777" w:rsidR="00237686" w:rsidRPr="00875B3E" w:rsidRDefault="00237686" w:rsidP="00237686">
            <w:pPr>
              <w:rPr>
                <w:rFonts w:ascii="Arial" w:hAnsi="Arial" w:cs="Arial"/>
                <w:b/>
                <w:bCs/>
                <w:kern w:val="2"/>
                <w:szCs w:val="24"/>
                <w:lang w:val="en-GB"/>
              </w:rPr>
            </w:pPr>
          </w:p>
          <w:p w14:paraId="4C71FE7D" w14:textId="318689A9" w:rsidR="00237686" w:rsidRPr="00875B3E" w:rsidRDefault="00237686" w:rsidP="00237686">
            <w:pPr>
              <w:rPr>
                <w:rFonts w:ascii="Arial" w:hAnsi="Arial" w:cs="Arial"/>
                <w:b/>
                <w:bCs/>
                <w:kern w:val="2"/>
                <w:szCs w:val="24"/>
                <w:lang w:val="en-GB"/>
              </w:rPr>
            </w:pPr>
            <w:r w:rsidRPr="00875B3E">
              <w:rPr>
                <w:rFonts w:ascii="Arial" w:hAnsi="Arial" w:cs="Arial"/>
                <w:b/>
                <w:bCs/>
                <w:kern w:val="2"/>
                <w:szCs w:val="24"/>
                <w:lang w:val="en-GB"/>
              </w:rPr>
              <w:t>(signature)</w:t>
            </w:r>
          </w:p>
        </w:tc>
      </w:tr>
    </w:tbl>
    <w:p w14:paraId="7EE8C14C" w14:textId="77777777" w:rsidR="00665C44" w:rsidRPr="00BD69F7" w:rsidRDefault="00665C44">
      <w:pPr>
        <w:rPr>
          <w:rFonts w:ascii="Arial" w:hAnsi="Arial" w:cs="Arial"/>
        </w:rPr>
      </w:pPr>
    </w:p>
    <w:sectPr w:rsidR="00665C44" w:rsidRPr="00BD69F7" w:rsidSect="003E6ADF">
      <w:pgSz w:w="12240" w:h="15840"/>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gnietė Stankevičienė" w:date="2025-01-16T14:47:00Z" w:initials="AS">
    <w:p w14:paraId="1C1BB75A" w14:textId="2F70AC3A" w:rsidR="00943E08" w:rsidRDefault="00751AEE">
      <w:pPr>
        <w:pStyle w:val="CommentText"/>
      </w:pPr>
      <w:r>
        <w:rPr>
          <w:rStyle w:val="CommentReference"/>
        </w:rPr>
        <w:annotationRef/>
      </w:r>
      <w:r w:rsidRPr="3D769660">
        <w:t xml:space="preserve">Tiekėjai tokios info pasiūlyme neteiks. Genadijus buvo paskaičiavęs sutarties vykdymui 3,5 metų, tai taip ir patikslinu 43 mėnesiai vykdymo + 1 mėnesis apmokėjimui. </w:t>
      </w:r>
      <w:r>
        <w:fldChar w:fldCharType="begin"/>
      </w:r>
      <w:r>
        <w:instrText xml:space="preserve"> HYPERLINK "mailto:Nerijus.Maciolis@litgrid.eu"</w:instrText>
      </w:r>
      <w:bookmarkStart w:id="4" w:name="_@_9B4B53801566479DAD4B1110D77C267AZ"/>
      <w:r>
        <w:fldChar w:fldCharType="separate"/>
      </w:r>
      <w:bookmarkEnd w:id="4"/>
      <w:r w:rsidRPr="6326602D">
        <w:rPr>
          <w:rStyle w:val="Mention"/>
          <w:noProof/>
        </w:rPr>
        <w:t>@Nerijus Mačiolis</w:t>
      </w:r>
      <w:r>
        <w:fldChar w:fldCharType="end"/>
      </w:r>
      <w:r w:rsidRPr="48D3AF3D">
        <w:t xml:space="preserve"> </w:t>
      </w:r>
      <w:r>
        <w:fldChar w:fldCharType="begin"/>
      </w:r>
      <w:r>
        <w:instrText xml:space="preserve"> HYPERLINK "mailto:Genadijus.Andrejevas@litgrid.eu"</w:instrText>
      </w:r>
      <w:bookmarkStart w:id="5" w:name="_@_196C45F79A664A559E45236123365212Z"/>
      <w:r>
        <w:fldChar w:fldCharType="separate"/>
      </w:r>
      <w:bookmarkEnd w:id="5"/>
      <w:r w:rsidRPr="58EB8A81">
        <w:rPr>
          <w:rStyle w:val="Mention"/>
          <w:noProof/>
        </w:rPr>
        <w:t>@Genadijus Andrejevas</w:t>
      </w:r>
      <w:r>
        <w:fldChar w:fldCharType="end"/>
      </w:r>
      <w:r w:rsidRPr="59957236">
        <w:t xml:space="preserve"> ar ok?</w:t>
      </w:r>
    </w:p>
  </w:comment>
  <w:comment w:id="2" w:author="Genadijus Andrejevas" w:date="2025-01-16T15:07:00Z" w:initials="GA">
    <w:p w14:paraId="4404CE85" w14:textId="77777777" w:rsidR="00951B77" w:rsidRDefault="00951B77" w:rsidP="00951B77">
      <w:pPr>
        <w:pStyle w:val="CommentText"/>
      </w:pPr>
      <w:r>
        <w:rPr>
          <w:rStyle w:val="CommentReference"/>
        </w:rPr>
        <w:annotationRef/>
      </w:r>
      <w:r>
        <w:rPr>
          <w:lang w:val="en-US"/>
        </w:rPr>
        <w:t>ok</w:t>
      </w:r>
    </w:p>
  </w:comment>
  <w:comment w:id="3" w:author="Gediminas Jonys" w:date="2025-01-17T13:54:00Z" w:initials="GJ">
    <w:p w14:paraId="661D9823" w14:textId="32CF1AAD" w:rsidR="00071833" w:rsidRDefault="00751AEE">
      <w:pPr>
        <w:pStyle w:val="CommentText"/>
      </w:pPr>
      <w:r>
        <w:rPr>
          <w:rStyle w:val="CommentReference"/>
        </w:rPr>
        <w:annotationRef/>
      </w:r>
      <w:r w:rsidRPr="17221D37">
        <w:t xml:space="preserve">Reikės pagrindimo ilgesnei sutarčiai nei 36 mėn. </w:t>
      </w:r>
    </w:p>
  </w:comment>
  <w:comment w:id="8" w:author="Agnietė Stankevičienė" w:date="2025-01-16T14:55:00Z" w:initials="AS">
    <w:p w14:paraId="6855EC06" w14:textId="7AB395DE" w:rsidR="00943E08" w:rsidRDefault="00751AEE">
      <w:pPr>
        <w:pStyle w:val="CommentText"/>
      </w:pPr>
      <w:r>
        <w:rPr>
          <w:rStyle w:val="CommentReference"/>
        </w:rPr>
        <w:annotationRef/>
      </w:r>
      <w:r w:rsidRPr="78A30FC8">
        <w:t xml:space="preserve">Pirkimo sąlygose visur naudojam Pasiūlymo sąvoką kaip Tender </w:t>
      </w:r>
      <w:r w:rsidRPr="78A30FC8">
        <w:t>(pagal pirkimų direktyvą).</w:t>
      </w:r>
    </w:p>
  </w:comment>
  <w:comment w:id="9" w:author="Gediminas Jonys" w:date="2025-01-17T13:53:00Z" w:initials="GJ">
    <w:p w14:paraId="08167F06" w14:textId="6F0C3C3E" w:rsidR="00071833" w:rsidRDefault="00751AEE">
      <w:pPr>
        <w:pStyle w:val="CommentText"/>
      </w:pPr>
      <w:r>
        <w:rPr>
          <w:rStyle w:val="CommentReference"/>
        </w:rPr>
        <w:annotationRef/>
      </w:r>
      <w:r w:rsidRPr="2844B8A1">
        <w:t>Čia gali būti ir "Tender", bet tekste visur "Supplier's Tender". Iki pirkimo paskelbimo apsitarsim. Galėsiu pakeisti, bet tada suvienodinti visur.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C1BB75A" w15:done="0"/>
  <w15:commentEx w15:paraId="4404CE85" w15:paraIdParent="1C1BB75A" w15:done="0"/>
  <w15:commentEx w15:paraId="661D9823" w15:paraIdParent="1C1BB75A" w15:done="0"/>
  <w15:commentEx w15:paraId="6855EC06" w15:done="0"/>
  <w15:commentEx w15:paraId="08167F06" w15:paraIdParent="6855EC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601603" w16cex:dateUtc="2025-01-16T12:47:00Z"/>
  <w16cex:commentExtensible w16cex:durableId="170CD69F" w16cex:dateUtc="2025-01-16T13:07:00Z"/>
  <w16cex:commentExtensible w16cex:durableId="6A17AFDA" w16cex:dateUtc="2025-01-17T11:54:00Z">
    <w16cex:extLst>
      <w16:ext w16:uri="{CE6994B0-6A32-4C9F-8C6B-6E91EDA988CE}">
        <cr:reactions xmlns:cr="http://schemas.microsoft.com/office/comments/2020/reactions">
          <cr:reaction reactionType="1">
            <cr:reactionInfo dateUtc="2025-01-20T05:22:04Z">
              <cr:user userId="S::Genadijus.Andrejevas@litgrid.eu::86095120-cb81-47f2-9825-55fb2fa871d2" userProvider="AD" userName="Genadijus Andrejevas"/>
            </cr:reactionInfo>
          </cr:reaction>
        </cr:reactions>
      </w16:ext>
    </w16cex:extLst>
  </w16cex:commentExtensible>
  <w16cex:commentExtensible w16cex:durableId="74F976EE" w16cex:dateUtc="2025-01-16T12:55:00Z"/>
  <w16cex:commentExtensible w16cex:durableId="700A3176" w16cex:dateUtc="2025-01-17T11: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C1BB75A" w16cid:durableId="11601603"/>
  <w16cid:commentId w16cid:paraId="4404CE85" w16cid:durableId="170CD69F"/>
  <w16cid:commentId w16cid:paraId="661D9823" w16cid:durableId="6A17AFDA"/>
  <w16cid:commentId w16cid:paraId="6855EC06" w16cid:durableId="74F976EE"/>
  <w16cid:commentId w16cid:paraId="08167F06" w16cid:durableId="700A317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rebuchet MS">
    <w:panose1 w:val="020B0603020202020204"/>
    <w:charset w:val="00"/>
    <w:family w:val="swiss"/>
    <w:pitch w:val="variable"/>
    <w:sig w:usb0="000006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D0409"/>
    <w:multiLevelType w:val="hybridMultilevel"/>
    <w:tmpl w:val="B4584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653073"/>
    <w:multiLevelType w:val="hybridMultilevel"/>
    <w:tmpl w:val="E1A86DCC"/>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D5B7F13"/>
    <w:multiLevelType w:val="multilevel"/>
    <w:tmpl w:val="3ACC362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E2D194D"/>
    <w:multiLevelType w:val="multilevel"/>
    <w:tmpl w:val="FF1EF00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F37340"/>
    <w:multiLevelType w:val="hybridMultilevel"/>
    <w:tmpl w:val="5F441D26"/>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C0475DB"/>
    <w:multiLevelType w:val="hybridMultilevel"/>
    <w:tmpl w:val="B45844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C562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1D3585"/>
    <w:multiLevelType w:val="multilevel"/>
    <w:tmpl w:val="CFDCB1DE"/>
    <w:lvl w:ilvl="0">
      <w:start w:val="4"/>
      <w:numFmt w:val="decimal"/>
      <w:lvlText w:val="%1."/>
      <w:lvlJc w:val="left"/>
      <w:pPr>
        <w:ind w:left="400" w:hanging="4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7F721A"/>
    <w:multiLevelType w:val="multilevel"/>
    <w:tmpl w:val="26C0ED86"/>
    <w:lvl w:ilvl="0">
      <w:start w:val="5"/>
      <w:numFmt w:val="decimal"/>
      <w:lvlText w:val="%1."/>
      <w:lvlJc w:val="left"/>
      <w:pPr>
        <w:ind w:left="800" w:hanging="800"/>
      </w:pPr>
      <w:rPr>
        <w:rFonts w:hint="default"/>
        <w:color w:val="000000"/>
      </w:rPr>
    </w:lvl>
    <w:lvl w:ilvl="1">
      <w:start w:val="3"/>
      <w:numFmt w:val="decimal"/>
      <w:lvlText w:val="%1.%2."/>
      <w:lvlJc w:val="left"/>
      <w:pPr>
        <w:ind w:left="800" w:hanging="800"/>
      </w:pPr>
      <w:rPr>
        <w:rFonts w:hint="default"/>
        <w:color w:val="000000"/>
      </w:rPr>
    </w:lvl>
    <w:lvl w:ilvl="2">
      <w:start w:val="3"/>
      <w:numFmt w:val="decimal"/>
      <w:lvlText w:val="%1.%2.%3."/>
      <w:lvlJc w:val="left"/>
      <w:pPr>
        <w:ind w:left="800" w:hanging="80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9" w15:restartNumberingAfterBreak="0">
    <w:nsid w:val="2E1E6105"/>
    <w:multiLevelType w:val="hybridMultilevel"/>
    <w:tmpl w:val="B3FA16C4"/>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EAB172D"/>
    <w:multiLevelType w:val="multilevel"/>
    <w:tmpl w:val="910E2C0A"/>
    <w:lvl w:ilvl="0">
      <w:start w:val="4"/>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72862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307EAD"/>
    <w:multiLevelType w:val="hybridMultilevel"/>
    <w:tmpl w:val="1BC4B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1D5F63"/>
    <w:multiLevelType w:val="multilevel"/>
    <w:tmpl w:val="454E3096"/>
    <w:lvl w:ilvl="0">
      <w:start w:val="4"/>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854565764">
    <w:abstractNumId w:val="3"/>
  </w:num>
  <w:num w:numId="2" w16cid:durableId="2128349312">
    <w:abstractNumId w:val="0"/>
  </w:num>
  <w:num w:numId="3" w16cid:durableId="644824046">
    <w:abstractNumId w:val="5"/>
  </w:num>
  <w:num w:numId="4" w16cid:durableId="1266352170">
    <w:abstractNumId w:val="2"/>
  </w:num>
  <w:num w:numId="5" w16cid:durableId="1120804891">
    <w:abstractNumId w:val="12"/>
  </w:num>
  <w:num w:numId="6" w16cid:durableId="332995416">
    <w:abstractNumId w:val="9"/>
  </w:num>
  <w:num w:numId="7" w16cid:durableId="1511020643">
    <w:abstractNumId w:val="4"/>
  </w:num>
  <w:num w:numId="8" w16cid:durableId="1547334660">
    <w:abstractNumId w:val="1"/>
  </w:num>
  <w:num w:numId="9" w16cid:durableId="450176157">
    <w:abstractNumId w:val="11"/>
  </w:num>
  <w:num w:numId="10" w16cid:durableId="66608846">
    <w:abstractNumId w:val="7"/>
  </w:num>
  <w:num w:numId="11" w16cid:durableId="1962300940">
    <w:abstractNumId w:val="10"/>
  </w:num>
  <w:num w:numId="12" w16cid:durableId="864908048">
    <w:abstractNumId w:val="13"/>
  </w:num>
  <w:num w:numId="13" w16cid:durableId="704719141">
    <w:abstractNumId w:val="6"/>
  </w:num>
  <w:num w:numId="14" w16cid:durableId="189519395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gnietė Stankevičienė">
    <w15:presenceInfo w15:providerId="AD" w15:userId="S::agniete.stankeviciene@litgrid.eu::1e0c0a32-e265-4b51-8839-7576f12b29ba"/>
  </w15:person>
  <w15:person w15:author="Genadijus Andrejevas">
    <w15:presenceInfo w15:providerId="AD" w15:userId="S::Genadijus.Andrejevas@litgrid.eu::86095120-cb81-47f2-9825-55fb2fa871d2"/>
  </w15:person>
  <w15:person w15:author="Gediminas Jonys">
    <w15:presenceInfo w15:providerId="AD" w15:userId="S::gediminas.jonys@litgrid.eu::13c03fe4-95e7-4822-94b2-d71693abdf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B04"/>
    <w:rsid w:val="0000007E"/>
    <w:rsid w:val="00002BB6"/>
    <w:rsid w:val="00002DE0"/>
    <w:rsid w:val="000041C1"/>
    <w:rsid w:val="0000484B"/>
    <w:rsid w:val="000064FE"/>
    <w:rsid w:val="0000657D"/>
    <w:rsid w:val="00006CAE"/>
    <w:rsid w:val="00013780"/>
    <w:rsid w:val="000158D2"/>
    <w:rsid w:val="0002242B"/>
    <w:rsid w:val="000238EF"/>
    <w:rsid w:val="00023C30"/>
    <w:rsid w:val="00025D0E"/>
    <w:rsid w:val="00031FA4"/>
    <w:rsid w:val="00032FEA"/>
    <w:rsid w:val="00034C71"/>
    <w:rsid w:val="00035B00"/>
    <w:rsid w:val="000371F1"/>
    <w:rsid w:val="00040169"/>
    <w:rsid w:val="00042EC1"/>
    <w:rsid w:val="000434F6"/>
    <w:rsid w:val="00053C02"/>
    <w:rsid w:val="000571F4"/>
    <w:rsid w:val="00057EBB"/>
    <w:rsid w:val="0006059B"/>
    <w:rsid w:val="000624E6"/>
    <w:rsid w:val="00064CA2"/>
    <w:rsid w:val="000657AE"/>
    <w:rsid w:val="00071833"/>
    <w:rsid w:val="00073AFD"/>
    <w:rsid w:val="00074037"/>
    <w:rsid w:val="0007685E"/>
    <w:rsid w:val="00080E8C"/>
    <w:rsid w:val="00081D3C"/>
    <w:rsid w:val="00083BFA"/>
    <w:rsid w:val="00084B12"/>
    <w:rsid w:val="00085CAE"/>
    <w:rsid w:val="000864DE"/>
    <w:rsid w:val="000879FA"/>
    <w:rsid w:val="0009058E"/>
    <w:rsid w:val="00092698"/>
    <w:rsid w:val="00095939"/>
    <w:rsid w:val="00096F5C"/>
    <w:rsid w:val="000A021B"/>
    <w:rsid w:val="000A28AC"/>
    <w:rsid w:val="000A366B"/>
    <w:rsid w:val="000B03A5"/>
    <w:rsid w:val="000B1319"/>
    <w:rsid w:val="000B7F5C"/>
    <w:rsid w:val="000C0138"/>
    <w:rsid w:val="000C101E"/>
    <w:rsid w:val="000C262E"/>
    <w:rsid w:val="000C4F03"/>
    <w:rsid w:val="000C51B5"/>
    <w:rsid w:val="000D26BE"/>
    <w:rsid w:val="000D5F37"/>
    <w:rsid w:val="000E3D59"/>
    <w:rsid w:val="000E5934"/>
    <w:rsid w:val="000E73EA"/>
    <w:rsid w:val="000E77F0"/>
    <w:rsid w:val="000F6193"/>
    <w:rsid w:val="00100001"/>
    <w:rsid w:val="0010076B"/>
    <w:rsid w:val="00101D5C"/>
    <w:rsid w:val="00105759"/>
    <w:rsid w:val="00114774"/>
    <w:rsid w:val="0012017F"/>
    <w:rsid w:val="00120950"/>
    <w:rsid w:val="00122499"/>
    <w:rsid w:val="0012401D"/>
    <w:rsid w:val="00124D4C"/>
    <w:rsid w:val="00125D21"/>
    <w:rsid w:val="00130730"/>
    <w:rsid w:val="001316A6"/>
    <w:rsid w:val="00131E13"/>
    <w:rsid w:val="00132891"/>
    <w:rsid w:val="00132BC5"/>
    <w:rsid w:val="00132BE3"/>
    <w:rsid w:val="001342F7"/>
    <w:rsid w:val="00134462"/>
    <w:rsid w:val="00134640"/>
    <w:rsid w:val="00134BCF"/>
    <w:rsid w:val="00134F6C"/>
    <w:rsid w:val="001404FA"/>
    <w:rsid w:val="0014139C"/>
    <w:rsid w:val="00142A50"/>
    <w:rsid w:val="0014604E"/>
    <w:rsid w:val="00147A25"/>
    <w:rsid w:val="00147CAE"/>
    <w:rsid w:val="00147FCA"/>
    <w:rsid w:val="00150054"/>
    <w:rsid w:val="00150457"/>
    <w:rsid w:val="001546FE"/>
    <w:rsid w:val="00156313"/>
    <w:rsid w:val="0015704C"/>
    <w:rsid w:val="00160A9D"/>
    <w:rsid w:val="001618F4"/>
    <w:rsid w:val="00162FD8"/>
    <w:rsid w:val="001710AD"/>
    <w:rsid w:val="00185535"/>
    <w:rsid w:val="00190276"/>
    <w:rsid w:val="00191BDE"/>
    <w:rsid w:val="00192846"/>
    <w:rsid w:val="00192DAA"/>
    <w:rsid w:val="00195790"/>
    <w:rsid w:val="001A20C3"/>
    <w:rsid w:val="001A2678"/>
    <w:rsid w:val="001A2ECC"/>
    <w:rsid w:val="001A42BA"/>
    <w:rsid w:val="001A4F3F"/>
    <w:rsid w:val="001B1F42"/>
    <w:rsid w:val="001B3DA1"/>
    <w:rsid w:val="001B56DB"/>
    <w:rsid w:val="001C06B2"/>
    <w:rsid w:val="001C1802"/>
    <w:rsid w:val="001C369F"/>
    <w:rsid w:val="001C6481"/>
    <w:rsid w:val="001C9081"/>
    <w:rsid w:val="001D16C7"/>
    <w:rsid w:val="001D1FDF"/>
    <w:rsid w:val="001D320A"/>
    <w:rsid w:val="001D6807"/>
    <w:rsid w:val="001E4521"/>
    <w:rsid w:val="001E533A"/>
    <w:rsid w:val="001E5AC6"/>
    <w:rsid w:val="001F7617"/>
    <w:rsid w:val="0020110B"/>
    <w:rsid w:val="00201224"/>
    <w:rsid w:val="00201B83"/>
    <w:rsid w:val="00204002"/>
    <w:rsid w:val="002057C7"/>
    <w:rsid w:val="002073DD"/>
    <w:rsid w:val="00210251"/>
    <w:rsid w:val="00212423"/>
    <w:rsid w:val="002167A1"/>
    <w:rsid w:val="00220D23"/>
    <w:rsid w:val="00220F3A"/>
    <w:rsid w:val="002230A4"/>
    <w:rsid w:val="00227E36"/>
    <w:rsid w:val="00233081"/>
    <w:rsid w:val="00237313"/>
    <w:rsid w:val="00237686"/>
    <w:rsid w:val="00240339"/>
    <w:rsid w:val="00240438"/>
    <w:rsid w:val="002557DB"/>
    <w:rsid w:val="002559FE"/>
    <w:rsid w:val="00257713"/>
    <w:rsid w:val="00263D86"/>
    <w:rsid w:val="0026404B"/>
    <w:rsid w:val="00264368"/>
    <w:rsid w:val="0026524B"/>
    <w:rsid w:val="002668A5"/>
    <w:rsid w:val="002714E8"/>
    <w:rsid w:val="00275DF7"/>
    <w:rsid w:val="00276E69"/>
    <w:rsid w:val="00277173"/>
    <w:rsid w:val="00277DE6"/>
    <w:rsid w:val="002805D3"/>
    <w:rsid w:val="002812F8"/>
    <w:rsid w:val="00282B7F"/>
    <w:rsid w:val="00283FDF"/>
    <w:rsid w:val="0028480C"/>
    <w:rsid w:val="002855C7"/>
    <w:rsid w:val="0029061A"/>
    <w:rsid w:val="00290D45"/>
    <w:rsid w:val="00292731"/>
    <w:rsid w:val="00293FC7"/>
    <w:rsid w:val="002A1FDB"/>
    <w:rsid w:val="002A2BB4"/>
    <w:rsid w:val="002A4E21"/>
    <w:rsid w:val="002B2000"/>
    <w:rsid w:val="002B5E7C"/>
    <w:rsid w:val="002B7E40"/>
    <w:rsid w:val="002C24CC"/>
    <w:rsid w:val="002C264F"/>
    <w:rsid w:val="002C27E2"/>
    <w:rsid w:val="002C3DD1"/>
    <w:rsid w:val="002C40EB"/>
    <w:rsid w:val="002D179D"/>
    <w:rsid w:val="002D184A"/>
    <w:rsid w:val="002D2AB4"/>
    <w:rsid w:val="002D3C0D"/>
    <w:rsid w:val="002D502E"/>
    <w:rsid w:val="002D52A1"/>
    <w:rsid w:val="002D676F"/>
    <w:rsid w:val="002E019F"/>
    <w:rsid w:val="002F100D"/>
    <w:rsid w:val="002F102F"/>
    <w:rsid w:val="002F1951"/>
    <w:rsid w:val="002F2DC1"/>
    <w:rsid w:val="002F4E08"/>
    <w:rsid w:val="003008BD"/>
    <w:rsid w:val="00304198"/>
    <w:rsid w:val="00304491"/>
    <w:rsid w:val="00304B72"/>
    <w:rsid w:val="00305938"/>
    <w:rsid w:val="0031180B"/>
    <w:rsid w:val="003149BF"/>
    <w:rsid w:val="00314F3F"/>
    <w:rsid w:val="003153D8"/>
    <w:rsid w:val="00316B02"/>
    <w:rsid w:val="00320B91"/>
    <w:rsid w:val="00320C02"/>
    <w:rsid w:val="00323479"/>
    <w:rsid w:val="003242AC"/>
    <w:rsid w:val="003255C6"/>
    <w:rsid w:val="00327335"/>
    <w:rsid w:val="00337066"/>
    <w:rsid w:val="0034180B"/>
    <w:rsid w:val="0034331E"/>
    <w:rsid w:val="003445A6"/>
    <w:rsid w:val="00346A4A"/>
    <w:rsid w:val="0035229A"/>
    <w:rsid w:val="00352BB0"/>
    <w:rsid w:val="0035476B"/>
    <w:rsid w:val="00355F30"/>
    <w:rsid w:val="003570DA"/>
    <w:rsid w:val="00361157"/>
    <w:rsid w:val="0036405A"/>
    <w:rsid w:val="00364308"/>
    <w:rsid w:val="0037297A"/>
    <w:rsid w:val="00374776"/>
    <w:rsid w:val="00375672"/>
    <w:rsid w:val="003814ED"/>
    <w:rsid w:val="003832A8"/>
    <w:rsid w:val="00384B6A"/>
    <w:rsid w:val="0038674C"/>
    <w:rsid w:val="00392316"/>
    <w:rsid w:val="0039233A"/>
    <w:rsid w:val="003924C4"/>
    <w:rsid w:val="003968C4"/>
    <w:rsid w:val="003A162A"/>
    <w:rsid w:val="003A2322"/>
    <w:rsid w:val="003A2750"/>
    <w:rsid w:val="003A5457"/>
    <w:rsid w:val="003B0922"/>
    <w:rsid w:val="003B2C0C"/>
    <w:rsid w:val="003C0281"/>
    <w:rsid w:val="003C0BA3"/>
    <w:rsid w:val="003C0BDE"/>
    <w:rsid w:val="003C5171"/>
    <w:rsid w:val="003C5ADB"/>
    <w:rsid w:val="003D050D"/>
    <w:rsid w:val="003D43D1"/>
    <w:rsid w:val="003D4A14"/>
    <w:rsid w:val="003D7070"/>
    <w:rsid w:val="003D719F"/>
    <w:rsid w:val="003E3F3C"/>
    <w:rsid w:val="003E6A9D"/>
    <w:rsid w:val="003E6ADF"/>
    <w:rsid w:val="003F0240"/>
    <w:rsid w:val="003F0C27"/>
    <w:rsid w:val="003F6034"/>
    <w:rsid w:val="003F657A"/>
    <w:rsid w:val="00400FA9"/>
    <w:rsid w:val="0040463C"/>
    <w:rsid w:val="004065BB"/>
    <w:rsid w:val="00407084"/>
    <w:rsid w:val="0041389E"/>
    <w:rsid w:val="00414FCF"/>
    <w:rsid w:val="00415DE4"/>
    <w:rsid w:val="00420F15"/>
    <w:rsid w:val="00421508"/>
    <w:rsid w:val="0042198E"/>
    <w:rsid w:val="00431676"/>
    <w:rsid w:val="004327F5"/>
    <w:rsid w:val="0043393A"/>
    <w:rsid w:val="0043513E"/>
    <w:rsid w:val="00435312"/>
    <w:rsid w:val="00435A08"/>
    <w:rsid w:val="00435D5C"/>
    <w:rsid w:val="0043652E"/>
    <w:rsid w:val="0043694F"/>
    <w:rsid w:val="00443716"/>
    <w:rsid w:val="00444C37"/>
    <w:rsid w:val="00447148"/>
    <w:rsid w:val="00450E2C"/>
    <w:rsid w:val="00452337"/>
    <w:rsid w:val="00452CE6"/>
    <w:rsid w:val="00452FB6"/>
    <w:rsid w:val="00455610"/>
    <w:rsid w:val="0045737D"/>
    <w:rsid w:val="004604BB"/>
    <w:rsid w:val="0046203B"/>
    <w:rsid w:val="0046369B"/>
    <w:rsid w:val="00471D94"/>
    <w:rsid w:val="004734E2"/>
    <w:rsid w:val="00475152"/>
    <w:rsid w:val="00475315"/>
    <w:rsid w:val="004760C1"/>
    <w:rsid w:val="00476C5B"/>
    <w:rsid w:val="004779EA"/>
    <w:rsid w:val="00482CC5"/>
    <w:rsid w:val="00485C1B"/>
    <w:rsid w:val="004861DF"/>
    <w:rsid w:val="004865D7"/>
    <w:rsid w:val="004946EE"/>
    <w:rsid w:val="004969DD"/>
    <w:rsid w:val="0049714B"/>
    <w:rsid w:val="004A1597"/>
    <w:rsid w:val="004A2A45"/>
    <w:rsid w:val="004A6562"/>
    <w:rsid w:val="004B0926"/>
    <w:rsid w:val="004B0B04"/>
    <w:rsid w:val="004B463E"/>
    <w:rsid w:val="004B6EAC"/>
    <w:rsid w:val="004C638B"/>
    <w:rsid w:val="004C6900"/>
    <w:rsid w:val="004D2574"/>
    <w:rsid w:val="004D3FA7"/>
    <w:rsid w:val="004E5139"/>
    <w:rsid w:val="004E5CA9"/>
    <w:rsid w:val="004E79D0"/>
    <w:rsid w:val="004F1085"/>
    <w:rsid w:val="004F1A1A"/>
    <w:rsid w:val="004F3623"/>
    <w:rsid w:val="004F461B"/>
    <w:rsid w:val="004F744A"/>
    <w:rsid w:val="00500B48"/>
    <w:rsid w:val="005034B0"/>
    <w:rsid w:val="00506DE2"/>
    <w:rsid w:val="0051021C"/>
    <w:rsid w:val="00511E55"/>
    <w:rsid w:val="00513D05"/>
    <w:rsid w:val="005176A2"/>
    <w:rsid w:val="0052335B"/>
    <w:rsid w:val="0052618D"/>
    <w:rsid w:val="0053283B"/>
    <w:rsid w:val="00532981"/>
    <w:rsid w:val="0053558D"/>
    <w:rsid w:val="00535F4F"/>
    <w:rsid w:val="00541A42"/>
    <w:rsid w:val="005450FF"/>
    <w:rsid w:val="00547687"/>
    <w:rsid w:val="0055064D"/>
    <w:rsid w:val="005514CF"/>
    <w:rsid w:val="00551DED"/>
    <w:rsid w:val="005541B0"/>
    <w:rsid w:val="00556F0B"/>
    <w:rsid w:val="00560887"/>
    <w:rsid w:val="00561EFF"/>
    <w:rsid w:val="005637A0"/>
    <w:rsid w:val="005669EF"/>
    <w:rsid w:val="00566CF8"/>
    <w:rsid w:val="00567F3E"/>
    <w:rsid w:val="00571E4C"/>
    <w:rsid w:val="00572092"/>
    <w:rsid w:val="0057374A"/>
    <w:rsid w:val="005800C8"/>
    <w:rsid w:val="005800ED"/>
    <w:rsid w:val="005813F7"/>
    <w:rsid w:val="00581968"/>
    <w:rsid w:val="00583622"/>
    <w:rsid w:val="00584632"/>
    <w:rsid w:val="00584DD3"/>
    <w:rsid w:val="005911CA"/>
    <w:rsid w:val="005917CB"/>
    <w:rsid w:val="00591C98"/>
    <w:rsid w:val="00593B95"/>
    <w:rsid w:val="005948A3"/>
    <w:rsid w:val="005A041A"/>
    <w:rsid w:val="005A07C6"/>
    <w:rsid w:val="005A0FC6"/>
    <w:rsid w:val="005A2643"/>
    <w:rsid w:val="005A27A7"/>
    <w:rsid w:val="005B0F25"/>
    <w:rsid w:val="005B166A"/>
    <w:rsid w:val="005B4D3E"/>
    <w:rsid w:val="005B5118"/>
    <w:rsid w:val="005B5982"/>
    <w:rsid w:val="005B61B0"/>
    <w:rsid w:val="005B7E37"/>
    <w:rsid w:val="005C0CD1"/>
    <w:rsid w:val="005C0D9C"/>
    <w:rsid w:val="005C6DAA"/>
    <w:rsid w:val="005D73BA"/>
    <w:rsid w:val="005E2FE0"/>
    <w:rsid w:val="005E3B08"/>
    <w:rsid w:val="005E4A94"/>
    <w:rsid w:val="005E5898"/>
    <w:rsid w:val="005F31FB"/>
    <w:rsid w:val="005F33E9"/>
    <w:rsid w:val="005F33F7"/>
    <w:rsid w:val="005F3C03"/>
    <w:rsid w:val="005F4998"/>
    <w:rsid w:val="005F4C20"/>
    <w:rsid w:val="005F5333"/>
    <w:rsid w:val="005F6733"/>
    <w:rsid w:val="005F6743"/>
    <w:rsid w:val="005F6CBE"/>
    <w:rsid w:val="006004E0"/>
    <w:rsid w:val="00600A22"/>
    <w:rsid w:val="006043F4"/>
    <w:rsid w:val="00611063"/>
    <w:rsid w:val="00611E6B"/>
    <w:rsid w:val="00616148"/>
    <w:rsid w:val="006161BE"/>
    <w:rsid w:val="00617F42"/>
    <w:rsid w:val="006205C9"/>
    <w:rsid w:val="00621E7E"/>
    <w:rsid w:val="00622225"/>
    <w:rsid w:val="00625F37"/>
    <w:rsid w:val="0063192A"/>
    <w:rsid w:val="006324F7"/>
    <w:rsid w:val="00633C65"/>
    <w:rsid w:val="006358D4"/>
    <w:rsid w:val="00636847"/>
    <w:rsid w:val="0063774E"/>
    <w:rsid w:val="006454EB"/>
    <w:rsid w:val="00652CBE"/>
    <w:rsid w:val="00654D85"/>
    <w:rsid w:val="00654E73"/>
    <w:rsid w:val="0065713F"/>
    <w:rsid w:val="006601B7"/>
    <w:rsid w:val="00661CFE"/>
    <w:rsid w:val="006631A6"/>
    <w:rsid w:val="00664F97"/>
    <w:rsid w:val="00665C44"/>
    <w:rsid w:val="0066795D"/>
    <w:rsid w:val="00667E9F"/>
    <w:rsid w:val="0067189B"/>
    <w:rsid w:val="0067291A"/>
    <w:rsid w:val="006736A0"/>
    <w:rsid w:val="0067464B"/>
    <w:rsid w:val="00676160"/>
    <w:rsid w:val="006769FB"/>
    <w:rsid w:val="00677A4C"/>
    <w:rsid w:val="00683C4F"/>
    <w:rsid w:val="0068440D"/>
    <w:rsid w:val="00684E25"/>
    <w:rsid w:val="0068534D"/>
    <w:rsid w:val="00685414"/>
    <w:rsid w:val="00685657"/>
    <w:rsid w:val="0068608C"/>
    <w:rsid w:val="0068655B"/>
    <w:rsid w:val="006914FD"/>
    <w:rsid w:val="00694963"/>
    <w:rsid w:val="00694AAD"/>
    <w:rsid w:val="006A070D"/>
    <w:rsid w:val="006A1C1F"/>
    <w:rsid w:val="006A4C31"/>
    <w:rsid w:val="006A4D96"/>
    <w:rsid w:val="006A78CC"/>
    <w:rsid w:val="006B11C5"/>
    <w:rsid w:val="006B1DE2"/>
    <w:rsid w:val="006B2D19"/>
    <w:rsid w:val="006B4182"/>
    <w:rsid w:val="006B5991"/>
    <w:rsid w:val="006B5CBE"/>
    <w:rsid w:val="006C1CD8"/>
    <w:rsid w:val="006C2E2D"/>
    <w:rsid w:val="006C4287"/>
    <w:rsid w:val="006C7A7B"/>
    <w:rsid w:val="006C7F60"/>
    <w:rsid w:val="006D0023"/>
    <w:rsid w:val="006D0C64"/>
    <w:rsid w:val="006D5BCC"/>
    <w:rsid w:val="006D7179"/>
    <w:rsid w:val="006E126D"/>
    <w:rsid w:val="006E5D2C"/>
    <w:rsid w:val="006E75C7"/>
    <w:rsid w:val="006F1144"/>
    <w:rsid w:val="006F54E4"/>
    <w:rsid w:val="006F59A8"/>
    <w:rsid w:val="00700564"/>
    <w:rsid w:val="0070277E"/>
    <w:rsid w:val="007038F9"/>
    <w:rsid w:val="00703EC6"/>
    <w:rsid w:val="00712215"/>
    <w:rsid w:val="00714432"/>
    <w:rsid w:val="00716C49"/>
    <w:rsid w:val="00727458"/>
    <w:rsid w:val="007275C8"/>
    <w:rsid w:val="00732A3E"/>
    <w:rsid w:val="00733F56"/>
    <w:rsid w:val="0073661C"/>
    <w:rsid w:val="007372F8"/>
    <w:rsid w:val="00741FC4"/>
    <w:rsid w:val="00742C46"/>
    <w:rsid w:val="00743209"/>
    <w:rsid w:val="007441DB"/>
    <w:rsid w:val="00744B7E"/>
    <w:rsid w:val="007470B5"/>
    <w:rsid w:val="007473F2"/>
    <w:rsid w:val="007500FD"/>
    <w:rsid w:val="00751AEE"/>
    <w:rsid w:val="007520D1"/>
    <w:rsid w:val="007532C3"/>
    <w:rsid w:val="00754737"/>
    <w:rsid w:val="007550BB"/>
    <w:rsid w:val="00755ED1"/>
    <w:rsid w:val="00756377"/>
    <w:rsid w:val="00756DE8"/>
    <w:rsid w:val="007642BA"/>
    <w:rsid w:val="0076665A"/>
    <w:rsid w:val="00767D0D"/>
    <w:rsid w:val="00767FC5"/>
    <w:rsid w:val="007821E1"/>
    <w:rsid w:val="007836E0"/>
    <w:rsid w:val="00786D6D"/>
    <w:rsid w:val="00791855"/>
    <w:rsid w:val="00792B07"/>
    <w:rsid w:val="007941E9"/>
    <w:rsid w:val="007943E2"/>
    <w:rsid w:val="007A240D"/>
    <w:rsid w:val="007A3A40"/>
    <w:rsid w:val="007A7DA0"/>
    <w:rsid w:val="007B3801"/>
    <w:rsid w:val="007B4880"/>
    <w:rsid w:val="007C1062"/>
    <w:rsid w:val="007C1F78"/>
    <w:rsid w:val="007C2EEA"/>
    <w:rsid w:val="007D09BC"/>
    <w:rsid w:val="007D0BB2"/>
    <w:rsid w:val="007D435D"/>
    <w:rsid w:val="007D7873"/>
    <w:rsid w:val="007D7E2B"/>
    <w:rsid w:val="007E0D6A"/>
    <w:rsid w:val="007E2A95"/>
    <w:rsid w:val="007F0577"/>
    <w:rsid w:val="007F1332"/>
    <w:rsid w:val="007F2A61"/>
    <w:rsid w:val="007F4223"/>
    <w:rsid w:val="007F71AF"/>
    <w:rsid w:val="007F73D9"/>
    <w:rsid w:val="00800906"/>
    <w:rsid w:val="00802342"/>
    <w:rsid w:val="008067DE"/>
    <w:rsid w:val="0081301F"/>
    <w:rsid w:val="008148DD"/>
    <w:rsid w:val="00815F4B"/>
    <w:rsid w:val="00817BB7"/>
    <w:rsid w:val="0082295A"/>
    <w:rsid w:val="00825032"/>
    <w:rsid w:val="00825893"/>
    <w:rsid w:val="00825F0F"/>
    <w:rsid w:val="00830F6E"/>
    <w:rsid w:val="008313DD"/>
    <w:rsid w:val="0083310F"/>
    <w:rsid w:val="00833607"/>
    <w:rsid w:val="00837F4E"/>
    <w:rsid w:val="0084111B"/>
    <w:rsid w:val="00841B02"/>
    <w:rsid w:val="008439D4"/>
    <w:rsid w:val="00845820"/>
    <w:rsid w:val="00852394"/>
    <w:rsid w:val="00855600"/>
    <w:rsid w:val="00860040"/>
    <w:rsid w:val="00860558"/>
    <w:rsid w:val="00860C26"/>
    <w:rsid w:val="00861DA2"/>
    <w:rsid w:val="0086300B"/>
    <w:rsid w:val="00863CF0"/>
    <w:rsid w:val="00866557"/>
    <w:rsid w:val="008666F2"/>
    <w:rsid w:val="00870F17"/>
    <w:rsid w:val="0087334E"/>
    <w:rsid w:val="008734B3"/>
    <w:rsid w:val="00875B3E"/>
    <w:rsid w:val="00876C09"/>
    <w:rsid w:val="00876F95"/>
    <w:rsid w:val="00882D8A"/>
    <w:rsid w:val="008841FD"/>
    <w:rsid w:val="00885447"/>
    <w:rsid w:val="008860A1"/>
    <w:rsid w:val="008900E5"/>
    <w:rsid w:val="00891425"/>
    <w:rsid w:val="008926B5"/>
    <w:rsid w:val="00894D19"/>
    <w:rsid w:val="00895CA1"/>
    <w:rsid w:val="0089669C"/>
    <w:rsid w:val="00897602"/>
    <w:rsid w:val="008A0BAA"/>
    <w:rsid w:val="008A4F98"/>
    <w:rsid w:val="008B0D41"/>
    <w:rsid w:val="008B1D06"/>
    <w:rsid w:val="008B590C"/>
    <w:rsid w:val="008B7702"/>
    <w:rsid w:val="008C1CB9"/>
    <w:rsid w:val="008C3629"/>
    <w:rsid w:val="008C3F01"/>
    <w:rsid w:val="008C47FD"/>
    <w:rsid w:val="008C4806"/>
    <w:rsid w:val="008C5BBB"/>
    <w:rsid w:val="008C5F24"/>
    <w:rsid w:val="008C608E"/>
    <w:rsid w:val="008C7CD2"/>
    <w:rsid w:val="008C7E74"/>
    <w:rsid w:val="008C7F05"/>
    <w:rsid w:val="008C7FFB"/>
    <w:rsid w:val="008D07FE"/>
    <w:rsid w:val="008D29A4"/>
    <w:rsid w:val="008D63DA"/>
    <w:rsid w:val="008D7F49"/>
    <w:rsid w:val="008E1A36"/>
    <w:rsid w:val="008E2048"/>
    <w:rsid w:val="008E226F"/>
    <w:rsid w:val="008E4B33"/>
    <w:rsid w:val="008E591E"/>
    <w:rsid w:val="008F053F"/>
    <w:rsid w:val="008F18FA"/>
    <w:rsid w:val="008F52A7"/>
    <w:rsid w:val="009022C6"/>
    <w:rsid w:val="00902428"/>
    <w:rsid w:val="0090448A"/>
    <w:rsid w:val="00904E5B"/>
    <w:rsid w:val="00907748"/>
    <w:rsid w:val="009107F4"/>
    <w:rsid w:val="00910849"/>
    <w:rsid w:val="00912E56"/>
    <w:rsid w:val="009141F8"/>
    <w:rsid w:val="009159B4"/>
    <w:rsid w:val="009168F8"/>
    <w:rsid w:val="009173C6"/>
    <w:rsid w:val="0091773B"/>
    <w:rsid w:val="00917BF5"/>
    <w:rsid w:val="00920D8A"/>
    <w:rsid w:val="0092209E"/>
    <w:rsid w:val="00922430"/>
    <w:rsid w:val="00923B46"/>
    <w:rsid w:val="00925752"/>
    <w:rsid w:val="00925866"/>
    <w:rsid w:val="009320D5"/>
    <w:rsid w:val="00932AB3"/>
    <w:rsid w:val="00932EEA"/>
    <w:rsid w:val="00934109"/>
    <w:rsid w:val="00935BA0"/>
    <w:rsid w:val="00942A1F"/>
    <w:rsid w:val="00943562"/>
    <w:rsid w:val="00943E08"/>
    <w:rsid w:val="00951B77"/>
    <w:rsid w:val="00952763"/>
    <w:rsid w:val="00953E5C"/>
    <w:rsid w:val="0095408D"/>
    <w:rsid w:val="0095765D"/>
    <w:rsid w:val="0096484E"/>
    <w:rsid w:val="00964E6E"/>
    <w:rsid w:val="00966357"/>
    <w:rsid w:val="00967391"/>
    <w:rsid w:val="00967C92"/>
    <w:rsid w:val="0097179C"/>
    <w:rsid w:val="00975E67"/>
    <w:rsid w:val="00976895"/>
    <w:rsid w:val="00983EAE"/>
    <w:rsid w:val="009844E5"/>
    <w:rsid w:val="0098456B"/>
    <w:rsid w:val="00985F02"/>
    <w:rsid w:val="00986DE7"/>
    <w:rsid w:val="009877C9"/>
    <w:rsid w:val="009901CC"/>
    <w:rsid w:val="00996C91"/>
    <w:rsid w:val="009A07E6"/>
    <w:rsid w:val="009A13B5"/>
    <w:rsid w:val="009A1BAD"/>
    <w:rsid w:val="009A1E07"/>
    <w:rsid w:val="009A3263"/>
    <w:rsid w:val="009A4F92"/>
    <w:rsid w:val="009A75C1"/>
    <w:rsid w:val="009A7C62"/>
    <w:rsid w:val="009B5CC4"/>
    <w:rsid w:val="009C0AF6"/>
    <w:rsid w:val="009C0BF5"/>
    <w:rsid w:val="009C2292"/>
    <w:rsid w:val="009C541E"/>
    <w:rsid w:val="009C5A04"/>
    <w:rsid w:val="009C6B65"/>
    <w:rsid w:val="009C7DC0"/>
    <w:rsid w:val="009D062F"/>
    <w:rsid w:val="009D189A"/>
    <w:rsid w:val="009D4F97"/>
    <w:rsid w:val="009D77DF"/>
    <w:rsid w:val="009E233C"/>
    <w:rsid w:val="009E3321"/>
    <w:rsid w:val="009F00A3"/>
    <w:rsid w:val="009F067F"/>
    <w:rsid w:val="009F1D22"/>
    <w:rsid w:val="009F5290"/>
    <w:rsid w:val="009F5ACA"/>
    <w:rsid w:val="009F7460"/>
    <w:rsid w:val="00A00A28"/>
    <w:rsid w:val="00A018C6"/>
    <w:rsid w:val="00A02A80"/>
    <w:rsid w:val="00A04B1F"/>
    <w:rsid w:val="00A1019F"/>
    <w:rsid w:val="00A12792"/>
    <w:rsid w:val="00A16D99"/>
    <w:rsid w:val="00A20E22"/>
    <w:rsid w:val="00A22D01"/>
    <w:rsid w:val="00A22D50"/>
    <w:rsid w:val="00A24499"/>
    <w:rsid w:val="00A24F4A"/>
    <w:rsid w:val="00A25408"/>
    <w:rsid w:val="00A273D9"/>
    <w:rsid w:val="00A3095D"/>
    <w:rsid w:val="00A31198"/>
    <w:rsid w:val="00A3157C"/>
    <w:rsid w:val="00A3269A"/>
    <w:rsid w:val="00A3435E"/>
    <w:rsid w:val="00A34C82"/>
    <w:rsid w:val="00A515A1"/>
    <w:rsid w:val="00A53573"/>
    <w:rsid w:val="00A56A36"/>
    <w:rsid w:val="00A60AFD"/>
    <w:rsid w:val="00A63966"/>
    <w:rsid w:val="00A63E3B"/>
    <w:rsid w:val="00A72A78"/>
    <w:rsid w:val="00A748A3"/>
    <w:rsid w:val="00A74A88"/>
    <w:rsid w:val="00A762A1"/>
    <w:rsid w:val="00A7664C"/>
    <w:rsid w:val="00A8036A"/>
    <w:rsid w:val="00A87717"/>
    <w:rsid w:val="00A87847"/>
    <w:rsid w:val="00A930AB"/>
    <w:rsid w:val="00A93BD4"/>
    <w:rsid w:val="00AA11EC"/>
    <w:rsid w:val="00AA1EB8"/>
    <w:rsid w:val="00AA1F6C"/>
    <w:rsid w:val="00AA20D5"/>
    <w:rsid w:val="00AA2B72"/>
    <w:rsid w:val="00AA3014"/>
    <w:rsid w:val="00AA31B1"/>
    <w:rsid w:val="00AA730C"/>
    <w:rsid w:val="00AB01DD"/>
    <w:rsid w:val="00AC175B"/>
    <w:rsid w:val="00AC17FC"/>
    <w:rsid w:val="00AC749F"/>
    <w:rsid w:val="00AD069E"/>
    <w:rsid w:val="00AD0AFF"/>
    <w:rsid w:val="00AD3C55"/>
    <w:rsid w:val="00AD7ABB"/>
    <w:rsid w:val="00AD7B81"/>
    <w:rsid w:val="00AE0AD5"/>
    <w:rsid w:val="00AE45D1"/>
    <w:rsid w:val="00AE5A1A"/>
    <w:rsid w:val="00AF450C"/>
    <w:rsid w:val="00AF4A2E"/>
    <w:rsid w:val="00AF5039"/>
    <w:rsid w:val="00AF5F06"/>
    <w:rsid w:val="00AF63F4"/>
    <w:rsid w:val="00B0072A"/>
    <w:rsid w:val="00B010A6"/>
    <w:rsid w:val="00B0198F"/>
    <w:rsid w:val="00B02CCE"/>
    <w:rsid w:val="00B046AD"/>
    <w:rsid w:val="00B10098"/>
    <w:rsid w:val="00B116F1"/>
    <w:rsid w:val="00B14A87"/>
    <w:rsid w:val="00B14E96"/>
    <w:rsid w:val="00B15968"/>
    <w:rsid w:val="00B17EF1"/>
    <w:rsid w:val="00B22535"/>
    <w:rsid w:val="00B253B6"/>
    <w:rsid w:val="00B263A8"/>
    <w:rsid w:val="00B327BC"/>
    <w:rsid w:val="00B327ED"/>
    <w:rsid w:val="00B370C5"/>
    <w:rsid w:val="00B43C76"/>
    <w:rsid w:val="00B445A3"/>
    <w:rsid w:val="00B445D9"/>
    <w:rsid w:val="00B4537F"/>
    <w:rsid w:val="00B51297"/>
    <w:rsid w:val="00B53042"/>
    <w:rsid w:val="00B53DC6"/>
    <w:rsid w:val="00B561D4"/>
    <w:rsid w:val="00B57414"/>
    <w:rsid w:val="00B60605"/>
    <w:rsid w:val="00B613F6"/>
    <w:rsid w:val="00B62183"/>
    <w:rsid w:val="00B63BCE"/>
    <w:rsid w:val="00B64EE3"/>
    <w:rsid w:val="00B64F6F"/>
    <w:rsid w:val="00B6714F"/>
    <w:rsid w:val="00B708CA"/>
    <w:rsid w:val="00B7321D"/>
    <w:rsid w:val="00B73265"/>
    <w:rsid w:val="00B7415B"/>
    <w:rsid w:val="00B7419D"/>
    <w:rsid w:val="00B7550B"/>
    <w:rsid w:val="00B765F4"/>
    <w:rsid w:val="00B80DC1"/>
    <w:rsid w:val="00B80ECF"/>
    <w:rsid w:val="00B821FB"/>
    <w:rsid w:val="00B833C6"/>
    <w:rsid w:val="00B84CF0"/>
    <w:rsid w:val="00B855B6"/>
    <w:rsid w:val="00B856F9"/>
    <w:rsid w:val="00B85928"/>
    <w:rsid w:val="00B862A4"/>
    <w:rsid w:val="00B908BF"/>
    <w:rsid w:val="00B91E32"/>
    <w:rsid w:val="00B93AE3"/>
    <w:rsid w:val="00B946BE"/>
    <w:rsid w:val="00B9485E"/>
    <w:rsid w:val="00B95F7B"/>
    <w:rsid w:val="00B96B38"/>
    <w:rsid w:val="00B97FC1"/>
    <w:rsid w:val="00BA53C6"/>
    <w:rsid w:val="00BA5A3D"/>
    <w:rsid w:val="00BB06E0"/>
    <w:rsid w:val="00BB11C2"/>
    <w:rsid w:val="00BB4DE4"/>
    <w:rsid w:val="00BB5BBE"/>
    <w:rsid w:val="00BB6938"/>
    <w:rsid w:val="00BB7495"/>
    <w:rsid w:val="00BC167E"/>
    <w:rsid w:val="00BC20F6"/>
    <w:rsid w:val="00BC4BE6"/>
    <w:rsid w:val="00BC5B5A"/>
    <w:rsid w:val="00BC7FB7"/>
    <w:rsid w:val="00BD048E"/>
    <w:rsid w:val="00BD0FA5"/>
    <w:rsid w:val="00BD15E4"/>
    <w:rsid w:val="00BD341C"/>
    <w:rsid w:val="00BD5BE7"/>
    <w:rsid w:val="00BD69F7"/>
    <w:rsid w:val="00BE201F"/>
    <w:rsid w:val="00BE2CAA"/>
    <w:rsid w:val="00BE4333"/>
    <w:rsid w:val="00BE73B5"/>
    <w:rsid w:val="00BE7E46"/>
    <w:rsid w:val="00BF37EF"/>
    <w:rsid w:val="00BF4B92"/>
    <w:rsid w:val="00BF7664"/>
    <w:rsid w:val="00C006F4"/>
    <w:rsid w:val="00C015AF"/>
    <w:rsid w:val="00C01B5E"/>
    <w:rsid w:val="00C02804"/>
    <w:rsid w:val="00C037D8"/>
    <w:rsid w:val="00C05914"/>
    <w:rsid w:val="00C073EA"/>
    <w:rsid w:val="00C07E51"/>
    <w:rsid w:val="00C1429F"/>
    <w:rsid w:val="00C14843"/>
    <w:rsid w:val="00C14BDD"/>
    <w:rsid w:val="00C2117B"/>
    <w:rsid w:val="00C2196C"/>
    <w:rsid w:val="00C224D0"/>
    <w:rsid w:val="00C22B02"/>
    <w:rsid w:val="00C233E1"/>
    <w:rsid w:val="00C25EF0"/>
    <w:rsid w:val="00C30CD4"/>
    <w:rsid w:val="00C35397"/>
    <w:rsid w:val="00C43709"/>
    <w:rsid w:val="00C44FCD"/>
    <w:rsid w:val="00C460F9"/>
    <w:rsid w:val="00C50313"/>
    <w:rsid w:val="00C55BF0"/>
    <w:rsid w:val="00C562BC"/>
    <w:rsid w:val="00C57C2A"/>
    <w:rsid w:val="00C61AA3"/>
    <w:rsid w:val="00C62FC9"/>
    <w:rsid w:val="00C63212"/>
    <w:rsid w:val="00C64A4C"/>
    <w:rsid w:val="00C668DF"/>
    <w:rsid w:val="00C66F91"/>
    <w:rsid w:val="00C674DF"/>
    <w:rsid w:val="00C73048"/>
    <w:rsid w:val="00C748CD"/>
    <w:rsid w:val="00C7581A"/>
    <w:rsid w:val="00C775D8"/>
    <w:rsid w:val="00C779A6"/>
    <w:rsid w:val="00C81B1C"/>
    <w:rsid w:val="00C82B73"/>
    <w:rsid w:val="00C84E37"/>
    <w:rsid w:val="00C854D5"/>
    <w:rsid w:val="00C90D77"/>
    <w:rsid w:val="00C90E69"/>
    <w:rsid w:val="00C9195F"/>
    <w:rsid w:val="00C91ABA"/>
    <w:rsid w:val="00C96857"/>
    <w:rsid w:val="00CA1C5A"/>
    <w:rsid w:val="00CA24C8"/>
    <w:rsid w:val="00CA2BA2"/>
    <w:rsid w:val="00CA4254"/>
    <w:rsid w:val="00CA5A6C"/>
    <w:rsid w:val="00CB0C8F"/>
    <w:rsid w:val="00CB63DF"/>
    <w:rsid w:val="00CB7080"/>
    <w:rsid w:val="00CB70B1"/>
    <w:rsid w:val="00CB78FA"/>
    <w:rsid w:val="00CC1A0D"/>
    <w:rsid w:val="00CC22B2"/>
    <w:rsid w:val="00CD251A"/>
    <w:rsid w:val="00CD57EB"/>
    <w:rsid w:val="00CE563A"/>
    <w:rsid w:val="00CE6C2D"/>
    <w:rsid w:val="00CF0D3F"/>
    <w:rsid w:val="00CF14D6"/>
    <w:rsid w:val="00CF397A"/>
    <w:rsid w:val="00CF5264"/>
    <w:rsid w:val="00CF7AF8"/>
    <w:rsid w:val="00D01798"/>
    <w:rsid w:val="00D03371"/>
    <w:rsid w:val="00D06002"/>
    <w:rsid w:val="00D13D11"/>
    <w:rsid w:val="00D1406F"/>
    <w:rsid w:val="00D15D3C"/>
    <w:rsid w:val="00D17D4B"/>
    <w:rsid w:val="00D20FE6"/>
    <w:rsid w:val="00D2690C"/>
    <w:rsid w:val="00D26AF7"/>
    <w:rsid w:val="00D270E0"/>
    <w:rsid w:val="00D31BB2"/>
    <w:rsid w:val="00D35D42"/>
    <w:rsid w:val="00D35F9F"/>
    <w:rsid w:val="00D41641"/>
    <w:rsid w:val="00D434B2"/>
    <w:rsid w:val="00D43F53"/>
    <w:rsid w:val="00D44C12"/>
    <w:rsid w:val="00D52427"/>
    <w:rsid w:val="00D53B0F"/>
    <w:rsid w:val="00D55C04"/>
    <w:rsid w:val="00D658CC"/>
    <w:rsid w:val="00D65F9B"/>
    <w:rsid w:val="00D7156E"/>
    <w:rsid w:val="00D72C1E"/>
    <w:rsid w:val="00D75A7F"/>
    <w:rsid w:val="00D800F5"/>
    <w:rsid w:val="00D80589"/>
    <w:rsid w:val="00D827D1"/>
    <w:rsid w:val="00D83AB0"/>
    <w:rsid w:val="00D8675C"/>
    <w:rsid w:val="00D877BC"/>
    <w:rsid w:val="00D91C0A"/>
    <w:rsid w:val="00D951CB"/>
    <w:rsid w:val="00D9521C"/>
    <w:rsid w:val="00D95AF9"/>
    <w:rsid w:val="00D97EB5"/>
    <w:rsid w:val="00DA167B"/>
    <w:rsid w:val="00DA365B"/>
    <w:rsid w:val="00DA393E"/>
    <w:rsid w:val="00DA5E95"/>
    <w:rsid w:val="00DA66F1"/>
    <w:rsid w:val="00DB196C"/>
    <w:rsid w:val="00DB4AA3"/>
    <w:rsid w:val="00DB6E90"/>
    <w:rsid w:val="00DB79D7"/>
    <w:rsid w:val="00DC3807"/>
    <w:rsid w:val="00DC6A3D"/>
    <w:rsid w:val="00DC73B4"/>
    <w:rsid w:val="00DD0CA6"/>
    <w:rsid w:val="00DD3CE1"/>
    <w:rsid w:val="00DD4761"/>
    <w:rsid w:val="00DD50C3"/>
    <w:rsid w:val="00DD519C"/>
    <w:rsid w:val="00DE0186"/>
    <w:rsid w:val="00DE062E"/>
    <w:rsid w:val="00DE17E0"/>
    <w:rsid w:val="00DF0C3C"/>
    <w:rsid w:val="00DF3D19"/>
    <w:rsid w:val="00DF7D81"/>
    <w:rsid w:val="00E01CDF"/>
    <w:rsid w:val="00E029A5"/>
    <w:rsid w:val="00E046D6"/>
    <w:rsid w:val="00E056B4"/>
    <w:rsid w:val="00E06255"/>
    <w:rsid w:val="00E076EF"/>
    <w:rsid w:val="00E102C0"/>
    <w:rsid w:val="00E203EB"/>
    <w:rsid w:val="00E2515F"/>
    <w:rsid w:val="00E308FD"/>
    <w:rsid w:val="00E30E4D"/>
    <w:rsid w:val="00E31831"/>
    <w:rsid w:val="00E32360"/>
    <w:rsid w:val="00E325FD"/>
    <w:rsid w:val="00E3476F"/>
    <w:rsid w:val="00E36013"/>
    <w:rsid w:val="00E435A8"/>
    <w:rsid w:val="00E45F7C"/>
    <w:rsid w:val="00E46742"/>
    <w:rsid w:val="00E47018"/>
    <w:rsid w:val="00E506C9"/>
    <w:rsid w:val="00E50E54"/>
    <w:rsid w:val="00E514A4"/>
    <w:rsid w:val="00E52407"/>
    <w:rsid w:val="00E57142"/>
    <w:rsid w:val="00E6055D"/>
    <w:rsid w:val="00E64157"/>
    <w:rsid w:val="00E6482A"/>
    <w:rsid w:val="00E6488E"/>
    <w:rsid w:val="00E709C6"/>
    <w:rsid w:val="00E71CBE"/>
    <w:rsid w:val="00E722AA"/>
    <w:rsid w:val="00E73774"/>
    <w:rsid w:val="00E7384C"/>
    <w:rsid w:val="00E77295"/>
    <w:rsid w:val="00E77337"/>
    <w:rsid w:val="00E77435"/>
    <w:rsid w:val="00E8332D"/>
    <w:rsid w:val="00E8563F"/>
    <w:rsid w:val="00E865D2"/>
    <w:rsid w:val="00E867E3"/>
    <w:rsid w:val="00E86E31"/>
    <w:rsid w:val="00E879F5"/>
    <w:rsid w:val="00E90C9E"/>
    <w:rsid w:val="00E91C78"/>
    <w:rsid w:val="00E92121"/>
    <w:rsid w:val="00E9459B"/>
    <w:rsid w:val="00E94A77"/>
    <w:rsid w:val="00E94E26"/>
    <w:rsid w:val="00E97839"/>
    <w:rsid w:val="00EA04C8"/>
    <w:rsid w:val="00EA1E5E"/>
    <w:rsid w:val="00EA4C63"/>
    <w:rsid w:val="00EA55C9"/>
    <w:rsid w:val="00EB29F1"/>
    <w:rsid w:val="00EB317C"/>
    <w:rsid w:val="00EB3D6A"/>
    <w:rsid w:val="00EB4543"/>
    <w:rsid w:val="00EB49C4"/>
    <w:rsid w:val="00EC0EA1"/>
    <w:rsid w:val="00EC4D3B"/>
    <w:rsid w:val="00EC6D2D"/>
    <w:rsid w:val="00ED3201"/>
    <w:rsid w:val="00ED5D4C"/>
    <w:rsid w:val="00ED6EDA"/>
    <w:rsid w:val="00EE204A"/>
    <w:rsid w:val="00EE4D85"/>
    <w:rsid w:val="00EE5D1B"/>
    <w:rsid w:val="00EF34E1"/>
    <w:rsid w:val="00EF67F1"/>
    <w:rsid w:val="00EF7CCB"/>
    <w:rsid w:val="00F00292"/>
    <w:rsid w:val="00F0113F"/>
    <w:rsid w:val="00F03D80"/>
    <w:rsid w:val="00F102BE"/>
    <w:rsid w:val="00F123F3"/>
    <w:rsid w:val="00F12CEE"/>
    <w:rsid w:val="00F1337C"/>
    <w:rsid w:val="00F15749"/>
    <w:rsid w:val="00F21183"/>
    <w:rsid w:val="00F218B6"/>
    <w:rsid w:val="00F222EC"/>
    <w:rsid w:val="00F26E52"/>
    <w:rsid w:val="00F3450D"/>
    <w:rsid w:val="00F42CAB"/>
    <w:rsid w:val="00F44E4C"/>
    <w:rsid w:val="00F47ACD"/>
    <w:rsid w:val="00F50B1E"/>
    <w:rsid w:val="00F54E54"/>
    <w:rsid w:val="00F574ED"/>
    <w:rsid w:val="00F6524B"/>
    <w:rsid w:val="00F65CFF"/>
    <w:rsid w:val="00F661AF"/>
    <w:rsid w:val="00F67DF6"/>
    <w:rsid w:val="00F707C1"/>
    <w:rsid w:val="00F7084D"/>
    <w:rsid w:val="00F714F4"/>
    <w:rsid w:val="00F74733"/>
    <w:rsid w:val="00F77259"/>
    <w:rsid w:val="00F77954"/>
    <w:rsid w:val="00F81A6F"/>
    <w:rsid w:val="00F84CAC"/>
    <w:rsid w:val="00F859F6"/>
    <w:rsid w:val="00F87EF5"/>
    <w:rsid w:val="00F91E48"/>
    <w:rsid w:val="00F92DD7"/>
    <w:rsid w:val="00F93B4D"/>
    <w:rsid w:val="00F93CD5"/>
    <w:rsid w:val="00F96F34"/>
    <w:rsid w:val="00F97CCA"/>
    <w:rsid w:val="00FA0ED7"/>
    <w:rsid w:val="00FA3079"/>
    <w:rsid w:val="00FB00DF"/>
    <w:rsid w:val="00FB0EDC"/>
    <w:rsid w:val="00FB0FF6"/>
    <w:rsid w:val="00FB2885"/>
    <w:rsid w:val="00FB3379"/>
    <w:rsid w:val="00FB3AA1"/>
    <w:rsid w:val="00FB40D2"/>
    <w:rsid w:val="00FB711C"/>
    <w:rsid w:val="00FC0DE4"/>
    <w:rsid w:val="00FC3E13"/>
    <w:rsid w:val="00FC5062"/>
    <w:rsid w:val="00FC55CE"/>
    <w:rsid w:val="00FC6D40"/>
    <w:rsid w:val="00FC7D48"/>
    <w:rsid w:val="00FD0DF1"/>
    <w:rsid w:val="00FD58D4"/>
    <w:rsid w:val="00FD70C5"/>
    <w:rsid w:val="00FD70E7"/>
    <w:rsid w:val="00FE084A"/>
    <w:rsid w:val="00FE396F"/>
    <w:rsid w:val="00FE3F59"/>
    <w:rsid w:val="00FE7192"/>
    <w:rsid w:val="00FE7734"/>
    <w:rsid w:val="00FF179A"/>
    <w:rsid w:val="00FF4ABF"/>
    <w:rsid w:val="00FF684A"/>
    <w:rsid w:val="01F90825"/>
    <w:rsid w:val="024D81C3"/>
    <w:rsid w:val="02610EF2"/>
    <w:rsid w:val="03E5DB31"/>
    <w:rsid w:val="04723CDB"/>
    <w:rsid w:val="04AA6864"/>
    <w:rsid w:val="051739B3"/>
    <w:rsid w:val="06670CCE"/>
    <w:rsid w:val="06D866D3"/>
    <w:rsid w:val="07D6F595"/>
    <w:rsid w:val="07EDE181"/>
    <w:rsid w:val="08B445C5"/>
    <w:rsid w:val="092C578D"/>
    <w:rsid w:val="092D1DA2"/>
    <w:rsid w:val="0982F2D4"/>
    <w:rsid w:val="09A53643"/>
    <w:rsid w:val="09BD4388"/>
    <w:rsid w:val="09C09A78"/>
    <w:rsid w:val="09DC96F9"/>
    <w:rsid w:val="0A051C46"/>
    <w:rsid w:val="0C174ACF"/>
    <w:rsid w:val="0C307F69"/>
    <w:rsid w:val="0CFFCB7B"/>
    <w:rsid w:val="0DE4BA1A"/>
    <w:rsid w:val="0F79CB19"/>
    <w:rsid w:val="0F7B9483"/>
    <w:rsid w:val="0FD0E3FD"/>
    <w:rsid w:val="0FF395A4"/>
    <w:rsid w:val="102514F9"/>
    <w:rsid w:val="1057EF32"/>
    <w:rsid w:val="10B2241F"/>
    <w:rsid w:val="11A35A19"/>
    <w:rsid w:val="11A59DC2"/>
    <w:rsid w:val="121F5489"/>
    <w:rsid w:val="1267D229"/>
    <w:rsid w:val="130B2ABC"/>
    <w:rsid w:val="143B93D9"/>
    <w:rsid w:val="14B722E8"/>
    <w:rsid w:val="14DD2EFD"/>
    <w:rsid w:val="1545CE00"/>
    <w:rsid w:val="15914010"/>
    <w:rsid w:val="170A7DB1"/>
    <w:rsid w:val="172936FF"/>
    <w:rsid w:val="172E05BA"/>
    <w:rsid w:val="189BBD8B"/>
    <w:rsid w:val="1900351B"/>
    <w:rsid w:val="19077F0C"/>
    <w:rsid w:val="19214C75"/>
    <w:rsid w:val="1A6EED46"/>
    <w:rsid w:val="1A9A84A2"/>
    <w:rsid w:val="1B29DDEE"/>
    <w:rsid w:val="1BF992F7"/>
    <w:rsid w:val="1C17B9D1"/>
    <w:rsid w:val="1CE71500"/>
    <w:rsid w:val="1CFF6755"/>
    <w:rsid w:val="1D4F6B3A"/>
    <w:rsid w:val="1D58C346"/>
    <w:rsid w:val="1DD3C35A"/>
    <w:rsid w:val="1DED4238"/>
    <w:rsid w:val="1E9F15BC"/>
    <w:rsid w:val="1EAAB43E"/>
    <w:rsid w:val="1F5C2F2A"/>
    <w:rsid w:val="1F6ACDED"/>
    <w:rsid w:val="1FD54639"/>
    <w:rsid w:val="2007ABDD"/>
    <w:rsid w:val="20C24165"/>
    <w:rsid w:val="21C90B63"/>
    <w:rsid w:val="21DCAC50"/>
    <w:rsid w:val="225696F3"/>
    <w:rsid w:val="226593E9"/>
    <w:rsid w:val="22E0640C"/>
    <w:rsid w:val="233A8186"/>
    <w:rsid w:val="238B4E19"/>
    <w:rsid w:val="23F2B73C"/>
    <w:rsid w:val="248CBA88"/>
    <w:rsid w:val="252FEB72"/>
    <w:rsid w:val="2654063B"/>
    <w:rsid w:val="2818F8A6"/>
    <w:rsid w:val="28CC8140"/>
    <w:rsid w:val="28E22CD7"/>
    <w:rsid w:val="2976A7BD"/>
    <w:rsid w:val="29BE71BB"/>
    <w:rsid w:val="29E8DFE3"/>
    <w:rsid w:val="2A6EFBD0"/>
    <w:rsid w:val="2B160767"/>
    <w:rsid w:val="2C410781"/>
    <w:rsid w:val="2DAC13F2"/>
    <w:rsid w:val="2DE6F64F"/>
    <w:rsid w:val="2F96B78B"/>
    <w:rsid w:val="307CE825"/>
    <w:rsid w:val="3083AD88"/>
    <w:rsid w:val="3231D1C9"/>
    <w:rsid w:val="32E9A898"/>
    <w:rsid w:val="337383E7"/>
    <w:rsid w:val="33B5A719"/>
    <w:rsid w:val="33CE2815"/>
    <w:rsid w:val="34D61080"/>
    <w:rsid w:val="35276833"/>
    <w:rsid w:val="35361D06"/>
    <w:rsid w:val="35B2EAE1"/>
    <w:rsid w:val="37380CC3"/>
    <w:rsid w:val="37EE7761"/>
    <w:rsid w:val="38B966AC"/>
    <w:rsid w:val="3923A413"/>
    <w:rsid w:val="39831350"/>
    <w:rsid w:val="39AF091F"/>
    <w:rsid w:val="3A66E3E6"/>
    <w:rsid w:val="3A6CC76F"/>
    <w:rsid w:val="3B3E44C2"/>
    <w:rsid w:val="3BA4473F"/>
    <w:rsid w:val="3CEA95E4"/>
    <w:rsid w:val="3D20F4C2"/>
    <w:rsid w:val="3D7AEEC1"/>
    <w:rsid w:val="3E987407"/>
    <w:rsid w:val="3ECAD9FA"/>
    <w:rsid w:val="3F5A058C"/>
    <w:rsid w:val="3FB404B6"/>
    <w:rsid w:val="407AF10D"/>
    <w:rsid w:val="40CC4A5E"/>
    <w:rsid w:val="414344B1"/>
    <w:rsid w:val="41506B8C"/>
    <w:rsid w:val="425CD8FF"/>
    <w:rsid w:val="425EF198"/>
    <w:rsid w:val="42795D17"/>
    <w:rsid w:val="44291091"/>
    <w:rsid w:val="44A3244B"/>
    <w:rsid w:val="457F5241"/>
    <w:rsid w:val="468A660E"/>
    <w:rsid w:val="46B31FC9"/>
    <w:rsid w:val="4799056A"/>
    <w:rsid w:val="4852D7EA"/>
    <w:rsid w:val="48DE62FB"/>
    <w:rsid w:val="4905D85B"/>
    <w:rsid w:val="4906D981"/>
    <w:rsid w:val="4943C6FC"/>
    <w:rsid w:val="49539A45"/>
    <w:rsid w:val="49CE4A31"/>
    <w:rsid w:val="4A25C5A1"/>
    <w:rsid w:val="4A4212D2"/>
    <w:rsid w:val="4AE5FD93"/>
    <w:rsid w:val="4B41BB5D"/>
    <w:rsid w:val="4B4F6FCF"/>
    <w:rsid w:val="4C0D126A"/>
    <w:rsid w:val="4CC32897"/>
    <w:rsid w:val="4D533DC7"/>
    <w:rsid w:val="4EF0A71F"/>
    <w:rsid w:val="4F3F1AC1"/>
    <w:rsid w:val="4FB99F5C"/>
    <w:rsid w:val="50639F68"/>
    <w:rsid w:val="50FA5400"/>
    <w:rsid w:val="519B50C9"/>
    <w:rsid w:val="519C3C4C"/>
    <w:rsid w:val="528D7DD7"/>
    <w:rsid w:val="52F36F1F"/>
    <w:rsid w:val="5313BD08"/>
    <w:rsid w:val="537A2921"/>
    <w:rsid w:val="53D186FC"/>
    <w:rsid w:val="546272D1"/>
    <w:rsid w:val="555AFA3B"/>
    <w:rsid w:val="557C1C7D"/>
    <w:rsid w:val="55AC6913"/>
    <w:rsid w:val="56600C58"/>
    <w:rsid w:val="569D5D1B"/>
    <w:rsid w:val="56C5769F"/>
    <w:rsid w:val="58B31145"/>
    <w:rsid w:val="5A280D8E"/>
    <w:rsid w:val="5A7BB426"/>
    <w:rsid w:val="5AE7236B"/>
    <w:rsid w:val="5B128F63"/>
    <w:rsid w:val="5B220C34"/>
    <w:rsid w:val="5B7FB5B0"/>
    <w:rsid w:val="5BC693A0"/>
    <w:rsid w:val="5D20E9C5"/>
    <w:rsid w:val="5E0C4A54"/>
    <w:rsid w:val="5ED1DC9F"/>
    <w:rsid w:val="5F586BE3"/>
    <w:rsid w:val="60E67F1C"/>
    <w:rsid w:val="61305068"/>
    <w:rsid w:val="61355439"/>
    <w:rsid w:val="629915C3"/>
    <w:rsid w:val="631C1C3F"/>
    <w:rsid w:val="64CD8C58"/>
    <w:rsid w:val="65196A8E"/>
    <w:rsid w:val="656FD7C3"/>
    <w:rsid w:val="65DC0520"/>
    <w:rsid w:val="65E730A2"/>
    <w:rsid w:val="661BA70C"/>
    <w:rsid w:val="669AAF94"/>
    <w:rsid w:val="66C3028E"/>
    <w:rsid w:val="670FDBF3"/>
    <w:rsid w:val="676B0B24"/>
    <w:rsid w:val="67D5C35F"/>
    <w:rsid w:val="68EAF50C"/>
    <w:rsid w:val="69684442"/>
    <w:rsid w:val="69D776BE"/>
    <w:rsid w:val="69FA3B93"/>
    <w:rsid w:val="6A453FAE"/>
    <w:rsid w:val="6B31B5D3"/>
    <w:rsid w:val="6BA8FD42"/>
    <w:rsid w:val="6BEB5CE6"/>
    <w:rsid w:val="6C2982B9"/>
    <w:rsid w:val="6DBCD127"/>
    <w:rsid w:val="6EAF2C0F"/>
    <w:rsid w:val="6EDA48BE"/>
    <w:rsid w:val="6F4B258E"/>
    <w:rsid w:val="6F8211DB"/>
    <w:rsid w:val="7153EB9F"/>
    <w:rsid w:val="717AD7F5"/>
    <w:rsid w:val="71E9B57B"/>
    <w:rsid w:val="725FC0AE"/>
    <w:rsid w:val="731E5A32"/>
    <w:rsid w:val="7323B5BC"/>
    <w:rsid w:val="745488D7"/>
    <w:rsid w:val="74874C22"/>
    <w:rsid w:val="751D830B"/>
    <w:rsid w:val="75526AFD"/>
    <w:rsid w:val="7594A757"/>
    <w:rsid w:val="7655D47C"/>
    <w:rsid w:val="76811FAE"/>
    <w:rsid w:val="7777CF92"/>
    <w:rsid w:val="77BFA889"/>
    <w:rsid w:val="77D0180C"/>
    <w:rsid w:val="78EB1E4C"/>
    <w:rsid w:val="791BF53A"/>
    <w:rsid w:val="7C62C5A1"/>
    <w:rsid w:val="7C759806"/>
    <w:rsid w:val="7CD22FB3"/>
    <w:rsid w:val="7DC5A559"/>
    <w:rsid w:val="7E1E615C"/>
    <w:rsid w:val="7EC7B06D"/>
    <w:rsid w:val="7F457870"/>
    <w:rsid w:val="7F6C6B2C"/>
    <w:rsid w:val="7FAE8F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39A75D"/>
  <w15:chartTrackingRefBased/>
  <w15:docId w15:val="{E70C4E0D-575B-4D8C-8CEE-1F358662A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DE6"/>
    <w:pPr>
      <w:spacing w:after="0" w:line="240" w:lineRule="auto"/>
    </w:pPr>
    <w:rPr>
      <w:rFonts w:ascii="Times New Roman" w:eastAsia="Times New Roman" w:hAnsi="Times New Roman" w:cs="Times New Roman"/>
      <w:kern w:val="0"/>
      <w:sz w:val="24"/>
      <w:szCs w:val="20"/>
      <w:lang w:val="lt-LT"/>
      <w14:ligatures w14:val="none"/>
    </w:rPr>
  </w:style>
  <w:style w:type="paragraph" w:styleId="Heading1">
    <w:name w:val="heading 1"/>
    <w:basedOn w:val="Normal"/>
    <w:next w:val="Normal"/>
    <w:link w:val="Heading1Char"/>
    <w:uiPriority w:val="9"/>
    <w:qFormat/>
    <w:rsid w:val="004B0B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0B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0B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0B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0B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0B0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0B0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0B0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0B0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B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0B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0B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0B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0B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0B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0B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0B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0B04"/>
    <w:rPr>
      <w:rFonts w:eastAsiaTheme="majorEastAsia" w:cstheme="majorBidi"/>
      <w:color w:val="272727" w:themeColor="text1" w:themeTint="D8"/>
    </w:rPr>
  </w:style>
  <w:style w:type="paragraph" w:styleId="Title">
    <w:name w:val="Title"/>
    <w:basedOn w:val="Normal"/>
    <w:next w:val="Normal"/>
    <w:link w:val="TitleChar"/>
    <w:uiPriority w:val="10"/>
    <w:qFormat/>
    <w:rsid w:val="004B0B0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0B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0B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0B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0B04"/>
    <w:pPr>
      <w:spacing w:before="160"/>
      <w:jc w:val="center"/>
    </w:pPr>
    <w:rPr>
      <w:i/>
      <w:iCs/>
      <w:color w:val="404040" w:themeColor="text1" w:themeTint="BF"/>
    </w:rPr>
  </w:style>
  <w:style w:type="character" w:customStyle="1" w:styleId="QuoteChar">
    <w:name w:val="Quote Char"/>
    <w:basedOn w:val="DefaultParagraphFont"/>
    <w:link w:val="Quote"/>
    <w:uiPriority w:val="29"/>
    <w:rsid w:val="004B0B04"/>
    <w:rPr>
      <w:i/>
      <w:iCs/>
      <w:color w:val="404040" w:themeColor="text1" w:themeTint="BF"/>
    </w:rPr>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34"/>
    <w:qFormat/>
    <w:rsid w:val="004B0B04"/>
    <w:pPr>
      <w:ind w:left="720"/>
      <w:contextualSpacing/>
    </w:pPr>
  </w:style>
  <w:style w:type="character" w:styleId="IntenseEmphasis">
    <w:name w:val="Intense Emphasis"/>
    <w:basedOn w:val="DefaultParagraphFont"/>
    <w:uiPriority w:val="21"/>
    <w:qFormat/>
    <w:rsid w:val="004B0B04"/>
    <w:rPr>
      <w:i/>
      <w:iCs/>
      <w:color w:val="0F4761" w:themeColor="accent1" w:themeShade="BF"/>
    </w:rPr>
  </w:style>
  <w:style w:type="paragraph" w:styleId="IntenseQuote">
    <w:name w:val="Intense Quote"/>
    <w:basedOn w:val="Normal"/>
    <w:next w:val="Normal"/>
    <w:link w:val="IntenseQuoteChar"/>
    <w:uiPriority w:val="30"/>
    <w:qFormat/>
    <w:rsid w:val="004B0B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0B04"/>
    <w:rPr>
      <w:i/>
      <w:iCs/>
      <w:color w:val="0F4761" w:themeColor="accent1" w:themeShade="BF"/>
    </w:rPr>
  </w:style>
  <w:style w:type="character" w:styleId="IntenseReference">
    <w:name w:val="Intense Reference"/>
    <w:basedOn w:val="DefaultParagraphFont"/>
    <w:uiPriority w:val="32"/>
    <w:qFormat/>
    <w:rsid w:val="004B0B04"/>
    <w:rPr>
      <w:b/>
      <w:bCs/>
      <w:smallCaps/>
      <w:color w:val="0F4761" w:themeColor="accent1" w:themeShade="BF"/>
      <w:spacing w:val="5"/>
    </w:rPr>
  </w:style>
  <w:style w:type="table" w:styleId="TableGrid">
    <w:name w:val="Table Grid"/>
    <w:basedOn w:val="TableNormal"/>
    <w:uiPriority w:val="39"/>
    <w:rsid w:val="00220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alignment-element">
    <w:name w:val="ts-alignment-element"/>
    <w:basedOn w:val="DefaultParagraphFont"/>
    <w:rsid w:val="0014139C"/>
  </w:style>
  <w:style w:type="character" w:customStyle="1" w:styleId="ts-alignment-element-highlighted">
    <w:name w:val="ts-alignment-element-highlighted"/>
    <w:basedOn w:val="DefaultParagraphFont"/>
    <w:rsid w:val="0014139C"/>
  </w:style>
  <w:style w:type="paragraph" w:customStyle="1" w:styleId="prastasis1">
    <w:name w:val="Įprastasis1"/>
    <w:rsid w:val="00240438"/>
    <w:pPr>
      <w:suppressAutoHyphens/>
      <w:autoSpaceDN w:val="0"/>
      <w:spacing w:after="0" w:line="240" w:lineRule="auto"/>
      <w:textAlignment w:val="baseline"/>
    </w:pPr>
    <w:rPr>
      <w:rFonts w:ascii="Times New Roman" w:eastAsia="Times New Roman" w:hAnsi="Times New Roman" w:cs="Times New Roman"/>
      <w:kern w:val="0"/>
      <w:sz w:val="24"/>
      <w:szCs w:val="20"/>
      <w:lang w:val="lt-LT" w:eastAsia="lt-LT"/>
      <w14:ligatures w14:val="none"/>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basedOn w:val="DefaultParagraphFont"/>
    <w:link w:val="ListParagraph"/>
    <w:uiPriority w:val="34"/>
    <w:qFormat/>
    <w:locked/>
    <w:rsid w:val="00160A9D"/>
    <w:rPr>
      <w:rFonts w:ascii="Times New Roman" w:eastAsia="Times New Roman" w:hAnsi="Times New Roman" w:cs="Times New Roman"/>
      <w:kern w:val="0"/>
      <w:sz w:val="24"/>
      <w:szCs w:val="20"/>
      <w:lang w:val="lt-LT"/>
      <w14:ligatures w14:val="none"/>
    </w:rPr>
  </w:style>
  <w:style w:type="character" w:styleId="PlaceholderText">
    <w:name w:val="Placeholder Text"/>
    <w:basedOn w:val="DefaultParagraphFont"/>
    <w:uiPriority w:val="99"/>
    <w:semiHidden/>
    <w:rsid w:val="00F97CCA"/>
    <w:rPr>
      <w:color w:val="666666"/>
    </w:rPr>
  </w:style>
  <w:style w:type="paragraph" w:styleId="Revision">
    <w:name w:val="Revision"/>
    <w:hidden/>
    <w:uiPriority w:val="99"/>
    <w:semiHidden/>
    <w:rsid w:val="00452CE6"/>
    <w:pPr>
      <w:spacing w:after="0" w:line="240" w:lineRule="auto"/>
    </w:pPr>
    <w:rPr>
      <w:rFonts w:ascii="Times New Roman" w:eastAsia="Times New Roman" w:hAnsi="Times New Roman" w:cs="Times New Roman"/>
      <w:kern w:val="0"/>
      <w:sz w:val="24"/>
      <w:szCs w:val="20"/>
      <w:lang w:val="lt-LT"/>
      <w14:ligatures w14:val="none"/>
    </w:rPr>
  </w:style>
  <w:style w:type="character" w:styleId="CommentReference">
    <w:name w:val="annotation reference"/>
    <w:basedOn w:val="DefaultParagraphFont"/>
    <w:uiPriority w:val="99"/>
    <w:semiHidden/>
    <w:unhideWhenUsed/>
    <w:rsid w:val="00452CE6"/>
    <w:rPr>
      <w:sz w:val="16"/>
      <w:szCs w:val="16"/>
    </w:rPr>
  </w:style>
  <w:style w:type="paragraph" w:styleId="CommentText">
    <w:name w:val="annotation text"/>
    <w:basedOn w:val="Normal"/>
    <w:link w:val="CommentTextChar"/>
    <w:uiPriority w:val="99"/>
    <w:unhideWhenUsed/>
    <w:rsid w:val="00452CE6"/>
    <w:rPr>
      <w:sz w:val="20"/>
    </w:rPr>
  </w:style>
  <w:style w:type="character" w:customStyle="1" w:styleId="CommentTextChar">
    <w:name w:val="Comment Text Char"/>
    <w:basedOn w:val="DefaultParagraphFont"/>
    <w:link w:val="CommentText"/>
    <w:uiPriority w:val="99"/>
    <w:rsid w:val="00452CE6"/>
    <w:rPr>
      <w:rFonts w:ascii="Times New Roman" w:eastAsia="Times New Roman" w:hAnsi="Times New Roman" w:cs="Times New Roman"/>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452CE6"/>
    <w:rPr>
      <w:b/>
      <w:bCs/>
    </w:rPr>
  </w:style>
  <w:style w:type="character" w:customStyle="1" w:styleId="CommentSubjectChar">
    <w:name w:val="Comment Subject Char"/>
    <w:basedOn w:val="CommentTextChar"/>
    <w:link w:val="CommentSubject"/>
    <w:uiPriority w:val="99"/>
    <w:semiHidden/>
    <w:rsid w:val="00452CE6"/>
    <w:rPr>
      <w:rFonts w:ascii="Times New Roman" w:eastAsia="Times New Roman" w:hAnsi="Times New Roman" w:cs="Times New Roman"/>
      <w:b/>
      <w:bCs/>
      <w:kern w:val="0"/>
      <w:sz w:val="20"/>
      <w:szCs w:val="20"/>
      <w:lang w:val="lt-LT"/>
      <w14:ligatures w14:val="none"/>
    </w:rPr>
  </w:style>
  <w:style w:type="character" w:styleId="Hyperlink">
    <w:name w:val="Hyperlink"/>
    <w:basedOn w:val="DefaultParagraphFont"/>
    <w:uiPriority w:val="99"/>
    <w:unhideWhenUsed/>
    <w:rsid w:val="00BE2CAA"/>
    <w:rPr>
      <w:color w:val="467886" w:themeColor="hyperlink"/>
      <w:u w:val="single"/>
    </w:rPr>
  </w:style>
  <w:style w:type="character" w:styleId="UnresolvedMention">
    <w:name w:val="Unresolved Mention"/>
    <w:basedOn w:val="DefaultParagraphFont"/>
    <w:uiPriority w:val="99"/>
    <w:semiHidden/>
    <w:unhideWhenUsed/>
    <w:rsid w:val="00BE2CAA"/>
    <w:rPr>
      <w:color w:val="605E5C"/>
      <w:shd w:val="clear" w:color="auto" w:fill="E1DFDD"/>
    </w:rPr>
  </w:style>
  <w:style w:type="paragraph" w:styleId="FootnoteText">
    <w:name w:val="footnote text"/>
    <w:basedOn w:val="Normal"/>
    <w:link w:val="FootnoteTextChar"/>
    <w:uiPriority w:val="99"/>
    <w:rsid w:val="00D75A7F"/>
    <w:rPr>
      <w:sz w:val="20"/>
    </w:rPr>
  </w:style>
  <w:style w:type="character" w:customStyle="1" w:styleId="FootnoteTextChar">
    <w:name w:val="Footnote Text Char"/>
    <w:basedOn w:val="DefaultParagraphFont"/>
    <w:link w:val="FootnoteText"/>
    <w:uiPriority w:val="99"/>
    <w:rsid w:val="00D75A7F"/>
    <w:rPr>
      <w:rFonts w:ascii="Times New Roman" w:eastAsia="Times New Roman" w:hAnsi="Times New Roman" w:cs="Times New Roman"/>
      <w:kern w:val="0"/>
      <w:sz w:val="20"/>
      <w:szCs w:val="20"/>
      <w:lang w:val="lt-LT"/>
      <w14:ligatures w14:val="none"/>
    </w:rPr>
  </w:style>
  <w:style w:type="character" w:styleId="Mention">
    <w:name w:val="Mention"/>
    <w:basedOn w:val="DefaultParagraphFont"/>
    <w:uiPriority w:val="99"/>
    <w:unhideWhenUsed/>
    <w:rsid w:val="000064F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71902">
      <w:bodyDiv w:val="1"/>
      <w:marLeft w:val="0"/>
      <w:marRight w:val="0"/>
      <w:marTop w:val="0"/>
      <w:marBottom w:val="0"/>
      <w:divBdr>
        <w:top w:val="none" w:sz="0" w:space="0" w:color="auto"/>
        <w:left w:val="none" w:sz="0" w:space="0" w:color="auto"/>
        <w:bottom w:val="none" w:sz="0" w:space="0" w:color="auto"/>
        <w:right w:val="none" w:sz="0" w:space="0" w:color="auto"/>
      </w:divBdr>
      <w:divsChild>
        <w:div w:id="88091050">
          <w:marLeft w:val="0"/>
          <w:marRight w:val="0"/>
          <w:marTop w:val="0"/>
          <w:marBottom w:val="0"/>
          <w:divBdr>
            <w:top w:val="none" w:sz="0" w:space="0" w:color="auto"/>
            <w:left w:val="none" w:sz="0" w:space="0" w:color="auto"/>
            <w:bottom w:val="none" w:sz="0" w:space="0" w:color="auto"/>
            <w:right w:val="none" w:sz="0" w:space="0" w:color="auto"/>
          </w:divBdr>
          <w:divsChild>
            <w:div w:id="1545554405">
              <w:marLeft w:val="0"/>
              <w:marRight w:val="0"/>
              <w:marTop w:val="0"/>
              <w:marBottom w:val="0"/>
              <w:divBdr>
                <w:top w:val="none" w:sz="0" w:space="0" w:color="auto"/>
                <w:left w:val="none" w:sz="0" w:space="0" w:color="auto"/>
                <w:bottom w:val="none" w:sz="0" w:space="0" w:color="auto"/>
                <w:right w:val="none" w:sz="0" w:space="0" w:color="auto"/>
              </w:divBdr>
              <w:divsChild>
                <w:div w:id="228544360">
                  <w:marLeft w:val="0"/>
                  <w:marRight w:val="0"/>
                  <w:marTop w:val="0"/>
                  <w:marBottom w:val="0"/>
                  <w:divBdr>
                    <w:top w:val="none" w:sz="0" w:space="0" w:color="auto"/>
                    <w:left w:val="none" w:sz="0" w:space="0" w:color="auto"/>
                    <w:bottom w:val="none" w:sz="0" w:space="0" w:color="auto"/>
                    <w:right w:val="none" w:sz="0" w:space="0" w:color="auto"/>
                  </w:divBdr>
                  <w:divsChild>
                    <w:div w:id="2071034342">
                      <w:marLeft w:val="0"/>
                      <w:marRight w:val="0"/>
                      <w:marTop w:val="0"/>
                      <w:marBottom w:val="0"/>
                      <w:divBdr>
                        <w:top w:val="none" w:sz="0" w:space="0" w:color="auto"/>
                        <w:left w:val="none" w:sz="0" w:space="0" w:color="auto"/>
                        <w:bottom w:val="none" w:sz="0" w:space="0" w:color="auto"/>
                        <w:right w:val="none" w:sz="0" w:space="0" w:color="auto"/>
                      </w:divBdr>
                      <w:divsChild>
                        <w:div w:id="684791746">
                          <w:marLeft w:val="0"/>
                          <w:marRight w:val="0"/>
                          <w:marTop w:val="0"/>
                          <w:marBottom w:val="0"/>
                          <w:divBdr>
                            <w:top w:val="none" w:sz="0" w:space="0" w:color="auto"/>
                            <w:left w:val="none" w:sz="0" w:space="0" w:color="auto"/>
                            <w:bottom w:val="none" w:sz="0" w:space="0" w:color="auto"/>
                            <w:right w:val="none" w:sz="0" w:space="0" w:color="auto"/>
                          </w:divBdr>
                          <w:divsChild>
                            <w:div w:id="759180515">
                              <w:marLeft w:val="0"/>
                              <w:marRight w:val="0"/>
                              <w:marTop w:val="0"/>
                              <w:marBottom w:val="0"/>
                              <w:divBdr>
                                <w:top w:val="none" w:sz="0" w:space="0" w:color="auto"/>
                                <w:left w:val="none" w:sz="0" w:space="0" w:color="auto"/>
                                <w:bottom w:val="none" w:sz="0" w:space="0" w:color="auto"/>
                                <w:right w:val="none" w:sz="0" w:space="0" w:color="auto"/>
                              </w:divBdr>
                              <w:divsChild>
                                <w:div w:id="1734309654">
                                  <w:marLeft w:val="0"/>
                                  <w:marRight w:val="0"/>
                                  <w:marTop w:val="0"/>
                                  <w:marBottom w:val="0"/>
                                  <w:divBdr>
                                    <w:top w:val="none" w:sz="0" w:space="0" w:color="auto"/>
                                    <w:left w:val="none" w:sz="0" w:space="0" w:color="auto"/>
                                    <w:bottom w:val="none" w:sz="0" w:space="0" w:color="auto"/>
                                    <w:right w:val="none" w:sz="0" w:space="0" w:color="auto"/>
                                  </w:divBdr>
                                  <w:divsChild>
                                    <w:div w:id="567963078">
                                      <w:marLeft w:val="0"/>
                                      <w:marRight w:val="0"/>
                                      <w:marTop w:val="0"/>
                                      <w:marBottom w:val="0"/>
                                      <w:divBdr>
                                        <w:top w:val="none" w:sz="0" w:space="0" w:color="auto"/>
                                        <w:left w:val="none" w:sz="0" w:space="0" w:color="auto"/>
                                        <w:bottom w:val="none" w:sz="0" w:space="0" w:color="auto"/>
                                        <w:right w:val="none" w:sz="0" w:space="0" w:color="auto"/>
                                      </w:divBdr>
                                      <w:divsChild>
                                        <w:div w:id="89283982">
                                          <w:marLeft w:val="0"/>
                                          <w:marRight w:val="0"/>
                                          <w:marTop w:val="0"/>
                                          <w:marBottom w:val="0"/>
                                          <w:divBdr>
                                            <w:top w:val="none" w:sz="0" w:space="0" w:color="auto"/>
                                            <w:left w:val="none" w:sz="0" w:space="0" w:color="auto"/>
                                            <w:bottom w:val="none" w:sz="0" w:space="0" w:color="auto"/>
                                            <w:right w:val="none" w:sz="0" w:space="0" w:color="auto"/>
                                          </w:divBdr>
                                          <w:divsChild>
                                            <w:div w:id="446243429">
                                              <w:marLeft w:val="0"/>
                                              <w:marRight w:val="0"/>
                                              <w:marTop w:val="0"/>
                                              <w:marBottom w:val="0"/>
                                              <w:divBdr>
                                                <w:top w:val="none" w:sz="0" w:space="0" w:color="auto"/>
                                                <w:left w:val="none" w:sz="0" w:space="0" w:color="auto"/>
                                                <w:bottom w:val="none" w:sz="0" w:space="0" w:color="auto"/>
                                                <w:right w:val="none" w:sz="0" w:space="0" w:color="auto"/>
                                              </w:divBdr>
                                              <w:divsChild>
                                                <w:div w:id="1236286292">
                                                  <w:marLeft w:val="0"/>
                                                  <w:marRight w:val="0"/>
                                                  <w:marTop w:val="0"/>
                                                  <w:marBottom w:val="0"/>
                                                  <w:divBdr>
                                                    <w:top w:val="none" w:sz="0" w:space="0" w:color="auto"/>
                                                    <w:left w:val="none" w:sz="0" w:space="0" w:color="auto"/>
                                                    <w:bottom w:val="none" w:sz="0" w:space="0" w:color="auto"/>
                                                    <w:right w:val="none" w:sz="0" w:space="0" w:color="auto"/>
                                                  </w:divBdr>
                                                  <w:divsChild>
                                                    <w:div w:id="1038048434">
                                                      <w:marLeft w:val="0"/>
                                                      <w:marRight w:val="0"/>
                                                      <w:marTop w:val="0"/>
                                                      <w:marBottom w:val="0"/>
                                                      <w:divBdr>
                                                        <w:top w:val="none" w:sz="0" w:space="0" w:color="auto"/>
                                                        <w:left w:val="none" w:sz="0" w:space="0" w:color="auto"/>
                                                        <w:bottom w:val="none" w:sz="0" w:space="0" w:color="auto"/>
                                                        <w:right w:val="none" w:sz="0" w:space="0" w:color="auto"/>
                                                      </w:divBdr>
                                                      <w:divsChild>
                                                        <w:div w:id="606619081">
                                                          <w:marLeft w:val="0"/>
                                                          <w:marRight w:val="0"/>
                                                          <w:marTop w:val="0"/>
                                                          <w:marBottom w:val="0"/>
                                                          <w:divBdr>
                                                            <w:top w:val="none" w:sz="0" w:space="0" w:color="auto"/>
                                                            <w:left w:val="none" w:sz="0" w:space="0" w:color="auto"/>
                                                            <w:bottom w:val="none" w:sz="0" w:space="0" w:color="auto"/>
                                                            <w:right w:val="none" w:sz="0" w:space="0" w:color="auto"/>
                                                          </w:divBdr>
                                                          <w:divsChild>
                                                            <w:div w:id="122371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7996361">
      <w:bodyDiv w:val="1"/>
      <w:marLeft w:val="0"/>
      <w:marRight w:val="0"/>
      <w:marTop w:val="0"/>
      <w:marBottom w:val="0"/>
      <w:divBdr>
        <w:top w:val="none" w:sz="0" w:space="0" w:color="auto"/>
        <w:left w:val="none" w:sz="0" w:space="0" w:color="auto"/>
        <w:bottom w:val="none" w:sz="0" w:space="0" w:color="auto"/>
        <w:right w:val="none" w:sz="0" w:space="0" w:color="auto"/>
      </w:divBdr>
      <w:divsChild>
        <w:div w:id="39942690">
          <w:marLeft w:val="0"/>
          <w:marRight w:val="0"/>
          <w:marTop w:val="0"/>
          <w:marBottom w:val="0"/>
          <w:divBdr>
            <w:top w:val="none" w:sz="0" w:space="0" w:color="auto"/>
            <w:left w:val="none" w:sz="0" w:space="0" w:color="auto"/>
            <w:bottom w:val="none" w:sz="0" w:space="0" w:color="auto"/>
            <w:right w:val="none" w:sz="0" w:space="0" w:color="auto"/>
          </w:divBdr>
          <w:divsChild>
            <w:div w:id="434011712">
              <w:marLeft w:val="0"/>
              <w:marRight w:val="0"/>
              <w:marTop w:val="0"/>
              <w:marBottom w:val="0"/>
              <w:divBdr>
                <w:top w:val="none" w:sz="0" w:space="0" w:color="auto"/>
                <w:left w:val="none" w:sz="0" w:space="0" w:color="auto"/>
                <w:bottom w:val="none" w:sz="0" w:space="0" w:color="auto"/>
                <w:right w:val="none" w:sz="0" w:space="0" w:color="auto"/>
              </w:divBdr>
              <w:divsChild>
                <w:div w:id="669525909">
                  <w:marLeft w:val="0"/>
                  <w:marRight w:val="0"/>
                  <w:marTop w:val="0"/>
                  <w:marBottom w:val="0"/>
                  <w:divBdr>
                    <w:top w:val="none" w:sz="0" w:space="0" w:color="auto"/>
                    <w:left w:val="none" w:sz="0" w:space="0" w:color="auto"/>
                    <w:bottom w:val="none" w:sz="0" w:space="0" w:color="auto"/>
                    <w:right w:val="none" w:sz="0" w:space="0" w:color="auto"/>
                  </w:divBdr>
                  <w:divsChild>
                    <w:div w:id="226771313">
                      <w:marLeft w:val="0"/>
                      <w:marRight w:val="0"/>
                      <w:marTop w:val="0"/>
                      <w:marBottom w:val="0"/>
                      <w:divBdr>
                        <w:top w:val="none" w:sz="0" w:space="0" w:color="auto"/>
                        <w:left w:val="none" w:sz="0" w:space="0" w:color="auto"/>
                        <w:bottom w:val="none" w:sz="0" w:space="0" w:color="auto"/>
                        <w:right w:val="none" w:sz="0" w:space="0" w:color="auto"/>
                      </w:divBdr>
                      <w:divsChild>
                        <w:div w:id="349526830">
                          <w:marLeft w:val="0"/>
                          <w:marRight w:val="0"/>
                          <w:marTop w:val="0"/>
                          <w:marBottom w:val="0"/>
                          <w:divBdr>
                            <w:top w:val="none" w:sz="0" w:space="0" w:color="auto"/>
                            <w:left w:val="none" w:sz="0" w:space="0" w:color="auto"/>
                            <w:bottom w:val="none" w:sz="0" w:space="0" w:color="auto"/>
                            <w:right w:val="none" w:sz="0" w:space="0" w:color="auto"/>
                          </w:divBdr>
                          <w:divsChild>
                            <w:div w:id="181743099">
                              <w:marLeft w:val="0"/>
                              <w:marRight w:val="0"/>
                              <w:marTop w:val="0"/>
                              <w:marBottom w:val="0"/>
                              <w:divBdr>
                                <w:top w:val="none" w:sz="0" w:space="0" w:color="auto"/>
                                <w:left w:val="none" w:sz="0" w:space="0" w:color="auto"/>
                                <w:bottom w:val="none" w:sz="0" w:space="0" w:color="auto"/>
                                <w:right w:val="none" w:sz="0" w:space="0" w:color="auto"/>
                              </w:divBdr>
                              <w:divsChild>
                                <w:div w:id="311830491">
                                  <w:marLeft w:val="0"/>
                                  <w:marRight w:val="0"/>
                                  <w:marTop w:val="0"/>
                                  <w:marBottom w:val="0"/>
                                  <w:divBdr>
                                    <w:top w:val="none" w:sz="0" w:space="0" w:color="auto"/>
                                    <w:left w:val="none" w:sz="0" w:space="0" w:color="auto"/>
                                    <w:bottom w:val="none" w:sz="0" w:space="0" w:color="auto"/>
                                    <w:right w:val="none" w:sz="0" w:space="0" w:color="auto"/>
                                  </w:divBdr>
                                  <w:divsChild>
                                    <w:div w:id="350837567">
                                      <w:marLeft w:val="0"/>
                                      <w:marRight w:val="0"/>
                                      <w:marTop w:val="0"/>
                                      <w:marBottom w:val="0"/>
                                      <w:divBdr>
                                        <w:top w:val="none" w:sz="0" w:space="0" w:color="auto"/>
                                        <w:left w:val="none" w:sz="0" w:space="0" w:color="auto"/>
                                        <w:bottom w:val="none" w:sz="0" w:space="0" w:color="auto"/>
                                        <w:right w:val="none" w:sz="0" w:space="0" w:color="auto"/>
                                      </w:divBdr>
                                      <w:divsChild>
                                        <w:div w:id="1894778948">
                                          <w:marLeft w:val="0"/>
                                          <w:marRight w:val="0"/>
                                          <w:marTop w:val="0"/>
                                          <w:marBottom w:val="0"/>
                                          <w:divBdr>
                                            <w:top w:val="none" w:sz="0" w:space="0" w:color="auto"/>
                                            <w:left w:val="none" w:sz="0" w:space="0" w:color="auto"/>
                                            <w:bottom w:val="none" w:sz="0" w:space="0" w:color="auto"/>
                                            <w:right w:val="none" w:sz="0" w:space="0" w:color="auto"/>
                                          </w:divBdr>
                                          <w:divsChild>
                                            <w:div w:id="131874923">
                                              <w:marLeft w:val="0"/>
                                              <w:marRight w:val="0"/>
                                              <w:marTop w:val="0"/>
                                              <w:marBottom w:val="0"/>
                                              <w:divBdr>
                                                <w:top w:val="none" w:sz="0" w:space="0" w:color="auto"/>
                                                <w:left w:val="none" w:sz="0" w:space="0" w:color="auto"/>
                                                <w:bottom w:val="none" w:sz="0" w:space="0" w:color="auto"/>
                                                <w:right w:val="none" w:sz="0" w:space="0" w:color="auto"/>
                                              </w:divBdr>
                                              <w:divsChild>
                                                <w:div w:id="109979321">
                                                  <w:marLeft w:val="0"/>
                                                  <w:marRight w:val="0"/>
                                                  <w:marTop w:val="0"/>
                                                  <w:marBottom w:val="0"/>
                                                  <w:divBdr>
                                                    <w:top w:val="none" w:sz="0" w:space="0" w:color="auto"/>
                                                    <w:left w:val="none" w:sz="0" w:space="0" w:color="auto"/>
                                                    <w:bottom w:val="none" w:sz="0" w:space="0" w:color="auto"/>
                                                    <w:right w:val="none" w:sz="0" w:space="0" w:color="auto"/>
                                                  </w:divBdr>
                                                  <w:divsChild>
                                                    <w:div w:id="1476993347">
                                                      <w:marLeft w:val="0"/>
                                                      <w:marRight w:val="0"/>
                                                      <w:marTop w:val="0"/>
                                                      <w:marBottom w:val="0"/>
                                                      <w:divBdr>
                                                        <w:top w:val="none" w:sz="0" w:space="0" w:color="auto"/>
                                                        <w:left w:val="none" w:sz="0" w:space="0" w:color="auto"/>
                                                        <w:bottom w:val="none" w:sz="0" w:space="0" w:color="auto"/>
                                                        <w:right w:val="none" w:sz="0" w:space="0" w:color="auto"/>
                                                      </w:divBdr>
                                                      <w:divsChild>
                                                        <w:div w:id="521092459">
                                                          <w:marLeft w:val="0"/>
                                                          <w:marRight w:val="0"/>
                                                          <w:marTop w:val="0"/>
                                                          <w:marBottom w:val="0"/>
                                                          <w:divBdr>
                                                            <w:top w:val="none" w:sz="0" w:space="0" w:color="auto"/>
                                                            <w:left w:val="none" w:sz="0" w:space="0" w:color="auto"/>
                                                            <w:bottom w:val="none" w:sz="0" w:space="0" w:color="auto"/>
                                                            <w:right w:val="none" w:sz="0" w:space="0" w:color="auto"/>
                                                          </w:divBdr>
                                                          <w:divsChild>
                                                            <w:div w:id="111988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3590419">
      <w:bodyDiv w:val="1"/>
      <w:marLeft w:val="0"/>
      <w:marRight w:val="0"/>
      <w:marTop w:val="0"/>
      <w:marBottom w:val="0"/>
      <w:divBdr>
        <w:top w:val="none" w:sz="0" w:space="0" w:color="auto"/>
        <w:left w:val="none" w:sz="0" w:space="0" w:color="auto"/>
        <w:bottom w:val="none" w:sz="0" w:space="0" w:color="auto"/>
        <w:right w:val="none" w:sz="0" w:space="0" w:color="auto"/>
      </w:divBdr>
      <w:divsChild>
        <w:div w:id="736368675">
          <w:marLeft w:val="0"/>
          <w:marRight w:val="0"/>
          <w:marTop w:val="0"/>
          <w:marBottom w:val="0"/>
          <w:divBdr>
            <w:top w:val="none" w:sz="0" w:space="0" w:color="auto"/>
            <w:left w:val="none" w:sz="0" w:space="0" w:color="auto"/>
            <w:bottom w:val="none" w:sz="0" w:space="0" w:color="auto"/>
            <w:right w:val="none" w:sz="0" w:space="0" w:color="auto"/>
          </w:divBdr>
          <w:divsChild>
            <w:div w:id="1910194492">
              <w:marLeft w:val="0"/>
              <w:marRight w:val="0"/>
              <w:marTop w:val="0"/>
              <w:marBottom w:val="0"/>
              <w:divBdr>
                <w:top w:val="none" w:sz="0" w:space="0" w:color="auto"/>
                <w:left w:val="none" w:sz="0" w:space="0" w:color="auto"/>
                <w:bottom w:val="none" w:sz="0" w:space="0" w:color="auto"/>
                <w:right w:val="none" w:sz="0" w:space="0" w:color="auto"/>
              </w:divBdr>
              <w:divsChild>
                <w:div w:id="1400516888">
                  <w:marLeft w:val="0"/>
                  <w:marRight w:val="0"/>
                  <w:marTop w:val="0"/>
                  <w:marBottom w:val="0"/>
                  <w:divBdr>
                    <w:top w:val="none" w:sz="0" w:space="0" w:color="auto"/>
                    <w:left w:val="none" w:sz="0" w:space="0" w:color="auto"/>
                    <w:bottom w:val="none" w:sz="0" w:space="0" w:color="auto"/>
                    <w:right w:val="none" w:sz="0" w:space="0" w:color="auto"/>
                  </w:divBdr>
                  <w:divsChild>
                    <w:div w:id="1608194112">
                      <w:marLeft w:val="0"/>
                      <w:marRight w:val="0"/>
                      <w:marTop w:val="0"/>
                      <w:marBottom w:val="0"/>
                      <w:divBdr>
                        <w:top w:val="none" w:sz="0" w:space="0" w:color="auto"/>
                        <w:left w:val="none" w:sz="0" w:space="0" w:color="auto"/>
                        <w:bottom w:val="none" w:sz="0" w:space="0" w:color="auto"/>
                        <w:right w:val="none" w:sz="0" w:space="0" w:color="auto"/>
                      </w:divBdr>
                      <w:divsChild>
                        <w:div w:id="755440160">
                          <w:marLeft w:val="0"/>
                          <w:marRight w:val="0"/>
                          <w:marTop w:val="0"/>
                          <w:marBottom w:val="0"/>
                          <w:divBdr>
                            <w:top w:val="none" w:sz="0" w:space="0" w:color="auto"/>
                            <w:left w:val="none" w:sz="0" w:space="0" w:color="auto"/>
                            <w:bottom w:val="none" w:sz="0" w:space="0" w:color="auto"/>
                            <w:right w:val="none" w:sz="0" w:space="0" w:color="auto"/>
                          </w:divBdr>
                          <w:divsChild>
                            <w:div w:id="824124920">
                              <w:marLeft w:val="0"/>
                              <w:marRight w:val="0"/>
                              <w:marTop w:val="0"/>
                              <w:marBottom w:val="0"/>
                              <w:divBdr>
                                <w:top w:val="none" w:sz="0" w:space="0" w:color="auto"/>
                                <w:left w:val="none" w:sz="0" w:space="0" w:color="auto"/>
                                <w:bottom w:val="none" w:sz="0" w:space="0" w:color="auto"/>
                                <w:right w:val="none" w:sz="0" w:space="0" w:color="auto"/>
                              </w:divBdr>
                              <w:divsChild>
                                <w:div w:id="1292320003">
                                  <w:marLeft w:val="0"/>
                                  <w:marRight w:val="0"/>
                                  <w:marTop w:val="0"/>
                                  <w:marBottom w:val="0"/>
                                  <w:divBdr>
                                    <w:top w:val="none" w:sz="0" w:space="0" w:color="auto"/>
                                    <w:left w:val="none" w:sz="0" w:space="0" w:color="auto"/>
                                    <w:bottom w:val="none" w:sz="0" w:space="0" w:color="auto"/>
                                    <w:right w:val="none" w:sz="0" w:space="0" w:color="auto"/>
                                  </w:divBdr>
                                  <w:divsChild>
                                    <w:div w:id="262037759">
                                      <w:marLeft w:val="0"/>
                                      <w:marRight w:val="0"/>
                                      <w:marTop w:val="0"/>
                                      <w:marBottom w:val="0"/>
                                      <w:divBdr>
                                        <w:top w:val="none" w:sz="0" w:space="0" w:color="auto"/>
                                        <w:left w:val="none" w:sz="0" w:space="0" w:color="auto"/>
                                        <w:bottom w:val="none" w:sz="0" w:space="0" w:color="auto"/>
                                        <w:right w:val="none" w:sz="0" w:space="0" w:color="auto"/>
                                      </w:divBdr>
                                      <w:divsChild>
                                        <w:div w:id="1892765759">
                                          <w:marLeft w:val="0"/>
                                          <w:marRight w:val="0"/>
                                          <w:marTop w:val="0"/>
                                          <w:marBottom w:val="0"/>
                                          <w:divBdr>
                                            <w:top w:val="none" w:sz="0" w:space="0" w:color="auto"/>
                                            <w:left w:val="none" w:sz="0" w:space="0" w:color="auto"/>
                                            <w:bottom w:val="none" w:sz="0" w:space="0" w:color="auto"/>
                                            <w:right w:val="none" w:sz="0" w:space="0" w:color="auto"/>
                                          </w:divBdr>
                                          <w:divsChild>
                                            <w:div w:id="1567454679">
                                              <w:marLeft w:val="0"/>
                                              <w:marRight w:val="0"/>
                                              <w:marTop w:val="0"/>
                                              <w:marBottom w:val="0"/>
                                              <w:divBdr>
                                                <w:top w:val="none" w:sz="0" w:space="0" w:color="auto"/>
                                                <w:left w:val="none" w:sz="0" w:space="0" w:color="auto"/>
                                                <w:bottom w:val="none" w:sz="0" w:space="0" w:color="auto"/>
                                                <w:right w:val="none" w:sz="0" w:space="0" w:color="auto"/>
                                              </w:divBdr>
                                              <w:divsChild>
                                                <w:div w:id="1353804153">
                                                  <w:marLeft w:val="0"/>
                                                  <w:marRight w:val="0"/>
                                                  <w:marTop w:val="0"/>
                                                  <w:marBottom w:val="0"/>
                                                  <w:divBdr>
                                                    <w:top w:val="none" w:sz="0" w:space="0" w:color="auto"/>
                                                    <w:left w:val="none" w:sz="0" w:space="0" w:color="auto"/>
                                                    <w:bottom w:val="none" w:sz="0" w:space="0" w:color="auto"/>
                                                    <w:right w:val="none" w:sz="0" w:space="0" w:color="auto"/>
                                                  </w:divBdr>
                                                  <w:divsChild>
                                                    <w:div w:id="1401050747">
                                                      <w:marLeft w:val="0"/>
                                                      <w:marRight w:val="0"/>
                                                      <w:marTop w:val="0"/>
                                                      <w:marBottom w:val="0"/>
                                                      <w:divBdr>
                                                        <w:top w:val="none" w:sz="0" w:space="0" w:color="auto"/>
                                                        <w:left w:val="none" w:sz="0" w:space="0" w:color="auto"/>
                                                        <w:bottom w:val="none" w:sz="0" w:space="0" w:color="auto"/>
                                                        <w:right w:val="none" w:sz="0" w:space="0" w:color="auto"/>
                                                      </w:divBdr>
                                                      <w:divsChild>
                                                        <w:div w:id="759184280">
                                                          <w:marLeft w:val="0"/>
                                                          <w:marRight w:val="0"/>
                                                          <w:marTop w:val="0"/>
                                                          <w:marBottom w:val="0"/>
                                                          <w:divBdr>
                                                            <w:top w:val="none" w:sz="0" w:space="0" w:color="auto"/>
                                                            <w:left w:val="none" w:sz="0" w:space="0" w:color="auto"/>
                                                            <w:bottom w:val="none" w:sz="0" w:space="0" w:color="auto"/>
                                                            <w:right w:val="none" w:sz="0" w:space="0" w:color="auto"/>
                                                          </w:divBdr>
                                                          <w:divsChild>
                                                            <w:div w:id="184138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22764268">
      <w:bodyDiv w:val="1"/>
      <w:marLeft w:val="0"/>
      <w:marRight w:val="0"/>
      <w:marTop w:val="0"/>
      <w:marBottom w:val="0"/>
      <w:divBdr>
        <w:top w:val="none" w:sz="0" w:space="0" w:color="auto"/>
        <w:left w:val="none" w:sz="0" w:space="0" w:color="auto"/>
        <w:bottom w:val="none" w:sz="0" w:space="0" w:color="auto"/>
        <w:right w:val="none" w:sz="0" w:space="0" w:color="auto"/>
      </w:divBdr>
      <w:divsChild>
        <w:div w:id="383722799">
          <w:marLeft w:val="0"/>
          <w:marRight w:val="0"/>
          <w:marTop w:val="0"/>
          <w:marBottom w:val="0"/>
          <w:divBdr>
            <w:top w:val="none" w:sz="0" w:space="0" w:color="auto"/>
            <w:left w:val="none" w:sz="0" w:space="0" w:color="auto"/>
            <w:bottom w:val="none" w:sz="0" w:space="0" w:color="auto"/>
            <w:right w:val="none" w:sz="0" w:space="0" w:color="auto"/>
          </w:divBdr>
          <w:divsChild>
            <w:div w:id="581450373">
              <w:marLeft w:val="0"/>
              <w:marRight w:val="0"/>
              <w:marTop w:val="0"/>
              <w:marBottom w:val="0"/>
              <w:divBdr>
                <w:top w:val="none" w:sz="0" w:space="0" w:color="auto"/>
                <w:left w:val="none" w:sz="0" w:space="0" w:color="auto"/>
                <w:bottom w:val="none" w:sz="0" w:space="0" w:color="auto"/>
                <w:right w:val="none" w:sz="0" w:space="0" w:color="auto"/>
              </w:divBdr>
              <w:divsChild>
                <w:div w:id="790325640">
                  <w:marLeft w:val="0"/>
                  <w:marRight w:val="0"/>
                  <w:marTop w:val="0"/>
                  <w:marBottom w:val="0"/>
                  <w:divBdr>
                    <w:top w:val="none" w:sz="0" w:space="0" w:color="auto"/>
                    <w:left w:val="none" w:sz="0" w:space="0" w:color="auto"/>
                    <w:bottom w:val="none" w:sz="0" w:space="0" w:color="auto"/>
                    <w:right w:val="none" w:sz="0" w:space="0" w:color="auto"/>
                  </w:divBdr>
                  <w:divsChild>
                    <w:div w:id="1059015636">
                      <w:marLeft w:val="0"/>
                      <w:marRight w:val="0"/>
                      <w:marTop w:val="0"/>
                      <w:marBottom w:val="0"/>
                      <w:divBdr>
                        <w:top w:val="none" w:sz="0" w:space="0" w:color="auto"/>
                        <w:left w:val="none" w:sz="0" w:space="0" w:color="auto"/>
                        <w:bottom w:val="none" w:sz="0" w:space="0" w:color="auto"/>
                        <w:right w:val="none" w:sz="0" w:space="0" w:color="auto"/>
                      </w:divBdr>
                      <w:divsChild>
                        <w:div w:id="39330803">
                          <w:marLeft w:val="0"/>
                          <w:marRight w:val="0"/>
                          <w:marTop w:val="0"/>
                          <w:marBottom w:val="0"/>
                          <w:divBdr>
                            <w:top w:val="none" w:sz="0" w:space="0" w:color="auto"/>
                            <w:left w:val="none" w:sz="0" w:space="0" w:color="auto"/>
                            <w:bottom w:val="none" w:sz="0" w:space="0" w:color="auto"/>
                            <w:right w:val="none" w:sz="0" w:space="0" w:color="auto"/>
                          </w:divBdr>
                          <w:divsChild>
                            <w:div w:id="1385330102">
                              <w:marLeft w:val="0"/>
                              <w:marRight w:val="0"/>
                              <w:marTop w:val="0"/>
                              <w:marBottom w:val="0"/>
                              <w:divBdr>
                                <w:top w:val="none" w:sz="0" w:space="0" w:color="auto"/>
                                <w:left w:val="none" w:sz="0" w:space="0" w:color="auto"/>
                                <w:bottom w:val="none" w:sz="0" w:space="0" w:color="auto"/>
                                <w:right w:val="none" w:sz="0" w:space="0" w:color="auto"/>
                              </w:divBdr>
                              <w:divsChild>
                                <w:div w:id="384304114">
                                  <w:marLeft w:val="0"/>
                                  <w:marRight w:val="0"/>
                                  <w:marTop w:val="0"/>
                                  <w:marBottom w:val="0"/>
                                  <w:divBdr>
                                    <w:top w:val="none" w:sz="0" w:space="0" w:color="auto"/>
                                    <w:left w:val="none" w:sz="0" w:space="0" w:color="auto"/>
                                    <w:bottom w:val="none" w:sz="0" w:space="0" w:color="auto"/>
                                    <w:right w:val="none" w:sz="0" w:space="0" w:color="auto"/>
                                  </w:divBdr>
                                  <w:divsChild>
                                    <w:div w:id="1597209723">
                                      <w:marLeft w:val="0"/>
                                      <w:marRight w:val="0"/>
                                      <w:marTop w:val="0"/>
                                      <w:marBottom w:val="0"/>
                                      <w:divBdr>
                                        <w:top w:val="none" w:sz="0" w:space="0" w:color="auto"/>
                                        <w:left w:val="none" w:sz="0" w:space="0" w:color="auto"/>
                                        <w:bottom w:val="none" w:sz="0" w:space="0" w:color="auto"/>
                                        <w:right w:val="none" w:sz="0" w:space="0" w:color="auto"/>
                                      </w:divBdr>
                                      <w:divsChild>
                                        <w:div w:id="2114587408">
                                          <w:marLeft w:val="0"/>
                                          <w:marRight w:val="0"/>
                                          <w:marTop w:val="0"/>
                                          <w:marBottom w:val="0"/>
                                          <w:divBdr>
                                            <w:top w:val="none" w:sz="0" w:space="0" w:color="auto"/>
                                            <w:left w:val="none" w:sz="0" w:space="0" w:color="auto"/>
                                            <w:bottom w:val="none" w:sz="0" w:space="0" w:color="auto"/>
                                            <w:right w:val="none" w:sz="0" w:space="0" w:color="auto"/>
                                          </w:divBdr>
                                          <w:divsChild>
                                            <w:div w:id="613295757">
                                              <w:marLeft w:val="0"/>
                                              <w:marRight w:val="0"/>
                                              <w:marTop w:val="0"/>
                                              <w:marBottom w:val="0"/>
                                              <w:divBdr>
                                                <w:top w:val="none" w:sz="0" w:space="0" w:color="auto"/>
                                                <w:left w:val="none" w:sz="0" w:space="0" w:color="auto"/>
                                                <w:bottom w:val="none" w:sz="0" w:space="0" w:color="auto"/>
                                                <w:right w:val="none" w:sz="0" w:space="0" w:color="auto"/>
                                              </w:divBdr>
                                              <w:divsChild>
                                                <w:div w:id="1679194909">
                                                  <w:marLeft w:val="0"/>
                                                  <w:marRight w:val="0"/>
                                                  <w:marTop w:val="0"/>
                                                  <w:marBottom w:val="0"/>
                                                  <w:divBdr>
                                                    <w:top w:val="none" w:sz="0" w:space="0" w:color="auto"/>
                                                    <w:left w:val="none" w:sz="0" w:space="0" w:color="auto"/>
                                                    <w:bottom w:val="none" w:sz="0" w:space="0" w:color="auto"/>
                                                    <w:right w:val="none" w:sz="0" w:space="0" w:color="auto"/>
                                                  </w:divBdr>
                                                  <w:divsChild>
                                                    <w:div w:id="402024968">
                                                      <w:marLeft w:val="0"/>
                                                      <w:marRight w:val="0"/>
                                                      <w:marTop w:val="0"/>
                                                      <w:marBottom w:val="0"/>
                                                      <w:divBdr>
                                                        <w:top w:val="none" w:sz="0" w:space="0" w:color="auto"/>
                                                        <w:left w:val="none" w:sz="0" w:space="0" w:color="auto"/>
                                                        <w:bottom w:val="none" w:sz="0" w:space="0" w:color="auto"/>
                                                        <w:right w:val="none" w:sz="0" w:space="0" w:color="auto"/>
                                                      </w:divBdr>
                                                      <w:divsChild>
                                                        <w:div w:id="1004093959">
                                                          <w:marLeft w:val="0"/>
                                                          <w:marRight w:val="0"/>
                                                          <w:marTop w:val="0"/>
                                                          <w:marBottom w:val="0"/>
                                                          <w:divBdr>
                                                            <w:top w:val="none" w:sz="0" w:space="0" w:color="auto"/>
                                                            <w:left w:val="none" w:sz="0" w:space="0" w:color="auto"/>
                                                            <w:bottom w:val="none" w:sz="0" w:space="0" w:color="auto"/>
                                                            <w:right w:val="none" w:sz="0" w:space="0" w:color="auto"/>
                                                          </w:divBdr>
                                                          <w:divsChild>
                                                            <w:div w:id="204088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26654128">
      <w:bodyDiv w:val="1"/>
      <w:marLeft w:val="0"/>
      <w:marRight w:val="0"/>
      <w:marTop w:val="0"/>
      <w:marBottom w:val="0"/>
      <w:divBdr>
        <w:top w:val="none" w:sz="0" w:space="0" w:color="auto"/>
        <w:left w:val="none" w:sz="0" w:space="0" w:color="auto"/>
        <w:bottom w:val="none" w:sz="0" w:space="0" w:color="auto"/>
        <w:right w:val="none" w:sz="0" w:space="0" w:color="auto"/>
      </w:divBdr>
      <w:divsChild>
        <w:div w:id="440414669">
          <w:marLeft w:val="0"/>
          <w:marRight w:val="0"/>
          <w:marTop w:val="0"/>
          <w:marBottom w:val="0"/>
          <w:divBdr>
            <w:top w:val="none" w:sz="0" w:space="0" w:color="auto"/>
            <w:left w:val="none" w:sz="0" w:space="0" w:color="auto"/>
            <w:bottom w:val="none" w:sz="0" w:space="0" w:color="auto"/>
            <w:right w:val="none" w:sz="0" w:space="0" w:color="auto"/>
          </w:divBdr>
          <w:divsChild>
            <w:div w:id="334848685">
              <w:marLeft w:val="0"/>
              <w:marRight w:val="0"/>
              <w:marTop w:val="0"/>
              <w:marBottom w:val="0"/>
              <w:divBdr>
                <w:top w:val="none" w:sz="0" w:space="0" w:color="auto"/>
                <w:left w:val="none" w:sz="0" w:space="0" w:color="auto"/>
                <w:bottom w:val="none" w:sz="0" w:space="0" w:color="auto"/>
                <w:right w:val="none" w:sz="0" w:space="0" w:color="auto"/>
              </w:divBdr>
              <w:divsChild>
                <w:div w:id="319113672">
                  <w:marLeft w:val="0"/>
                  <w:marRight w:val="0"/>
                  <w:marTop w:val="0"/>
                  <w:marBottom w:val="0"/>
                  <w:divBdr>
                    <w:top w:val="none" w:sz="0" w:space="0" w:color="auto"/>
                    <w:left w:val="none" w:sz="0" w:space="0" w:color="auto"/>
                    <w:bottom w:val="none" w:sz="0" w:space="0" w:color="auto"/>
                    <w:right w:val="none" w:sz="0" w:space="0" w:color="auto"/>
                  </w:divBdr>
                  <w:divsChild>
                    <w:div w:id="2134786330">
                      <w:marLeft w:val="0"/>
                      <w:marRight w:val="0"/>
                      <w:marTop w:val="0"/>
                      <w:marBottom w:val="0"/>
                      <w:divBdr>
                        <w:top w:val="none" w:sz="0" w:space="0" w:color="auto"/>
                        <w:left w:val="none" w:sz="0" w:space="0" w:color="auto"/>
                        <w:bottom w:val="none" w:sz="0" w:space="0" w:color="auto"/>
                        <w:right w:val="none" w:sz="0" w:space="0" w:color="auto"/>
                      </w:divBdr>
                      <w:divsChild>
                        <w:div w:id="1580408677">
                          <w:marLeft w:val="0"/>
                          <w:marRight w:val="0"/>
                          <w:marTop w:val="0"/>
                          <w:marBottom w:val="0"/>
                          <w:divBdr>
                            <w:top w:val="none" w:sz="0" w:space="0" w:color="auto"/>
                            <w:left w:val="none" w:sz="0" w:space="0" w:color="auto"/>
                            <w:bottom w:val="none" w:sz="0" w:space="0" w:color="auto"/>
                            <w:right w:val="none" w:sz="0" w:space="0" w:color="auto"/>
                          </w:divBdr>
                          <w:divsChild>
                            <w:div w:id="363942807">
                              <w:marLeft w:val="0"/>
                              <w:marRight w:val="0"/>
                              <w:marTop w:val="0"/>
                              <w:marBottom w:val="0"/>
                              <w:divBdr>
                                <w:top w:val="none" w:sz="0" w:space="0" w:color="auto"/>
                                <w:left w:val="none" w:sz="0" w:space="0" w:color="auto"/>
                                <w:bottom w:val="none" w:sz="0" w:space="0" w:color="auto"/>
                                <w:right w:val="none" w:sz="0" w:space="0" w:color="auto"/>
                              </w:divBdr>
                              <w:divsChild>
                                <w:div w:id="1516991670">
                                  <w:marLeft w:val="0"/>
                                  <w:marRight w:val="0"/>
                                  <w:marTop w:val="0"/>
                                  <w:marBottom w:val="0"/>
                                  <w:divBdr>
                                    <w:top w:val="none" w:sz="0" w:space="0" w:color="auto"/>
                                    <w:left w:val="none" w:sz="0" w:space="0" w:color="auto"/>
                                    <w:bottom w:val="none" w:sz="0" w:space="0" w:color="auto"/>
                                    <w:right w:val="none" w:sz="0" w:space="0" w:color="auto"/>
                                  </w:divBdr>
                                  <w:divsChild>
                                    <w:div w:id="1893419823">
                                      <w:marLeft w:val="0"/>
                                      <w:marRight w:val="0"/>
                                      <w:marTop w:val="0"/>
                                      <w:marBottom w:val="0"/>
                                      <w:divBdr>
                                        <w:top w:val="none" w:sz="0" w:space="0" w:color="auto"/>
                                        <w:left w:val="none" w:sz="0" w:space="0" w:color="auto"/>
                                        <w:bottom w:val="none" w:sz="0" w:space="0" w:color="auto"/>
                                        <w:right w:val="none" w:sz="0" w:space="0" w:color="auto"/>
                                      </w:divBdr>
                                      <w:divsChild>
                                        <w:div w:id="1951887054">
                                          <w:marLeft w:val="0"/>
                                          <w:marRight w:val="0"/>
                                          <w:marTop w:val="0"/>
                                          <w:marBottom w:val="0"/>
                                          <w:divBdr>
                                            <w:top w:val="none" w:sz="0" w:space="0" w:color="auto"/>
                                            <w:left w:val="none" w:sz="0" w:space="0" w:color="auto"/>
                                            <w:bottom w:val="none" w:sz="0" w:space="0" w:color="auto"/>
                                            <w:right w:val="none" w:sz="0" w:space="0" w:color="auto"/>
                                          </w:divBdr>
                                          <w:divsChild>
                                            <w:div w:id="1819607840">
                                              <w:marLeft w:val="0"/>
                                              <w:marRight w:val="0"/>
                                              <w:marTop w:val="0"/>
                                              <w:marBottom w:val="0"/>
                                              <w:divBdr>
                                                <w:top w:val="none" w:sz="0" w:space="0" w:color="auto"/>
                                                <w:left w:val="none" w:sz="0" w:space="0" w:color="auto"/>
                                                <w:bottom w:val="none" w:sz="0" w:space="0" w:color="auto"/>
                                                <w:right w:val="none" w:sz="0" w:space="0" w:color="auto"/>
                                              </w:divBdr>
                                              <w:divsChild>
                                                <w:div w:id="1618634271">
                                                  <w:marLeft w:val="0"/>
                                                  <w:marRight w:val="0"/>
                                                  <w:marTop w:val="0"/>
                                                  <w:marBottom w:val="0"/>
                                                  <w:divBdr>
                                                    <w:top w:val="none" w:sz="0" w:space="0" w:color="auto"/>
                                                    <w:left w:val="none" w:sz="0" w:space="0" w:color="auto"/>
                                                    <w:bottom w:val="none" w:sz="0" w:space="0" w:color="auto"/>
                                                    <w:right w:val="none" w:sz="0" w:space="0" w:color="auto"/>
                                                  </w:divBdr>
                                                  <w:divsChild>
                                                    <w:div w:id="1895120472">
                                                      <w:marLeft w:val="0"/>
                                                      <w:marRight w:val="0"/>
                                                      <w:marTop w:val="0"/>
                                                      <w:marBottom w:val="0"/>
                                                      <w:divBdr>
                                                        <w:top w:val="none" w:sz="0" w:space="0" w:color="auto"/>
                                                        <w:left w:val="none" w:sz="0" w:space="0" w:color="auto"/>
                                                        <w:bottom w:val="none" w:sz="0" w:space="0" w:color="auto"/>
                                                        <w:right w:val="none" w:sz="0" w:space="0" w:color="auto"/>
                                                      </w:divBdr>
                                                      <w:divsChild>
                                                        <w:div w:id="1251768505">
                                                          <w:marLeft w:val="0"/>
                                                          <w:marRight w:val="0"/>
                                                          <w:marTop w:val="0"/>
                                                          <w:marBottom w:val="0"/>
                                                          <w:divBdr>
                                                            <w:top w:val="none" w:sz="0" w:space="0" w:color="auto"/>
                                                            <w:left w:val="none" w:sz="0" w:space="0" w:color="auto"/>
                                                            <w:bottom w:val="none" w:sz="0" w:space="0" w:color="auto"/>
                                                            <w:right w:val="none" w:sz="0" w:space="0" w:color="auto"/>
                                                          </w:divBdr>
                                                          <w:divsChild>
                                                            <w:div w:id="44793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29852089">
      <w:bodyDiv w:val="1"/>
      <w:marLeft w:val="0"/>
      <w:marRight w:val="0"/>
      <w:marTop w:val="0"/>
      <w:marBottom w:val="0"/>
      <w:divBdr>
        <w:top w:val="none" w:sz="0" w:space="0" w:color="auto"/>
        <w:left w:val="none" w:sz="0" w:space="0" w:color="auto"/>
        <w:bottom w:val="none" w:sz="0" w:space="0" w:color="auto"/>
        <w:right w:val="none" w:sz="0" w:space="0" w:color="auto"/>
      </w:divBdr>
    </w:div>
    <w:div w:id="244339283">
      <w:bodyDiv w:val="1"/>
      <w:marLeft w:val="0"/>
      <w:marRight w:val="0"/>
      <w:marTop w:val="0"/>
      <w:marBottom w:val="0"/>
      <w:divBdr>
        <w:top w:val="none" w:sz="0" w:space="0" w:color="auto"/>
        <w:left w:val="none" w:sz="0" w:space="0" w:color="auto"/>
        <w:bottom w:val="none" w:sz="0" w:space="0" w:color="auto"/>
        <w:right w:val="none" w:sz="0" w:space="0" w:color="auto"/>
      </w:divBdr>
    </w:div>
    <w:div w:id="246616346">
      <w:bodyDiv w:val="1"/>
      <w:marLeft w:val="0"/>
      <w:marRight w:val="0"/>
      <w:marTop w:val="0"/>
      <w:marBottom w:val="0"/>
      <w:divBdr>
        <w:top w:val="none" w:sz="0" w:space="0" w:color="auto"/>
        <w:left w:val="none" w:sz="0" w:space="0" w:color="auto"/>
        <w:bottom w:val="none" w:sz="0" w:space="0" w:color="auto"/>
        <w:right w:val="none" w:sz="0" w:space="0" w:color="auto"/>
      </w:divBdr>
    </w:div>
    <w:div w:id="267780241">
      <w:bodyDiv w:val="1"/>
      <w:marLeft w:val="0"/>
      <w:marRight w:val="0"/>
      <w:marTop w:val="0"/>
      <w:marBottom w:val="0"/>
      <w:divBdr>
        <w:top w:val="none" w:sz="0" w:space="0" w:color="auto"/>
        <w:left w:val="none" w:sz="0" w:space="0" w:color="auto"/>
        <w:bottom w:val="none" w:sz="0" w:space="0" w:color="auto"/>
        <w:right w:val="none" w:sz="0" w:space="0" w:color="auto"/>
      </w:divBdr>
    </w:div>
    <w:div w:id="335811299">
      <w:bodyDiv w:val="1"/>
      <w:marLeft w:val="0"/>
      <w:marRight w:val="0"/>
      <w:marTop w:val="0"/>
      <w:marBottom w:val="0"/>
      <w:divBdr>
        <w:top w:val="none" w:sz="0" w:space="0" w:color="auto"/>
        <w:left w:val="none" w:sz="0" w:space="0" w:color="auto"/>
        <w:bottom w:val="none" w:sz="0" w:space="0" w:color="auto"/>
        <w:right w:val="none" w:sz="0" w:space="0" w:color="auto"/>
      </w:divBdr>
      <w:divsChild>
        <w:div w:id="1484274262">
          <w:marLeft w:val="0"/>
          <w:marRight w:val="0"/>
          <w:marTop w:val="0"/>
          <w:marBottom w:val="0"/>
          <w:divBdr>
            <w:top w:val="none" w:sz="0" w:space="0" w:color="auto"/>
            <w:left w:val="none" w:sz="0" w:space="0" w:color="auto"/>
            <w:bottom w:val="none" w:sz="0" w:space="0" w:color="auto"/>
            <w:right w:val="none" w:sz="0" w:space="0" w:color="auto"/>
          </w:divBdr>
          <w:divsChild>
            <w:div w:id="1024818397">
              <w:marLeft w:val="0"/>
              <w:marRight w:val="0"/>
              <w:marTop w:val="0"/>
              <w:marBottom w:val="0"/>
              <w:divBdr>
                <w:top w:val="none" w:sz="0" w:space="0" w:color="auto"/>
                <w:left w:val="none" w:sz="0" w:space="0" w:color="auto"/>
                <w:bottom w:val="none" w:sz="0" w:space="0" w:color="auto"/>
                <w:right w:val="none" w:sz="0" w:space="0" w:color="auto"/>
              </w:divBdr>
              <w:divsChild>
                <w:div w:id="270822656">
                  <w:marLeft w:val="0"/>
                  <w:marRight w:val="0"/>
                  <w:marTop w:val="0"/>
                  <w:marBottom w:val="0"/>
                  <w:divBdr>
                    <w:top w:val="none" w:sz="0" w:space="0" w:color="auto"/>
                    <w:left w:val="none" w:sz="0" w:space="0" w:color="auto"/>
                    <w:bottom w:val="none" w:sz="0" w:space="0" w:color="auto"/>
                    <w:right w:val="none" w:sz="0" w:space="0" w:color="auto"/>
                  </w:divBdr>
                  <w:divsChild>
                    <w:div w:id="1201211753">
                      <w:marLeft w:val="0"/>
                      <w:marRight w:val="0"/>
                      <w:marTop w:val="0"/>
                      <w:marBottom w:val="0"/>
                      <w:divBdr>
                        <w:top w:val="none" w:sz="0" w:space="0" w:color="auto"/>
                        <w:left w:val="none" w:sz="0" w:space="0" w:color="auto"/>
                        <w:bottom w:val="none" w:sz="0" w:space="0" w:color="auto"/>
                        <w:right w:val="none" w:sz="0" w:space="0" w:color="auto"/>
                      </w:divBdr>
                      <w:divsChild>
                        <w:div w:id="1440025886">
                          <w:marLeft w:val="0"/>
                          <w:marRight w:val="0"/>
                          <w:marTop w:val="0"/>
                          <w:marBottom w:val="0"/>
                          <w:divBdr>
                            <w:top w:val="none" w:sz="0" w:space="0" w:color="auto"/>
                            <w:left w:val="none" w:sz="0" w:space="0" w:color="auto"/>
                            <w:bottom w:val="none" w:sz="0" w:space="0" w:color="auto"/>
                            <w:right w:val="none" w:sz="0" w:space="0" w:color="auto"/>
                          </w:divBdr>
                          <w:divsChild>
                            <w:div w:id="1876885606">
                              <w:marLeft w:val="0"/>
                              <w:marRight w:val="0"/>
                              <w:marTop w:val="0"/>
                              <w:marBottom w:val="0"/>
                              <w:divBdr>
                                <w:top w:val="none" w:sz="0" w:space="0" w:color="auto"/>
                                <w:left w:val="none" w:sz="0" w:space="0" w:color="auto"/>
                                <w:bottom w:val="none" w:sz="0" w:space="0" w:color="auto"/>
                                <w:right w:val="none" w:sz="0" w:space="0" w:color="auto"/>
                              </w:divBdr>
                              <w:divsChild>
                                <w:div w:id="970937610">
                                  <w:marLeft w:val="0"/>
                                  <w:marRight w:val="0"/>
                                  <w:marTop w:val="0"/>
                                  <w:marBottom w:val="0"/>
                                  <w:divBdr>
                                    <w:top w:val="none" w:sz="0" w:space="0" w:color="auto"/>
                                    <w:left w:val="none" w:sz="0" w:space="0" w:color="auto"/>
                                    <w:bottom w:val="none" w:sz="0" w:space="0" w:color="auto"/>
                                    <w:right w:val="none" w:sz="0" w:space="0" w:color="auto"/>
                                  </w:divBdr>
                                  <w:divsChild>
                                    <w:div w:id="1379353122">
                                      <w:marLeft w:val="0"/>
                                      <w:marRight w:val="0"/>
                                      <w:marTop w:val="0"/>
                                      <w:marBottom w:val="0"/>
                                      <w:divBdr>
                                        <w:top w:val="none" w:sz="0" w:space="0" w:color="auto"/>
                                        <w:left w:val="none" w:sz="0" w:space="0" w:color="auto"/>
                                        <w:bottom w:val="none" w:sz="0" w:space="0" w:color="auto"/>
                                        <w:right w:val="none" w:sz="0" w:space="0" w:color="auto"/>
                                      </w:divBdr>
                                      <w:divsChild>
                                        <w:div w:id="303854415">
                                          <w:marLeft w:val="0"/>
                                          <w:marRight w:val="0"/>
                                          <w:marTop w:val="0"/>
                                          <w:marBottom w:val="0"/>
                                          <w:divBdr>
                                            <w:top w:val="none" w:sz="0" w:space="0" w:color="auto"/>
                                            <w:left w:val="none" w:sz="0" w:space="0" w:color="auto"/>
                                            <w:bottom w:val="none" w:sz="0" w:space="0" w:color="auto"/>
                                            <w:right w:val="none" w:sz="0" w:space="0" w:color="auto"/>
                                          </w:divBdr>
                                          <w:divsChild>
                                            <w:div w:id="112675505">
                                              <w:marLeft w:val="0"/>
                                              <w:marRight w:val="0"/>
                                              <w:marTop w:val="0"/>
                                              <w:marBottom w:val="0"/>
                                              <w:divBdr>
                                                <w:top w:val="none" w:sz="0" w:space="0" w:color="auto"/>
                                                <w:left w:val="none" w:sz="0" w:space="0" w:color="auto"/>
                                                <w:bottom w:val="none" w:sz="0" w:space="0" w:color="auto"/>
                                                <w:right w:val="none" w:sz="0" w:space="0" w:color="auto"/>
                                              </w:divBdr>
                                              <w:divsChild>
                                                <w:div w:id="1791389427">
                                                  <w:marLeft w:val="0"/>
                                                  <w:marRight w:val="0"/>
                                                  <w:marTop w:val="0"/>
                                                  <w:marBottom w:val="0"/>
                                                  <w:divBdr>
                                                    <w:top w:val="none" w:sz="0" w:space="0" w:color="auto"/>
                                                    <w:left w:val="none" w:sz="0" w:space="0" w:color="auto"/>
                                                    <w:bottom w:val="none" w:sz="0" w:space="0" w:color="auto"/>
                                                    <w:right w:val="none" w:sz="0" w:space="0" w:color="auto"/>
                                                  </w:divBdr>
                                                  <w:divsChild>
                                                    <w:div w:id="2146848206">
                                                      <w:marLeft w:val="0"/>
                                                      <w:marRight w:val="0"/>
                                                      <w:marTop w:val="0"/>
                                                      <w:marBottom w:val="0"/>
                                                      <w:divBdr>
                                                        <w:top w:val="none" w:sz="0" w:space="0" w:color="auto"/>
                                                        <w:left w:val="none" w:sz="0" w:space="0" w:color="auto"/>
                                                        <w:bottom w:val="none" w:sz="0" w:space="0" w:color="auto"/>
                                                        <w:right w:val="none" w:sz="0" w:space="0" w:color="auto"/>
                                                      </w:divBdr>
                                                      <w:divsChild>
                                                        <w:div w:id="1136802606">
                                                          <w:marLeft w:val="0"/>
                                                          <w:marRight w:val="0"/>
                                                          <w:marTop w:val="0"/>
                                                          <w:marBottom w:val="0"/>
                                                          <w:divBdr>
                                                            <w:top w:val="none" w:sz="0" w:space="0" w:color="auto"/>
                                                            <w:left w:val="none" w:sz="0" w:space="0" w:color="auto"/>
                                                            <w:bottom w:val="none" w:sz="0" w:space="0" w:color="auto"/>
                                                            <w:right w:val="none" w:sz="0" w:space="0" w:color="auto"/>
                                                          </w:divBdr>
                                                          <w:divsChild>
                                                            <w:div w:id="2302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05098886">
      <w:bodyDiv w:val="1"/>
      <w:marLeft w:val="0"/>
      <w:marRight w:val="0"/>
      <w:marTop w:val="0"/>
      <w:marBottom w:val="0"/>
      <w:divBdr>
        <w:top w:val="none" w:sz="0" w:space="0" w:color="auto"/>
        <w:left w:val="none" w:sz="0" w:space="0" w:color="auto"/>
        <w:bottom w:val="none" w:sz="0" w:space="0" w:color="auto"/>
        <w:right w:val="none" w:sz="0" w:space="0" w:color="auto"/>
      </w:divBdr>
      <w:divsChild>
        <w:div w:id="370496111">
          <w:marLeft w:val="0"/>
          <w:marRight w:val="0"/>
          <w:marTop w:val="0"/>
          <w:marBottom w:val="0"/>
          <w:divBdr>
            <w:top w:val="none" w:sz="0" w:space="0" w:color="auto"/>
            <w:left w:val="none" w:sz="0" w:space="0" w:color="auto"/>
            <w:bottom w:val="none" w:sz="0" w:space="0" w:color="auto"/>
            <w:right w:val="none" w:sz="0" w:space="0" w:color="auto"/>
          </w:divBdr>
          <w:divsChild>
            <w:div w:id="860554554">
              <w:marLeft w:val="0"/>
              <w:marRight w:val="0"/>
              <w:marTop w:val="0"/>
              <w:marBottom w:val="0"/>
              <w:divBdr>
                <w:top w:val="none" w:sz="0" w:space="0" w:color="auto"/>
                <w:left w:val="none" w:sz="0" w:space="0" w:color="auto"/>
                <w:bottom w:val="none" w:sz="0" w:space="0" w:color="auto"/>
                <w:right w:val="none" w:sz="0" w:space="0" w:color="auto"/>
              </w:divBdr>
              <w:divsChild>
                <w:div w:id="2112387986">
                  <w:marLeft w:val="0"/>
                  <w:marRight w:val="0"/>
                  <w:marTop w:val="0"/>
                  <w:marBottom w:val="0"/>
                  <w:divBdr>
                    <w:top w:val="none" w:sz="0" w:space="0" w:color="auto"/>
                    <w:left w:val="none" w:sz="0" w:space="0" w:color="auto"/>
                    <w:bottom w:val="none" w:sz="0" w:space="0" w:color="auto"/>
                    <w:right w:val="none" w:sz="0" w:space="0" w:color="auto"/>
                  </w:divBdr>
                  <w:divsChild>
                    <w:div w:id="56632696">
                      <w:marLeft w:val="0"/>
                      <w:marRight w:val="0"/>
                      <w:marTop w:val="0"/>
                      <w:marBottom w:val="0"/>
                      <w:divBdr>
                        <w:top w:val="none" w:sz="0" w:space="0" w:color="auto"/>
                        <w:left w:val="none" w:sz="0" w:space="0" w:color="auto"/>
                        <w:bottom w:val="none" w:sz="0" w:space="0" w:color="auto"/>
                        <w:right w:val="none" w:sz="0" w:space="0" w:color="auto"/>
                      </w:divBdr>
                      <w:divsChild>
                        <w:div w:id="1937323352">
                          <w:marLeft w:val="0"/>
                          <w:marRight w:val="0"/>
                          <w:marTop w:val="0"/>
                          <w:marBottom w:val="0"/>
                          <w:divBdr>
                            <w:top w:val="none" w:sz="0" w:space="0" w:color="auto"/>
                            <w:left w:val="none" w:sz="0" w:space="0" w:color="auto"/>
                            <w:bottom w:val="none" w:sz="0" w:space="0" w:color="auto"/>
                            <w:right w:val="none" w:sz="0" w:space="0" w:color="auto"/>
                          </w:divBdr>
                          <w:divsChild>
                            <w:div w:id="444739297">
                              <w:marLeft w:val="0"/>
                              <w:marRight w:val="0"/>
                              <w:marTop w:val="0"/>
                              <w:marBottom w:val="0"/>
                              <w:divBdr>
                                <w:top w:val="none" w:sz="0" w:space="0" w:color="auto"/>
                                <w:left w:val="none" w:sz="0" w:space="0" w:color="auto"/>
                                <w:bottom w:val="none" w:sz="0" w:space="0" w:color="auto"/>
                                <w:right w:val="none" w:sz="0" w:space="0" w:color="auto"/>
                              </w:divBdr>
                              <w:divsChild>
                                <w:div w:id="420107824">
                                  <w:marLeft w:val="0"/>
                                  <w:marRight w:val="0"/>
                                  <w:marTop w:val="0"/>
                                  <w:marBottom w:val="0"/>
                                  <w:divBdr>
                                    <w:top w:val="none" w:sz="0" w:space="0" w:color="auto"/>
                                    <w:left w:val="none" w:sz="0" w:space="0" w:color="auto"/>
                                    <w:bottom w:val="none" w:sz="0" w:space="0" w:color="auto"/>
                                    <w:right w:val="none" w:sz="0" w:space="0" w:color="auto"/>
                                  </w:divBdr>
                                  <w:divsChild>
                                    <w:div w:id="201288745">
                                      <w:marLeft w:val="0"/>
                                      <w:marRight w:val="0"/>
                                      <w:marTop w:val="0"/>
                                      <w:marBottom w:val="0"/>
                                      <w:divBdr>
                                        <w:top w:val="none" w:sz="0" w:space="0" w:color="auto"/>
                                        <w:left w:val="none" w:sz="0" w:space="0" w:color="auto"/>
                                        <w:bottom w:val="none" w:sz="0" w:space="0" w:color="auto"/>
                                        <w:right w:val="none" w:sz="0" w:space="0" w:color="auto"/>
                                      </w:divBdr>
                                      <w:divsChild>
                                        <w:div w:id="1216428817">
                                          <w:marLeft w:val="0"/>
                                          <w:marRight w:val="0"/>
                                          <w:marTop w:val="0"/>
                                          <w:marBottom w:val="0"/>
                                          <w:divBdr>
                                            <w:top w:val="none" w:sz="0" w:space="0" w:color="auto"/>
                                            <w:left w:val="none" w:sz="0" w:space="0" w:color="auto"/>
                                            <w:bottom w:val="none" w:sz="0" w:space="0" w:color="auto"/>
                                            <w:right w:val="none" w:sz="0" w:space="0" w:color="auto"/>
                                          </w:divBdr>
                                          <w:divsChild>
                                            <w:div w:id="1054232380">
                                              <w:marLeft w:val="0"/>
                                              <w:marRight w:val="0"/>
                                              <w:marTop w:val="0"/>
                                              <w:marBottom w:val="0"/>
                                              <w:divBdr>
                                                <w:top w:val="none" w:sz="0" w:space="0" w:color="auto"/>
                                                <w:left w:val="none" w:sz="0" w:space="0" w:color="auto"/>
                                                <w:bottom w:val="none" w:sz="0" w:space="0" w:color="auto"/>
                                                <w:right w:val="none" w:sz="0" w:space="0" w:color="auto"/>
                                              </w:divBdr>
                                              <w:divsChild>
                                                <w:div w:id="1593707179">
                                                  <w:marLeft w:val="0"/>
                                                  <w:marRight w:val="0"/>
                                                  <w:marTop w:val="0"/>
                                                  <w:marBottom w:val="0"/>
                                                  <w:divBdr>
                                                    <w:top w:val="none" w:sz="0" w:space="0" w:color="auto"/>
                                                    <w:left w:val="none" w:sz="0" w:space="0" w:color="auto"/>
                                                    <w:bottom w:val="none" w:sz="0" w:space="0" w:color="auto"/>
                                                    <w:right w:val="none" w:sz="0" w:space="0" w:color="auto"/>
                                                  </w:divBdr>
                                                  <w:divsChild>
                                                    <w:div w:id="1570849606">
                                                      <w:marLeft w:val="0"/>
                                                      <w:marRight w:val="0"/>
                                                      <w:marTop w:val="0"/>
                                                      <w:marBottom w:val="0"/>
                                                      <w:divBdr>
                                                        <w:top w:val="none" w:sz="0" w:space="0" w:color="auto"/>
                                                        <w:left w:val="none" w:sz="0" w:space="0" w:color="auto"/>
                                                        <w:bottom w:val="none" w:sz="0" w:space="0" w:color="auto"/>
                                                        <w:right w:val="none" w:sz="0" w:space="0" w:color="auto"/>
                                                      </w:divBdr>
                                                      <w:divsChild>
                                                        <w:div w:id="1563322391">
                                                          <w:marLeft w:val="0"/>
                                                          <w:marRight w:val="0"/>
                                                          <w:marTop w:val="0"/>
                                                          <w:marBottom w:val="0"/>
                                                          <w:divBdr>
                                                            <w:top w:val="none" w:sz="0" w:space="0" w:color="auto"/>
                                                            <w:left w:val="none" w:sz="0" w:space="0" w:color="auto"/>
                                                            <w:bottom w:val="none" w:sz="0" w:space="0" w:color="auto"/>
                                                            <w:right w:val="none" w:sz="0" w:space="0" w:color="auto"/>
                                                          </w:divBdr>
                                                          <w:divsChild>
                                                            <w:div w:id="105612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6552276">
      <w:bodyDiv w:val="1"/>
      <w:marLeft w:val="0"/>
      <w:marRight w:val="0"/>
      <w:marTop w:val="0"/>
      <w:marBottom w:val="0"/>
      <w:divBdr>
        <w:top w:val="none" w:sz="0" w:space="0" w:color="auto"/>
        <w:left w:val="none" w:sz="0" w:space="0" w:color="auto"/>
        <w:bottom w:val="none" w:sz="0" w:space="0" w:color="auto"/>
        <w:right w:val="none" w:sz="0" w:space="0" w:color="auto"/>
      </w:divBdr>
      <w:divsChild>
        <w:div w:id="334695522">
          <w:marLeft w:val="0"/>
          <w:marRight w:val="0"/>
          <w:marTop w:val="0"/>
          <w:marBottom w:val="0"/>
          <w:divBdr>
            <w:top w:val="none" w:sz="0" w:space="0" w:color="auto"/>
            <w:left w:val="none" w:sz="0" w:space="0" w:color="auto"/>
            <w:bottom w:val="none" w:sz="0" w:space="0" w:color="auto"/>
            <w:right w:val="none" w:sz="0" w:space="0" w:color="auto"/>
          </w:divBdr>
          <w:divsChild>
            <w:div w:id="1108820346">
              <w:marLeft w:val="0"/>
              <w:marRight w:val="0"/>
              <w:marTop w:val="0"/>
              <w:marBottom w:val="0"/>
              <w:divBdr>
                <w:top w:val="none" w:sz="0" w:space="0" w:color="auto"/>
                <w:left w:val="none" w:sz="0" w:space="0" w:color="auto"/>
                <w:bottom w:val="none" w:sz="0" w:space="0" w:color="auto"/>
                <w:right w:val="none" w:sz="0" w:space="0" w:color="auto"/>
              </w:divBdr>
              <w:divsChild>
                <w:div w:id="266080279">
                  <w:marLeft w:val="0"/>
                  <w:marRight w:val="0"/>
                  <w:marTop w:val="0"/>
                  <w:marBottom w:val="0"/>
                  <w:divBdr>
                    <w:top w:val="none" w:sz="0" w:space="0" w:color="auto"/>
                    <w:left w:val="none" w:sz="0" w:space="0" w:color="auto"/>
                    <w:bottom w:val="none" w:sz="0" w:space="0" w:color="auto"/>
                    <w:right w:val="none" w:sz="0" w:space="0" w:color="auto"/>
                  </w:divBdr>
                  <w:divsChild>
                    <w:div w:id="1250388716">
                      <w:marLeft w:val="0"/>
                      <w:marRight w:val="0"/>
                      <w:marTop w:val="0"/>
                      <w:marBottom w:val="0"/>
                      <w:divBdr>
                        <w:top w:val="none" w:sz="0" w:space="0" w:color="auto"/>
                        <w:left w:val="none" w:sz="0" w:space="0" w:color="auto"/>
                        <w:bottom w:val="none" w:sz="0" w:space="0" w:color="auto"/>
                        <w:right w:val="none" w:sz="0" w:space="0" w:color="auto"/>
                      </w:divBdr>
                      <w:divsChild>
                        <w:div w:id="1630284695">
                          <w:marLeft w:val="0"/>
                          <w:marRight w:val="0"/>
                          <w:marTop w:val="0"/>
                          <w:marBottom w:val="0"/>
                          <w:divBdr>
                            <w:top w:val="none" w:sz="0" w:space="0" w:color="auto"/>
                            <w:left w:val="none" w:sz="0" w:space="0" w:color="auto"/>
                            <w:bottom w:val="none" w:sz="0" w:space="0" w:color="auto"/>
                            <w:right w:val="none" w:sz="0" w:space="0" w:color="auto"/>
                          </w:divBdr>
                          <w:divsChild>
                            <w:div w:id="571935430">
                              <w:marLeft w:val="0"/>
                              <w:marRight w:val="0"/>
                              <w:marTop w:val="0"/>
                              <w:marBottom w:val="0"/>
                              <w:divBdr>
                                <w:top w:val="none" w:sz="0" w:space="0" w:color="auto"/>
                                <w:left w:val="none" w:sz="0" w:space="0" w:color="auto"/>
                                <w:bottom w:val="none" w:sz="0" w:space="0" w:color="auto"/>
                                <w:right w:val="none" w:sz="0" w:space="0" w:color="auto"/>
                              </w:divBdr>
                              <w:divsChild>
                                <w:div w:id="1037316724">
                                  <w:marLeft w:val="0"/>
                                  <w:marRight w:val="0"/>
                                  <w:marTop w:val="0"/>
                                  <w:marBottom w:val="0"/>
                                  <w:divBdr>
                                    <w:top w:val="none" w:sz="0" w:space="0" w:color="auto"/>
                                    <w:left w:val="none" w:sz="0" w:space="0" w:color="auto"/>
                                    <w:bottom w:val="none" w:sz="0" w:space="0" w:color="auto"/>
                                    <w:right w:val="none" w:sz="0" w:space="0" w:color="auto"/>
                                  </w:divBdr>
                                  <w:divsChild>
                                    <w:div w:id="1265111133">
                                      <w:marLeft w:val="0"/>
                                      <w:marRight w:val="0"/>
                                      <w:marTop w:val="0"/>
                                      <w:marBottom w:val="0"/>
                                      <w:divBdr>
                                        <w:top w:val="none" w:sz="0" w:space="0" w:color="auto"/>
                                        <w:left w:val="none" w:sz="0" w:space="0" w:color="auto"/>
                                        <w:bottom w:val="none" w:sz="0" w:space="0" w:color="auto"/>
                                        <w:right w:val="none" w:sz="0" w:space="0" w:color="auto"/>
                                      </w:divBdr>
                                      <w:divsChild>
                                        <w:div w:id="722827925">
                                          <w:marLeft w:val="0"/>
                                          <w:marRight w:val="0"/>
                                          <w:marTop w:val="0"/>
                                          <w:marBottom w:val="0"/>
                                          <w:divBdr>
                                            <w:top w:val="none" w:sz="0" w:space="0" w:color="auto"/>
                                            <w:left w:val="none" w:sz="0" w:space="0" w:color="auto"/>
                                            <w:bottom w:val="none" w:sz="0" w:space="0" w:color="auto"/>
                                            <w:right w:val="none" w:sz="0" w:space="0" w:color="auto"/>
                                          </w:divBdr>
                                          <w:divsChild>
                                            <w:div w:id="1894736447">
                                              <w:marLeft w:val="0"/>
                                              <w:marRight w:val="0"/>
                                              <w:marTop w:val="0"/>
                                              <w:marBottom w:val="0"/>
                                              <w:divBdr>
                                                <w:top w:val="none" w:sz="0" w:space="0" w:color="auto"/>
                                                <w:left w:val="none" w:sz="0" w:space="0" w:color="auto"/>
                                                <w:bottom w:val="none" w:sz="0" w:space="0" w:color="auto"/>
                                                <w:right w:val="none" w:sz="0" w:space="0" w:color="auto"/>
                                              </w:divBdr>
                                              <w:divsChild>
                                                <w:div w:id="569968543">
                                                  <w:marLeft w:val="0"/>
                                                  <w:marRight w:val="0"/>
                                                  <w:marTop w:val="0"/>
                                                  <w:marBottom w:val="0"/>
                                                  <w:divBdr>
                                                    <w:top w:val="none" w:sz="0" w:space="0" w:color="auto"/>
                                                    <w:left w:val="none" w:sz="0" w:space="0" w:color="auto"/>
                                                    <w:bottom w:val="none" w:sz="0" w:space="0" w:color="auto"/>
                                                    <w:right w:val="none" w:sz="0" w:space="0" w:color="auto"/>
                                                  </w:divBdr>
                                                  <w:divsChild>
                                                    <w:div w:id="59445457">
                                                      <w:marLeft w:val="0"/>
                                                      <w:marRight w:val="0"/>
                                                      <w:marTop w:val="0"/>
                                                      <w:marBottom w:val="0"/>
                                                      <w:divBdr>
                                                        <w:top w:val="none" w:sz="0" w:space="0" w:color="auto"/>
                                                        <w:left w:val="none" w:sz="0" w:space="0" w:color="auto"/>
                                                        <w:bottom w:val="none" w:sz="0" w:space="0" w:color="auto"/>
                                                        <w:right w:val="none" w:sz="0" w:space="0" w:color="auto"/>
                                                      </w:divBdr>
                                                      <w:divsChild>
                                                        <w:div w:id="1205678130">
                                                          <w:marLeft w:val="0"/>
                                                          <w:marRight w:val="0"/>
                                                          <w:marTop w:val="0"/>
                                                          <w:marBottom w:val="0"/>
                                                          <w:divBdr>
                                                            <w:top w:val="none" w:sz="0" w:space="0" w:color="auto"/>
                                                            <w:left w:val="none" w:sz="0" w:space="0" w:color="auto"/>
                                                            <w:bottom w:val="none" w:sz="0" w:space="0" w:color="auto"/>
                                                            <w:right w:val="none" w:sz="0" w:space="0" w:color="auto"/>
                                                          </w:divBdr>
                                                          <w:divsChild>
                                                            <w:div w:id="50077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6618684">
      <w:bodyDiv w:val="1"/>
      <w:marLeft w:val="0"/>
      <w:marRight w:val="0"/>
      <w:marTop w:val="0"/>
      <w:marBottom w:val="0"/>
      <w:divBdr>
        <w:top w:val="none" w:sz="0" w:space="0" w:color="auto"/>
        <w:left w:val="none" w:sz="0" w:space="0" w:color="auto"/>
        <w:bottom w:val="none" w:sz="0" w:space="0" w:color="auto"/>
        <w:right w:val="none" w:sz="0" w:space="0" w:color="auto"/>
      </w:divBdr>
      <w:divsChild>
        <w:div w:id="208493862">
          <w:marLeft w:val="0"/>
          <w:marRight w:val="0"/>
          <w:marTop w:val="0"/>
          <w:marBottom w:val="0"/>
          <w:divBdr>
            <w:top w:val="none" w:sz="0" w:space="0" w:color="auto"/>
            <w:left w:val="none" w:sz="0" w:space="0" w:color="auto"/>
            <w:bottom w:val="none" w:sz="0" w:space="0" w:color="auto"/>
            <w:right w:val="none" w:sz="0" w:space="0" w:color="auto"/>
          </w:divBdr>
          <w:divsChild>
            <w:div w:id="972637149">
              <w:marLeft w:val="0"/>
              <w:marRight w:val="0"/>
              <w:marTop w:val="0"/>
              <w:marBottom w:val="0"/>
              <w:divBdr>
                <w:top w:val="none" w:sz="0" w:space="0" w:color="auto"/>
                <w:left w:val="none" w:sz="0" w:space="0" w:color="auto"/>
                <w:bottom w:val="none" w:sz="0" w:space="0" w:color="auto"/>
                <w:right w:val="none" w:sz="0" w:space="0" w:color="auto"/>
              </w:divBdr>
              <w:divsChild>
                <w:div w:id="1821926478">
                  <w:marLeft w:val="0"/>
                  <w:marRight w:val="0"/>
                  <w:marTop w:val="0"/>
                  <w:marBottom w:val="0"/>
                  <w:divBdr>
                    <w:top w:val="none" w:sz="0" w:space="0" w:color="auto"/>
                    <w:left w:val="none" w:sz="0" w:space="0" w:color="auto"/>
                    <w:bottom w:val="none" w:sz="0" w:space="0" w:color="auto"/>
                    <w:right w:val="none" w:sz="0" w:space="0" w:color="auto"/>
                  </w:divBdr>
                  <w:divsChild>
                    <w:div w:id="2103986604">
                      <w:marLeft w:val="0"/>
                      <w:marRight w:val="0"/>
                      <w:marTop w:val="0"/>
                      <w:marBottom w:val="0"/>
                      <w:divBdr>
                        <w:top w:val="none" w:sz="0" w:space="0" w:color="auto"/>
                        <w:left w:val="none" w:sz="0" w:space="0" w:color="auto"/>
                        <w:bottom w:val="none" w:sz="0" w:space="0" w:color="auto"/>
                        <w:right w:val="none" w:sz="0" w:space="0" w:color="auto"/>
                      </w:divBdr>
                      <w:divsChild>
                        <w:div w:id="1091008153">
                          <w:marLeft w:val="0"/>
                          <w:marRight w:val="0"/>
                          <w:marTop w:val="0"/>
                          <w:marBottom w:val="0"/>
                          <w:divBdr>
                            <w:top w:val="none" w:sz="0" w:space="0" w:color="auto"/>
                            <w:left w:val="none" w:sz="0" w:space="0" w:color="auto"/>
                            <w:bottom w:val="none" w:sz="0" w:space="0" w:color="auto"/>
                            <w:right w:val="none" w:sz="0" w:space="0" w:color="auto"/>
                          </w:divBdr>
                          <w:divsChild>
                            <w:div w:id="2094081171">
                              <w:marLeft w:val="0"/>
                              <w:marRight w:val="0"/>
                              <w:marTop w:val="0"/>
                              <w:marBottom w:val="0"/>
                              <w:divBdr>
                                <w:top w:val="none" w:sz="0" w:space="0" w:color="auto"/>
                                <w:left w:val="none" w:sz="0" w:space="0" w:color="auto"/>
                                <w:bottom w:val="none" w:sz="0" w:space="0" w:color="auto"/>
                                <w:right w:val="none" w:sz="0" w:space="0" w:color="auto"/>
                              </w:divBdr>
                              <w:divsChild>
                                <w:div w:id="74283700">
                                  <w:marLeft w:val="0"/>
                                  <w:marRight w:val="0"/>
                                  <w:marTop w:val="0"/>
                                  <w:marBottom w:val="0"/>
                                  <w:divBdr>
                                    <w:top w:val="none" w:sz="0" w:space="0" w:color="auto"/>
                                    <w:left w:val="none" w:sz="0" w:space="0" w:color="auto"/>
                                    <w:bottom w:val="none" w:sz="0" w:space="0" w:color="auto"/>
                                    <w:right w:val="none" w:sz="0" w:space="0" w:color="auto"/>
                                  </w:divBdr>
                                  <w:divsChild>
                                    <w:div w:id="1183472980">
                                      <w:marLeft w:val="0"/>
                                      <w:marRight w:val="0"/>
                                      <w:marTop w:val="0"/>
                                      <w:marBottom w:val="0"/>
                                      <w:divBdr>
                                        <w:top w:val="none" w:sz="0" w:space="0" w:color="auto"/>
                                        <w:left w:val="none" w:sz="0" w:space="0" w:color="auto"/>
                                        <w:bottom w:val="none" w:sz="0" w:space="0" w:color="auto"/>
                                        <w:right w:val="none" w:sz="0" w:space="0" w:color="auto"/>
                                      </w:divBdr>
                                      <w:divsChild>
                                        <w:div w:id="901915615">
                                          <w:marLeft w:val="0"/>
                                          <w:marRight w:val="0"/>
                                          <w:marTop w:val="0"/>
                                          <w:marBottom w:val="0"/>
                                          <w:divBdr>
                                            <w:top w:val="none" w:sz="0" w:space="0" w:color="auto"/>
                                            <w:left w:val="none" w:sz="0" w:space="0" w:color="auto"/>
                                            <w:bottom w:val="none" w:sz="0" w:space="0" w:color="auto"/>
                                            <w:right w:val="none" w:sz="0" w:space="0" w:color="auto"/>
                                          </w:divBdr>
                                          <w:divsChild>
                                            <w:div w:id="764182071">
                                              <w:marLeft w:val="0"/>
                                              <w:marRight w:val="0"/>
                                              <w:marTop w:val="0"/>
                                              <w:marBottom w:val="0"/>
                                              <w:divBdr>
                                                <w:top w:val="none" w:sz="0" w:space="0" w:color="auto"/>
                                                <w:left w:val="none" w:sz="0" w:space="0" w:color="auto"/>
                                                <w:bottom w:val="none" w:sz="0" w:space="0" w:color="auto"/>
                                                <w:right w:val="none" w:sz="0" w:space="0" w:color="auto"/>
                                              </w:divBdr>
                                              <w:divsChild>
                                                <w:div w:id="930620730">
                                                  <w:marLeft w:val="0"/>
                                                  <w:marRight w:val="0"/>
                                                  <w:marTop w:val="0"/>
                                                  <w:marBottom w:val="0"/>
                                                  <w:divBdr>
                                                    <w:top w:val="none" w:sz="0" w:space="0" w:color="auto"/>
                                                    <w:left w:val="none" w:sz="0" w:space="0" w:color="auto"/>
                                                    <w:bottom w:val="none" w:sz="0" w:space="0" w:color="auto"/>
                                                    <w:right w:val="none" w:sz="0" w:space="0" w:color="auto"/>
                                                  </w:divBdr>
                                                  <w:divsChild>
                                                    <w:div w:id="1273855707">
                                                      <w:marLeft w:val="0"/>
                                                      <w:marRight w:val="0"/>
                                                      <w:marTop w:val="0"/>
                                                      <w:marBottom w:val="0"/>
                                                      <w:divBdr>
                                                        <w:top w:val="none" w:sz="0" w:space="0" w:color="auto"/>
                                                        <w:left w:val="none" w:sz="0" w:space="0" w:color="auto"/>
                                                        <w:bottom w:val="none" w:sz="0" w:space="0" w:color="auto"/>
                                                        <w:right w:val="none" w:sz="0" w:space="0" w:color="auto"/>
                                                      </w:divBdr>
                                                      <w:divsChild>
                                                        <w:div w:id="1206333932">
                                                          <w:marLeft w:val="0"/>
                                                          <w:marRight w:val="0"/>
                                                          <w:marTop w:val="0"/>
                                                          <w:marBottom w:val="0"/>
                                                          <w:divBdr>
                                                            <w:top w:val="none" w:sz="0" w:space="0" w:color="auto"/>
                                                            <w:left w:val="none" w:sz="0" w:space="0" w:color="auto"/>
                                                            <w:bottom w:val="none" w:sz="0" w:space="0" w:color="auto"/>
                                                            <w:right w:val="none" w:sz="0" w:space="0" w:color="auto"/>
                                                          </w:divBdr>
                                                          <w:divsChild>
                                                            <w:div w:id="43405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24314401">
      <w:bodyDiv w:val="1"/>
      <w:marLeft w:val="0"/>
      <w:marRight w:val="0"/>
      <w:marTop w:val="0"/>
      <w:marBottom w:val="0"/>
      <w:divBdr>
        <w:top w:val="none" w:sz="0" w:space="0" w:color="auto"/>
        <w:left w:val="none" w:sz="0" w:space="0" w:color="auto"/>
        <w:bottom w:val="none" w:sz="0" w:space="0" w:color="auto"/>
        <w:right w:val="none" w:sz="0" w:space="0" w:color="auto"/>
      </w:divBdr>
      <w:divsChild>
        <w:div w:id="792865843">
          <w:marLeft w:val="0"/>
          <w:marRight w:val="0"/>
          <w:marTop w:val="0"/>
          <w:marBottom w:val="0"/>
          <w:divBdr>
            <w:top w:val="none" w:sz="0" w:space="0" w:color="auto"/>
            <w:left w:val="none" w:sz="0" w:space="0" w:color="auto"/>
            <w:bottom w:val="none" w:sz="0" w:space="0" w:color="auto"/>
            <w:right w:val="none" w:sz="0" w:space="0" w:color="auto"/>
          </w:divBdr>
          <w:divsChild>
            <w:div w:id="1415475302">
              <w:marLeft w:val="0"/>
              <w:marRight w:val="0"/>
              <w:marTop w:val="0"/>
              <w:marBottom w:val="0"/>
              <w:divBdr>
                <w:top w:val="none" w:sz="0" w:space="0" w:color="auto"/>
                <w:left w:val="none" w:sz="0" w:space="0" w:color="auto"/>
                <w:bottom w:val="none" w:sz="0" w:space="0" w:color="auto"/>
                <w:right w:val="none" w:sz="0" w:space="0" w:color="auto"/>
              </w:divBdr>
              <w:divsChild>
                <w:div w:id="1445734258">
                  <w:marLeft w:val="0"/>
                  <w:marRight w:val="0"/>
                  <w:marTop w:val="0"/>
                  <w:marBottom w:val="0"/>
                  <w:divBdr>
                    <w:top w:val="none" w:sz="0" w:space="0" w:color="auto"/>
                    <w:left w:val="none" w:sz="0" w:space="0" w:color="auto"/>
                    <w:bottom w:val="none" w:sz="0" w:space="0" w:color="auto"/>
                    <w:right w:val="none" w:sz="0" w:space="0" w:color="auto"/>
                  </w:divBdr>
                  <w:divsChild>
                    <w:div w:id="401876930">
                      <w:marLeft w:val="0"/>
                      <w:marRight w:val="0"/>
                      <w:marTop w:val="0"/>
                      <w:marBottom w:val="0"/>
                      <w:divBdr>
                        <w:top w:val="none" w:sz="0" w:space="0" w:color="auto"/>
                        <w:left w:val="none" w:sz="0" w:space="0" w:color="auto"/>
                        <w:bottom w:val="none" w:sz="0" w:space="0" w:color="auto"/>
                        <w:right w:val="none" w:sz="0" w:space="0" w:color="auto"/>
                      </w:divBdr>
                      <w:divsChild>
                        <w:div w:id="607084147">
                          <w:marLeft w:val="0"/>
                          <w:marRight w:val="0"/>
                          <w:marTop w:val="0"/>
                          <w:marBottom w:val="0"/>
                          <w:divBdr>
                            <w:top w:val="none" w:sz="0" w:space="0" w:color="auto"/>
                            <w:left w:val="none" w:sz="0" w:space="0" w:color="auto"/>
                            <w:bottom w:val="none" w:sz="0" w:space="0" w:color="auto"/>
                            <w:right w:val="none" w:sz="0" w:space="0" w:color="auto"/>
                          </w:divBdr>
                          <w:divsChild>
                            <w:div w:id="1364210169">
                              <w:marLeft w:val="0"/>
                              <w:marRight w:val="0"/>
                              <w:marTop w:val="0"/>
                              <w:marBottom w:val="0"/>
                              <w:divBdr>
                                <w:top w:val="none" w:sz="0" w:space="0" w:color="auto"/>
                                <w:left w:val="none" w:sz="0" w:space="0" w:color="auto"/>
                                <w:bottom w:val="none" w:sz="0" w:space="0" w:color="auto"/>
                                <w:right w:val="none" w:sz="0" w:space="0" w:color="auto"/>
                              </w:divBdr>
                              <w:divsChild>
                                <w:div w:id="1497111589">
                                  <w:marLeft w:val="0"/>
                                  <w:marRight w:val="0"/>
                                  <w:marTop w:val="0"/>
                                  <w:marBottom w:val="0"/>
                                  <w:divBdr>
                                    <w:top w:val="none" w:sz="0" w:space="0" w:color="auto"/>
                                    <w:left w:val="none" w:sz="0" w:space="0" w:color="auto"/>
                                    <w:bottom w:val="none" w:sz="0" w:space="0" w:color="auto"/>
                                    <w:right w:val="none" w:sz="0" w:space="0" w:color="auto"/>
                                  </w:divBdr>
                                  <w:divsChild>
                                    <w:div w:id="968587915">
                                      <w:marLeft w:val="0"/>
                                      <w:marRight w:val="0"/>
                                      <w:marTop w:val="0"/>
                                      <w:marBottom w:val="0"/>
                                      <w:divBdr>
                                        <w:top w:val="none" w:sz="0" w:space="0" w:color="auto"/>
                                        <w:left w:val="none" w:sz="0" w:space="0" w:color="auto"/>
                                        <w:bottom w:val="none" w:sz="0" w:space="0" w:color="auto"/>
                                        <w:right w:val="none" w:sz="0" w:space="0" w:color="auto"/>
                                      </w:divBdr>
                                      <w:divsChild>
                                        <w:div w:id="801579482">
                                          <w:marLeft w:val="0"/>
                                          <w:marRight w:val="0"/>
                                          <w:marTop w:val="0"/>
                                          <w:marBottom w:val="0"/>
                                          <w:divBdr>
                                            <w:top w:val="none" w:sz="0" w:space="0" w:color="auto"/>
                                            <w:left w:val="none" w:sz="0" w:space="0" w:color="auto"/>
                                            <w:bottom w:val="none" w:sz="0" w:space="0" w:color="auto"/>
                                            <w:right w:val="none" w:sz="0" w:space="0" w:color="auto"/>
                                          </w:divBdr>
                                          <w:divsChild>
                                            <w:div w:id="2138141832">
                                              <w:marLeft w:val="0"/>
                                              <w:marRight w:val="0"/>
                                              <w:marTop w:val="0"/>
                                              <w:marBottom w:val="0"/>
                                              <w:divBdr>
                                                <w:top w:val="none" w:sz="0" w:space="0" w:color="auto"/>
                                                <w:left w:val="none" w:sz="0" w:space="0" w:color="auto"/>
                                                <w:bottom w:val="none" w:sz="0" w:space="0" w:color="auto"/>
                                                <w:right w:val="none" w:sz="0" w:space="0" w:color="auto"/>
                                              </w:divBdr>
                                              <w:divsChild>
                                                <w:div w:id="718627817">
                                                  <w:marLeft w:val="0"/>
                                                  <w:marRight w:val="0"/>
                                                  <w:marTop w:val="0"/>
                                                  <w:marBottom w:val="0"/>
                                                  <w:divBdr>
                                                    <w:top w:val="none" w:sz="0" w:space="0" w:color="auto"/>
                                                    <w:left w:val="none" w:sz="0" w:space="0" w:color="auto"/>
                                                    <w:bottom w:val="none" w:sz="0" w:space="0" w:color="auto"/>
                                                    <w:right w:val="none" w:sz="0" w:space="0" w:color="auto"/>
                                                  </w:divBdr>
                                                  <w:divsChild>
                                                    <w:div w:id="478957565">
                                                      <w:marLeft w:val="0"/>
                                                      <w:marRight w:val="0"/>
                                                      <w:marTop w:val="0"/>
                                                      <w:marBottom w:val="0"/>
                                                      <w:divBdr>
                                                        <w:top w:val="none" w:sz="0" w:space="0" w:color="auto"/>
                                                        <w:left w:val="none" w:sz="0" w:space="0" w:color="auto"/>
                                                        <w:bottom w:val="none" w:sz="0" w:space="0" w:color="auto"/>
                                                        <w:right w:val="none" w:sz="0" w:space="0" w:color="auto"/>
                                                      </w:divBdr>
                                                      <w:divsChild>
                                                        <w:div w:id="63532594">
                                                          <w:marLeft w:val="0"/>
                                                          <w:marRight w:val="0"/>
                                                          <w:marTop w:val="0"/>
                                                          <w:marBottom w:val="0"/>
                                                          <w:divBdr>
                                                            <w:top w:val="none" w:sz="0" w:space="0" w:color="auto"/>
                                                            <w:left w:val="none" w:sz="0" w:space="0" w:color="auto"/>
                                                            <w:bottom w:val="none" w:sz="0" w:space="0" w:color="auto"/>
                                                            <w:right w:val="none" w:sz="0" w:space="0" w:color="auto"/>
                                                          </w:divBdr>
                                                          <w:divsChild>
                                                            <w:div w:id="579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28247313">
      <w:bodyDiv w:val="1"/>
      <w:marLeft w:val="0"/>
      <w:marRight w:val="0"/>
      <w:marTop w:val="0"/>
      <w:marBottom w:val="0"/>
      <w:divBdr>
        <w:top w:val="none" w:sz="0" w:space="0" w:color="auto"/>
        <w:left w:val="none" w:sz="0" w:space="0" w:color="auto"/>
        <w:bottom w:val="none" w:sz="0" w:space="0" w:color="auto"/>
        <w:right w:val="none" w:sz="0" w:space="0" w:color="auto"/>
      </w:divBdr>
      <w:divsChild>
        <w:div w:id="115880257">
          <w:marLeft w:val="0"/>
          <w:marRight w:val="0"/>
          <w:marTop w:val="0"/>
          <w:marBottom w:val="0"/>
          <w:divBdr>
            <w:top w:val="none" w:sz="0" w:space="0" w:color="auto"/>
            <w:left w:val="none" w:sz="0" w:space="0" w:color="auto"/>
            <w:bottom w:val="none" w:sz="0" w:space="0" w:color="auto"/>
            <w:right w:val="none" w:sz="0" w:space="0" w:color="auto"/>
          </w:divBdr>
          <w:divsChild>
            <w:div w:id="1052508610">
              <w:marLeft w:val="0"/>
              <w:marRight w:val="0"/>
              <w:marTop w:val="0"/>
              <w:marBottom w:val="0"/>
              <w:divBdr>
                <w:top w:val="none" w:sz="0" w:space="0" w:color="auto"/>
                <w:left w:val="none" w:sz="0" w:space="0" w:color="auto"/>
                <w:bottom w:val="none" w:sz="0" w:space="0" w:color="auto"/>
                <w:right w:val="none" w:sz="0" w:space="0" w:color="auto"/>
              </w:divBdr>
              <w:divsChild>
                <w:div w:id="629670397">
                  <w:marLeft w:val="0"/>
                  <w:marRight w:val="0"/>
                  <w:marTop w:val="0"/>
                  <w:marBottom w:val="0"/>
                  <w:divBdr>
                    <w:top w:val="none" w:sz="0" w:space="0" w:color="auto"/>
                    <w:left w:val="none" w:sz="0" w:space="0" w:color="auto"/>
                    <w:bottom w:val="none" w:sz="0" w:space="0" w:color="auto"/>
                    <w:right w:val="none" w:sz="0" w:space="0" w:color="auto"/>
                  </w:divBdr>
                  <w:divsChild>
                    <w:div w:id="209537030">
                      <w:marLeft w:val="0"/>
                      <w:marRight w:val="0"/>
                      <w:marTop w:val="0"/>
                      <w:marBottom w:val="0"/>
                      <w:divBdr>
                        <w:top w:val="none" w:sz="0" w:space="0" w:color="auto"/>
                        <w:left w:val="none" w:sz="0" w:space="0" w:color="auto"/>
                        <w:bottom w:val="none" w:sz="0" w:space="0" w:color="auto"/>
                        <w:right w:val="none" w:sz="0" w:space="0" w:color="auto"/>
                      </w:divBdr>
                      <w:divsChild>
                        <w:div w:id="244456857">
                          <w:marLeft w:val="0"/>
                          <w:marRight w:val="0"/>
                          <w:marTop w:val="0"/>
                          <w:marBottom w:val="0"/>
                          <w:divBdr>
                            <w:top w:val="none" w:sz="0" w:space="0" w:color="auto"/>
                            <w:left w:val="none" w:sz="0" w:space="0" w:color="auto"/>
                            <w:bottom w:val="none" w:sz="0" w:space="0" w:color="auto"/>
                            <w:right w:val="none" w:sz="0" w:space="0" w:color="auto"/>
                          </w:divBdr>
                          <w:divsChild>
                            <w:div w:id="146896234">
                              <w:marLeft w:val="0"/>
                              <w:marRight w:val="0"/>
                              <w:marTop w:val="0"/>
                              <w:marBottom w:val="0"/>
                              <w:divBdr>
                                <w:top w:val="none" w:sz="0" w:space="0" w:color="auto"/>
                                <w:left w:val="none" w:sz="0" w:space="0" w:color="auto"/>
                                <w:bottom w:val="none" w:sz="0" w:space="0" w:color="auto"/>
                                <w:right w:val="none" w:sz="0" w:space="0" w:color="auto"/>
                              </w:divBdr>
                              <w:divsChild>
                                <w:div w:id="1330409006">
                                  <w:marLeft w:val="0"/>
                                  <w:marRight w:val="0"/>
                                  <w:marTop w:val="0"/>
                                  <w:marBottom w:val="0"/>
                                  <w:divBdr>
                                    <w:top w:val="none" w:sz="0" w:space="0" w:color="auto"/>
                                    <w:left w:val="none" w:sz="0" w:space="0" w:color="auto"/>
                                    <w:bottom w:val="none" w:sz="0" w:space="0" w:color="auto"/>
                                    <w:right w:val="none" w:sz="0" w:space="0" w:color="auto"/>
                                  </w:divBdr>
                                  <w:divsChild>
                                    <w:div w:id="1438139342">
                                      <w:marLeft w:val="0"/>
                                      <w:marRight w:val="0"/>
                                      <w:marTop w:val="0"/>
                                      <w:marBottom w:val="0"/>
                                      <w:divBdr>
                                        <w:top w:val="none" w:sz="0" w:space="0" w:color="auto"/>
                                        <w:left w:val="none" w:sz="0" w:space="0" w:color="auto"/>
                                        <w:bottom w:val="none" w:sz="0" w:space="0" w:color="auto"/>
                                        <w:right w:val="none" w:sz="0" w:space="0" w:color="auto"/>
                                      </w:divBdr>
                                      <w:divsChild>
                                        <w:div w:id="449401063">
                                          <w:marLeft w:val="0"/>
                                          <w:marRight w:val="0"/>
                                          <w:marTop w:val="0"/>
                                          <w:marBottom w:val="0"/>
                                          <w:divBdr>
                                            <w:top w:val="none" w:sz="0" w:space="0" w:color="auto"/>
                                            <w:left w:val="none" w:sz="0" w:space="0" w:color="auto"/>
                                            <w:bottom w:val="none" w:sz="0" w:space="0" w:color="auto"/>
                                            <w:right w:val="none" w:sz="0" w:space="0" w:color="auto"/>
                                          </w:divBdr>
                                          <w:divsChild>
                                            <w:div w:id="1766608181">
                                              <w:marLeft w:val="0"/>
                                              <w:marRight w:val="0"/>
                                              <w:marTop w:val="0"/>
                                              <w:marBottom w:val="0"/>
                                              <w:divBdr>
                                                <w:top w:val="none" w:sz="0" w:space="0" w:color="auto"/>
                                                <w:left w:val="none" w:sz="0" w:space="0" w:color="auto"/>
                                                <w:bottom w:val="none" w:sz="0" w:space="0" w:color="auto"/>
                                                <w:right w:val="none" w:sz="0" w:space="0" w:color="auto"/>
                                              </w:divBdr>
                                              <w:divsChild>
                                                <w:div w:id="690255232">
                                                  <w:marLeft w:val="0"/>
                                                  <w:marRight w:val="0"/>
                                                  <w:marTop w:val="0"/>
                                                  <w:marBottom w:val="0"/>
                                                  <w:divBdr>
                                                    <w:top w:val="none" w:sz="0" w:space="0" w:color="auto"/>
                                                    <w:left w:val="none" w:sz="0" w:space="0" w:color="auto"/>
                                                    <w:bottom w:val="none" w:sz="0" w:space="0" w:color="auto"/>
                                                    <w:right w:val="none" w:sz="0" w:space="0" w:color="auto"/>
                                                  </w:divBdr>
                                                  <w:divsChild>
                                                    <w:div w:id="1178736789">
                                                      <w:marLeft w:val="0"/>
                                                      <w:marRight w:val="0"/>
                                                      <w:marTop w:val="0"/>
                                                      <w:marBottom w:val="0"/>
                                                      <w:divBdr>
                                                        <w:top w:val="none" w:sz="0" w:space="0" w:color="auto"/>
                                                        <w:left w:val="none" w:sz="0" w:space="0" w:color="auto"/>
                                                        <w:bottom w:val="none" w:sz="0" w:space="0" w:color="auto"/>
                                                        <w:right w:val="none" w:sz="0" w:space="0" w:color="auto"/>
                                                      </w:divBdr>
                                                      <w:divsChild>
                                                        <w:div w:id="103506482">
                                                          <w:marLeft w:val="0"/>
                                                          <w:marRight w:val="0"/>
                                                          <w:marTop w:val="0"/>
                                                          <w:marBottom w:val="0"/>
                                                          <w:divBdr>
                                                            <w:top w:val="none" w:sz="0" w:space="0" w:color="auto"/>
                                                            <w:left w:val="none" w:sz="0" w:space="0" w:color="auto"/>
                                                            <w:bottom w:val="none" w:sz="0" w:space="0" w:color="auto"/>
                                                            <w:right w:val="none" w:sz="0" w:space="0" w:color="auto"/>
                                                          </w:divBdr>
                                                          <w:divsChild>
                                                            <w:div w:id="59601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34483601">
      <w:bodyDiv w:val="1"/>
      <w:marLeft w:val="0"/>
      <w:marRight w:val="0"/>
      <w:marTop w:val="0"/>
      <w:marBottom w:val="0"/>
      <w:divBdr>
        <w:top w:val="none" w:sz="0" w:space="0" w:color="auto"/>
        <w:left w:val="none" w:sz="0" w:space="0" w:color="auto"/>
        <w:bottom w:val="none" w:sz="0" w:space="0" w:color="auto"/>
        <w:right w:val="none" w:sz="0" w:space="0" w:color="auto"/>
      </w:divBdr>
    </w:div>
    <w:div w:id="727875204">
      <w:bodyDiv w:val="1"/>
      <w:marLeft w:val="0"/>
      <w:marRight w:val="0"/>
      <w:marTop w:val="0"/>
      <w:marBottom w:val="0"/>
      <w:divBdr>
        <w:top w:val="none" w:sz="0" w:space="0" w:color="auto"/>
        <w:left w:val="none" w:sz="0" w:space="0" w:color="auto"/>
        <w:bottom w:val="none" w:sz="0" w:space="0" w:color="auto"/>
        <w:right w:val="none" w:sz="0" w:space="0" w:color="auto"/>
      </w:divBdr>
      <w:divsChild>
        <w:div w:id="958992880">
          <w:marLeft w:val="0"/>
          <w:marRight w:val="0"/>
          <w:marTop w:val="0"/>
          <w:marBottom w:val="0"/>
          <w:divBdr>
            <w:top w:val="none" w:sz="0" w:space="0" w:color="auto"/>
            <w:left w:val="none" w:sz="0" w:space="0" w:color="auto"/>
            <w:bottom w:val="none" w:sz="0" w:space="0" w:color="auto"/>
            <w:right w:val="none" w:sz="0" w:space="0" w:color="auto"/>
          </w:divBdr>
          <w:divsChild>
            <w:div w:id="1864829180">
              <w:marLeft w:val="0"/>
              <w:marRight w:val="0"/>
              <w:marTop w:val="0"/>
              <w:marBottom w:val="0"/>
              <w:divBdr>
                <w:top w:val="none" w:sz="0" w:space="0" w:color="auto"/>
                <w:left w:val="none" w:sz="0" w:space="0" w:color="auto"/>
                <w:bottom w:val="none" w:sz="0" w:space="0" w:color="auto"/>
                <w:right w:val="none" w:sz="0" w:space="0" w:color="auto"/>
              </w:divBdr>
              <w:divsChild>
                <w:div w:id="835000154">
                  <w:marLeft w:val="0"/>
                  <w:marRight w:val="0"/>
                  <w:marTop w:val="0"/>
                  <w:marBottom w:val="0"/>
                  <w:divBdr>
                    <w:top w:val="none" w:sz="0" w:space="0" w:color="auto"/>
                    <w:left w:val="none" w:sz="0" w:space="0" w:color="auto"/>
                    <w:bottom w:val="none" w:sz="0" w:space="0" w:color="auto"/>
                    <w:right w:val="none" w:sz="0" w:space="0" w:color="auto"/>
                  </w:divBdr>
                  <w:divsChild>
                    <w:div w:id="34739086">
                      <w:marLeft w:val="0"/>
                      <w:marRight w:val="0"/>
                      <w:marTop w:val="0"/>
                      <w:marBottom w:val="0"/>
                      <w:divBdr>
                        <w:top w:val="none" w:sz="0" w:space="0" w:color="auto"/>
                        <w:left w:val="none" w:sz="0" w:space="0" w:color="auto"/>
                        <w:bottom w:val="none" w:sz="0" w:space="0" w:color="auto"/>
                        <w:right w:val="none" w:sz="0" w:space="0" w:color="auto"/>
                      </w:divBdr>
                      <w:divsChild>
                        <w:div w:id="190535656">
                          <w:marLeft w:val="0"/>
                          <w:marRight w:val="0"/>
                          <w:marTop w:val="0"/>
                          <w:marBottom w:val="0"/>
                          <w:divBdr>
                            <w:top w:val="none" w:sz="0" w:space="0" w:color="auto"/>
                            <w:left w:val="none" w:sz="0" w:space="0" w:color="auto"/>
                            <w:bottom w:val="none" w:sz="0" w:space="0" w:color="auto"/>
                            <w:right w:val="none" w:sz="0" w:space="0" w:color="auto"/>
                          </w:divBdr>
                          <w:divsChild>
                            <w:div w:id="954098595">
                              <w:marLeft w:val="0"/>
                              <w:marRight w:val="0"/>
                              <w:marTop w:val="0"/>
                              <w:marBottom w:val="0"/>
                              <w:divBdr>
                                <w:top w:val="none" w:sz="0" w:space="0" w:color="auto"/>
                                <w:left w:val="none" w:sz="0" w:space="0" w:color="auto"/>
                                <w:bottom w:val="none" w:sz="0" w:space="0" w:color="auto"/>
                                <w:right w:val="none" w:sz="0" w:space="0" w:color="auto"/>
                              </w:divBdr>
                              <w:divsChild>
                                <w:div w:id="390663130">
                                  <w:marLeft w:val="0"/>
                                  <w:marRight w:val="0"/>
                                  <w:marTop w:val="0"/>
                                  <w:marBottom w:val="0"/>
                                  <w:divBdr>
                                    <w:top w:val="none" w:sz="0" w:space="0" w:color="auto"/>
                                    <w:left w:val="none" w:sz="0" w:space="0" w:color="auto"/>
                                    <w:bottom w:val="none" w:sz="0" w:space="0" w:color="auto"/>
                                    <w:right w:val="none" w:sz="0" w:space="0" w:color="auto"/>
                                  </w:divBdr>
                                  <w:divsChild>
                                    <w:div w:id="2041972060">
                                      <w:marLeft w:val="0"/>
                                      <w:marRight w:val="0"/>
                                      <w:marTop w:val="0"/>
                                      <w:marBottom w:val="0"/>
                                      <w:divBdr>
                                        <w:top w:val="none" w:sz="0" w:space="0" w:color="auto"/>
                                        <w:left w:val="none" w:sz="0" w:space="0" w:color="auto"/>
                                        <w:bottom w:val="none" w:sz="0" w:space="0" w:color="auto"/>
                                        <w:right w:val="none" w:sz="0" w:space="0" w:color="auto"/>
                                      </w:divBdr>
                                      <w:divsChild>
                                        <w:div w:id="283586283">
                                          <w:marLeft w:val="0"/>
                                          <w:marRight w:val="0"/>
                                          <w:marTop w:val="0"/>
                                          <w:marBottom w:val="0"/>
                                          <w:divBdr>
                                            <w:top w:val="none" w:sz="0" w:space="0" w:color="auto"/>
                                            <w:left w:val="none" w:sz="0" w:space="0" w:color="auto"/>
                                            <w:bottom w:val="none" w:sz="0" w:space="0" w:color="auto"/>
                                            <w:right w:val="none" w:sz="0" w:space="0" w:color="auto"/>
                                          </w:divBdr>
                                          <w:divsChild>
                                            <w:div w:id="1016032441">
                                              <w:marLeft w:val="0"/>
                                              <w:marRight w:val="0"/>
                                              <w:marTop w:val="0"/>
                                              <w:marBottom w:val="0"/>
                                              <w:divBdr>
                                                <w:top w:val="none" w:sz="0" w:space="0" w:color="auto"/>
                                                <w:left w:val="none" w:sz="0" w:space="0" w:color="auto"/>
                                                <w:bottom w:val="none" w:sz="0" w:space="0" w:color="auto"/>
                                                <w:right w:val="none" w:sz="0" w:space="0" w:color="auto"/>
                                              </w:divBdr>
                                              <w:divsChild>
                                                <w:div w:id="780804934">
                                                  <w:marLeft w:val="0"/>
                                                  <w:marRight w:val="0"/>
                                                  <w:marTop w:val="0"/>
                                                  <w:marBottom w:val="0"/>
                                                  <w:divBdr>
                                                    <w:top w:val="none" w:sz="0" w:space="0" w:color="auto"/>
                                                    <w:left w:val="none" w:sz="0" w:space="0" w:color="auto"/>
                                                    <w:bottom w:val="none" w:sz="0" w:space="0" w:color="auto"/>
                                                    <w:right w:val="none" w:sz="0" w:space="0" w:color="auto"/>
                                                  </w:divBdr>
                                                  <w:divsChild>
                                                    <w:div w:id="2115395111">
                                                      <w:marLeft w:val="0"/>
                                                      <w:marRight w:val="0"/>
                                                      <w:marTop w:val="0"/>
                                                      <w:marBottom w:val="0"/>
                                                      <w:divBdr>
                                                        <w:top w:val="none" w:sz="0" w:space="0" w:color="auto"/>
                                                        <w:left w:val="none" w:sz="0" w:space="0" w:color="auto"/>
                                                        <w:bottom w:val="none" w:sz="0" w:space="0" w:color="auto"/>
                                                        <w:right w:val="none" w:sz="0" w:space="0" w:color="auto"/>
                                                      </w:divBdr>
                                                      <w:divsChild>
                                                        <w:div w:id="992374445">
                                                          <w:marLeft w:val="0"/>
                                                          <w:marRight w:val="0"/>
                                                          <w:marTop w:val="0"/>
                                                          <w:marBottom w:val="0"/>
                                                          <w:divBdr>
                                                            <w:top w:val="none" w:sz="0" w:space="0" w:color="auto"/>
                                                            <w:left w:val="none" w:sz="0" w:space="0" w:color="auto"/>
                                                            <w:bottom w:val="none" w:sz="0" w:space="0" w:color="auto"/>
                                                            <w:right w:val="none" w:sz="0" w:space="0" w:color="auto"/>
                                                          </w:divBdr>
                                                          <w:divsChild>
                                                            <w:div w:id="640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9470948">
      <w:bodyDiv w:val="1"/>
      <w:marLeft w:val="0"/>
      <w:marRight w:val="0"/>
      <w:marTop w:val="0"/>
      <w:marBottom w:val="0"/>
      <w:divBdr>
        <w:top w:val="none" w:sz="0" w:space="0" w:color="auto"/>
        <w:left w:val="none" w:sz="0" w:space="0" w:color="auto"/>
        <w:bottom w:val="none" w:sz="0" w:space="0" w:color="auto"/>
        <w:right w:val="none" w:sz="0" w:space="0" w:color="auto"/>
      </w:divBdr>
      <w:divsChild>
        <w:div w:id="1689020187">
          <w:marLeft w:val="0"/>
          <w:marRight w:val="0"/>
          <w:marTop w:val="0"/>
          <w:marBottom w:val="0"/>
          <w:divBdr>
            <w:top w:val="none" w:sz="0" w:space="0" w:color="auto"/>
            <w:left w:val="none" w:sz="0" w:space="0" w:color="auto"/>
            <w:bottom w:val="none" w:sz="0" w:space="0" w:color="auto"/>
            <w:right w:val="none" w:sz="0" w:space="0" w:color="auto"/>
          </w:divBdr>
          <w:divsChild>
            <w:div w:id="1106923545">
              <w:marLeft w:val="0"/>
              <w:marRight w:val="0"/>
              <w:marTop w:val="0"/>
              <w:marBottom w:val="0"/>
              <w:divBdr>
                <w:top w:val="none" w:sz="0" w:space="0" w:color="auto"/>
                <w:left w:val="none" w:sz="0" w:space="0" w:color="auto"/>
                <w:bottom w:val="none" w:sz="0" w:space="0" w:color="auto"/>
                <w:right w:val="none" w:sz="0" w:space="0" w:color="auto"/>
              </w:divBdr>
              <w:divsChild>
                <w:div w:id="127864998">
                  <w:marLeft w:val="0"/>
                  <w:marRight w:val="0"/>
                  <w:marTop w:val="0"/>
                  <w:marBottom w:val="0"/>
                  <w:divBdr>
                    <w:top w:val="none" w:sz="0" w:space="0" w:color="auto"/>
                    <w:left w:val="none" w:sz="0" w:space="0" w:color="auto"/>
                    <w:bottom w:val="none" w:sz="0" w:space="0" w:color="auto"/>
                    <w:right w:val="none" w:sz="0" w:space="0" w:color="auto"/>
                  </w:divBdr>
                  <w:divsChild>
                    <w:div w:id="890116341">
                      <w:marLeft w:val="0"/>
                      <w:marRight w:val="0"/>
                      <w:marTop w:val="0"/>
                      <w:marBottom w:val="0"/>
                      <w:divBdr>
                        <w:top w:val="none" w:sz="0" w:space="0" w:color="auto"/>
                        <w:left w:val="none" w:sz="0" w:space="0" w:color="auto"/>
                        <w:bottom w:val="none" w:sz="0" w:space="0" w:color="auto"/>
                        <w:right w:val="none" w:sz="0" w:space="0" w:color="auto"/>
                      </w:divBdr>
                      <w:divsChild>
                        <w:div w:id="212078918">
                          <w:marLeft w:val="0"/>
                          <w:marRight w:val="0"/>
                          <w:marTop w:val="0"/>
                          <w:marBottom w:val="0"/>
                          <w:divBdr>
                            <w:top w:val="none" w:sz="0" w:space="0" w:color="auto"/>
                            <w:left w:val="none" w:sz="0" w:space="0" w:color="auto"/>
                            <w:bottom w:val="none" w:sz="0" w:space="0" w:color="auto"/>
                            <w:right w:val="none" w:sz="0" w:space="0" w:color="auto"/>
                          </w:divBdr>
                          <w:divsChild>
                            <w:div w:id="2013559760">
                              <w:marLeft w:val="0"/>
                              <w:marRight w:val="0"/>
                              <w:marTop w:val="0"/>
                              <w:marBottom w:val="0"/>
                              <w:divBdr>
                                <w:top w:val="none" w:sz="0" w:space="0" w:color="auto"/>
                                <w:left w:val="none" w:sz="0" w:space="0" w:color="auto"/>
                                <w:bottom w:val="none" w:sz="0" w:space="0" w:color="auto"/>
                                <w:right w:val="none" w:sz="0" w:space="0" w:color="auto"/>
                              </w:divBdr>
                              <w:divsChild>
                                <w:div w:id="164517243">
                                  <w:marLeft w:val="0"/>
                                  <w:marRight w:val="0"/>
                                  <w:marTop w:val="0"/>
                                  <w:marBottom w:val="0"/>
                                  <w:divBdr>
                                    <w:top w:val="none" w:sz="0" w:space="0" w:color="auto"/>
                                    <w:left w:val="none" w:sz="0" w:space="0" w:color="auto"/>
                                    <w:bottom w:val="none" w:sz="0" w:space="0" w:color="auto"/>
                                    <w:right w:val="none" w:sz="0" w:space="0" w:color="auto"/>
                                  </w:divBdr>
                                  <w:divsChild>
                                    <w:div w:id="1868522510">
                                      <w:marLeft w:val="0"/>
                                      <w:marRight w:val="0"/>
                                      <w:marTop w:val="0"/>
                                      <w:marBottom w:val="0"/>
                                      <w:divBdr>
                                        <w:top w:val="none" w:sz="0" w:space="0" w:color="auto"/>
                                        <w:left w:val="none" w:sz="0" w:space="0" w:color="auto"/>
                                        <w:bottom w:val="none" w:sz="0" w:space="0" w:color="auto"/>
                                        <w:right w:val="none" w:sz="0" w:space="0" w:color="auto"/>
                                      </w:divBdr>
                                      <w:divsChild>
                                        <w:div w:id="1404595818">
                                          <w:marLeft w:val="0"/>
                                          <w:marRight w:val="0"/>
                                          <w:marTop w:val="0"/>
                                          <w:marBottom w:val="0"/>
                                          <w:divBdr>
                                            <w:top w:val="none" w:sz="0" w:space="0" w:color="auto"/>
                                            <w:left w:val="none" w:sz="0" w:space="0" w:color="auto"/>
                                            <w:bottom w:val="none" w:sz="0" w:space="0" w:color="auto"/>
                                            <w:right w:val="none" w:sz="0" w:space="0" w:color="auto"/>
                                          </w:divBdr>
                                          <w:divsChild>
                                            <w:div w:id="1539967816">
                                              <w:marLeft w:val="0"/>
                                              <w:marRight w:val="0"/>
                                              <w:marTop w:val="0"/>
                                              <w:marBottom w:val="0"/>
                                              <w:divBdr>
                                                <w:top w:val="none" w:sz="0" w:space="0" w:color="auto"/>
                                                <w:left w:val="none" w:sz="0" w:space="0" w:color="auto"/>
                                                <w:bottom w:val="none" w:sz="0" w:space="0" w:color="auto"/>
                                                <w:right w:val="none" w:sz="0" w:space="0" w:color="auto"/>
                                              </w:divBdr>
                                              <w:divsChild>
                                                <w:div w:id="101187660">
                                                  <w:marLeft w:val="0"/>
                                                  <w:marRight w:val="0"/>
                                                  <w:marTop w:val="0"/>
                                                  <w:marBottom w:val="0"/>
                                                  <w:divBdr>
                                                    <w:top w:val="none" w:sz="0" w:space="0" w:color="auto"/>
                                                    <w:left w:val="none" w:sz="0" w:space="0" w:color="auto"/>
                                                    <w:bottom w:val="none" w:sz="0" w:space="0" w:color="auto"/>
                                                    <w:right w:val="none" w:sz="0" w:space="0" w:color="auto"/>
                                                  </w:divBdr>
                                                  <w:divsChild>
                                                    <w:div w:id="1952976570">
                                                      <w:marLeft w:val="0"/>
                                                      <w:marRight w:val="0"/>
                                                      <w:marTop w:val="0"/>
                                                      <w:marBottom w:val="0"/>
                                                      <w:divBdr>
                                                        <w:top w:val="none" w:sz="0" w:space="0" w:color="auto"/>
                                                        <w:left w:val="none" w:sz="0" w:space="0" w:color="auto"/>
                                                        <w:bottom w:val="none" w:sz="0" w:space="0" w:color="auto"/>
                                                        <w:right w:val="none" w:sz="0" w:space="0" w:color="auto"/>
                                                      </w:divBdr>
                                                      <w:divsChild>
                                                        <w:div w:id="438333044">
                                                          <w:marLeft w:val="0"/>
                                                          <w:marRight w:val="0"/>
                                                          <w:marTop w:val="0"/>
                                                          <w:marBottom w:val="0"/>
                                                          <w:divBdr>
                                                            <w:top w:val="none" w:sz="0" w:space="0" w:color="auto"/>
                                                            <w:left w:val="none" w:sz="0" w:space="0" w:color="auto"/>
                                                            <w:bottom w:val="none" w:sz="0" w:space="0" w:color="auto"/>
                                                            <w:right w:val="none" w:sz="0" w:space="0" w:color="auto"/>
                                                          </w:divBdr>
                                                          <w:divsChild>
                                                            <w:div w:id="124210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93602446">
      <w:bodyDiv w:val="1"/>
      <w:marLeft w:val="0"/>
      <w:marRight w:val="0"/>
      <w:marTop w:val="0"/>
      <w:marBottom w:val="0"/>
      <w:divBdr>
        <w:top w:val="none" w:sz="0" w:space="0" w:color="auto"/>
        <w:left w:val="none" w:sz="0" w:space="0" w:color="auto"/>
        <w:bottom w:val="none" w:sz="0" w:space="0" w:color="auto"/>
        <w:right w:val="none" w:sz="0" w:space="0" w:color="auto"/>
      </w:divBdr>
      <w:divsChild>
        <w:div w:id="417363080">
          <w:marLeft w:val="0"/>
          <w:marRight w:val="0"/>
          <w:marTop w:val="0"/>
          <w:marBottom w:val="0"/>
          <w:divBdr>
            <w:top w:val="none" w:sz="0" w:space="0" w:color="auto"/>
            <w:left w:val="none" w:sz="0" w:space="0" w:color="auto"/>
            <w:bottom w:val="none" w:sz="0" w:space="0" w:color="auto"/>
            <w:right w:val="none" w:sz="0" w:space="0" w:color="auto"/>
          </w:divBdr>
          <w:divsChild>
            <w:div w:id="1006594419">
              <w:marLeft w:val="0"/>
              <w:marRight w:val="0"/>
              <w:marTop w:val="0"/>
              <w:marBottom w:val="0"/>
              <w:divBdr>
                <w:top w:val="none" w:sz="0" w:space="0" w:color="auto"/>
                <w:left w:val="none" w:sz="0" w:space="0" w:color="auto"/>
                <w:bottom w:val="none" w:sz="0" w:space="0" w:color="auto"/>
                <w:right w:val="none" w:sz="0" w:space="0" w:color="auto"/>
              </w:divBdr>
              <w:divsChild>
                <w:div w:id="1647586215">
                  <w:marLeft w:val="0"/>
                  <w:marRight w:val="0"/>
                  <w:marTop w:val="0"/>
                  <w:marBottom w:val="0"/>
                  <w:divBdr>
                    <w:top w:val="none" w:sz="0" w:space="0" w:color="auto"/>
                    <w:left w:val="none" w:sz="0" w:space="0" w:color="auto"/>
                    <w:bottom w:val="none" w:sz="0" w:space="0" w:color="auto"/>
                    <w:right w:val="none" w:sz="0" w:space="0" w:color="auto"/>
                  </w:divBdr>
                  <w:divsChild>
                    <w:div w:id="1382436438">
                      <w:marLeft w:val="0"/>
                      <w:marRight w:val="0"/>
                      <w:marTop w:val="0"/>
                      <w:marBottom w:val="0"/>
                      <w:divBdr>
                        <w:top w:val="none" w:sz="0" w:space="0" w:color="auto"/>
                        <w:left w:val="none" w:sz="0" w:space="0" w:color="auto"/>
                        <w:bottom w:val="none" w:sz="0" w:space="0" w:color="auto"/>
                        <w:right w:val="none" w:sz="0" w:space="0" w:color="auto"/>
                      </w:divBdr>
                      <w:divsChild>
                        <w:div w:id="650183232">
                          <w:marLeft w:val="0"/>
                          <w:marRight w:val="0"/>
                          <w:marTop w:val="0"/>
                          <w:marBottom w:val="0"/>
                          <w:divBdr>
                            <w:top w:val="none" w:sz="0" w:space="0" w:color="auto"/>
                            <w:left w:val="none" w:sz="0" w:space="0" w:color="auto"/>
                            <w:bottom w:val="none" w:sz="0" w:space="0" w:color="auto"/>
                            <w:right w:val="none" w:sz="0" w:space="0" w:color="auto"/>
                          </w:divBdr>
                          <w:divsChild>
                            <w:div w:id="1534465133">
                              <w:marLeft w:val="0"/>
                              <w:marRight w:val="0"/>
                              <w:marTop w:val="0"/>
                              <w:marBottom w:val="0"/>
                              <w:divBdr>
                                <w:top w:val="none" w:sz="0" w:space="0" w:color="auto"/>
                                <w:left w:val="none" w:sz="0" w:space="0" w:color="auto"/>
                                <w:bottom w:val="none" w:sz="0" w:space="0" w:color="auto"/>
                                <w:right w:val="none" w:sz="0" w:space="0" w:color="auto"/>
                              </w:divBdr>
                              <w:divsChild>
                                <w:div w:id="1164852948">
                                  <w:marLeft w:val="0"/>
                                  <w:marRight w:val="0"/>
                                  <w:marTop w:val="0"/>
                                  <w:marBottom w:val="0"/>
                                  <w:divBdr>
                                    <w:top w:val="none" w:sz="0" w:space="0" w:color="auto"/>
                                    <w:left w:val="none" w:sz="0" w:space="0" w:color="auto"/>
                                    <w:bottom w:val="none" w:sz="0" w:space="0" w:color="auto"/>
                                    <w:right w:val="none" w:sz="0" w:space="0" w:color="auto"/>
                                  </w:divBdr>
                                  <w:divsChild>
                                    <w:div w:id="1649506931">
                                      <w:marLeft w:val="0"/>
                                      <w:marRight w:val="0"/>
                                      <w:marTop w:val="0"/>
                                      <w:marBottom w:val="0"/>
                                      <w:divBdr>
                                        <w:top w:val="none" w:sz="0" w:space="0" w:color="auto"/>
                                        <w:left w:val="none" w:sz="0" w:space="0" w:color="auto"/>
                                        <w:bottom w:val="none" w:sz="0" w:space="0" w:color="auto"/>
                                        <w:right w:val="none" w:sz="0" w:space="0" w:color="auto"/>
                                      </w:divBdr>
                                      <w:divsChild>
                                        <w:div w:id="1245645881">
                                          <w:marLeft w:val="0"/>
                                          <w:marRight w:val="0"/>
                                          <w:marTop w:val="0"/>
                                          <w:marBottom w:val="0"/>
                                          <w:divBdr>
                                            <w:top w:val="none" w:sz="0" w:space="0" w:color="auto"/>
                                            <w:left w:val="none" w:sz="0" w:space="0" w:color="auto"/>
                                            <w:bottom w:val="none" w:sz="0" w:space="0" w:color="auto"/>
                                            <w:right w:val="none" w:sz="0" w:space="0" w:color="auto"/>
                                          </w:divBdr>
                                          <w:divsChild>
                                            <w:div w:id="1741056623">
                                              <w:marLeft w:val="0"/>
                                              <w:marRight w:val="0"/>
                                              <w:marTop w:val="0"/>
                                              <w:marBottom w:val="0"/>
                                              <w:divBdr>
                                                <w:top w:val="none" w:sz="0" w:space="0" w:color="auto"/>
                                                <w:left w:val="none" w:sz="0" w:space="0" w:color="auto"/>
                                                <w:bottom w:val="none" w:sz="0" w:space="0" w:color="auto"/>
                                                <w:right w:val="none" w:sz="0" w:space="0" w:color="auto"/>
                                              </w:divBdr>
                                              <w:divsChild>
                                                <w:div w:id="1573194702">
                                                  <w:marLeft w:val="0"/>
                                                  <w:marRight w:val="0"/>
                                                  <w:marTop w:val="0"/>
                                                  <w:marBottom w:val="0"/>
                                                  <w:divBdr>
                                                    <w:top w:val="none" w:sz="0" w:space="0" w:color="auto"/>
                                                    <w:left w:val="none" w:sz="0" w:space="0" w:color="auto"/>
                                                    <w:bottom w:val="none" w:sz="0" w:space="0" w:color="auto"/>
                                                    <w:right w:val="none" w:sz="0" w:space="0" w:color="auto"/>
                                                  </w:divBdr>
                                                  <w:divsChild>
                                                    <w:div w:id="135144333">
                                                      <w:marLeft w:val="0"/>
                                                      <w:marRight w:val="0"/>
                                                      <w:marTop w:val="0"/>
                                                      <w:marBottom w:val="0"/>
                                                      <w:divBdr>
                                                        <w:top w:val="none" w:sz="0" w:space="0" w:color="auto"/>
                                                        <w:left w:val="none" w:sz="0" w:space="0" w:color="auto"/>
                                                        <w:bottom w:val="none" w:sz="0" w:space="0" w:color="auto"/>
                                                        <w:right w:val="none" w:sz="0" w:space="0" w:color="auto"/>
                                                      </w:divBdr>
                                                      <w:divsChild>
                                                        <w:div w:id="296955951">
                                                          <w:marLeft w:val="0"/>
                                                          <w:marRight w:val="0"/>
                                                          <w:marTop w:val="0"/>
                                                          <w:marBottom w:val="0"/>
                                                          <w:divBdr>
                                                            <w:top w:val="none" w:sz="0" w:space="0" w:color="auto"/>
                                                            <w:left w:val="none" w:sz="0" w:space="0" w:color="auto"/>
                                                            <w:bottom w:val="none" w:sz="0" w:space="0" w:color="auto"/>
                                                            <w:right w:val="none" w:sz="0" w:space="0" w:color="auto"/>
                                                          </w:divBdr>
                                                          <w:divsChild>
                                                            <w:div w:id="17461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51334459">
      <w:bodyDiv w:val="1"/>
      <w:marLeft w:val="0"/>
      <w:marRight w:val="0"/>
      <w:marTop w:val="0"/>
      <w:marBottom w:val="0"/>
      <w:divBdr>
        <w:top w:val="none" w:sz="0" w:space="0" w:color="auto"/>
        <w:left w:val="none" w:sz="0" w:space="0" w:color="auto"/>
        <w:bottom w:val="none" w:sz="0" w:space="0" w:color="auto"/>
        <w:right w:val="none" w:sz="0" w:space="0" w:color="auto"/>
      </w:divBdr>
      <w:divsChild>
        <w:div w:id="2111121055">
          <w:marLeft w:val="0"/>
          <w:marRight w:val="0"/>
          <w:marTop w:val="0"/>
          <w:marBottom w:val="0"/>
          <w:divBdr>
            <w:top w:val="none" w:sz="0" w:space="0" w:color="auto"/>
            <w:left w:val="none" w:sz="0" w:space="0" w:color="auto"/>
            <w:bottom w:val="none" w:sz="0" w:space="0" w:color="auto"/>
            <w:right w:val="none" w:sz="0" w:space="0" w:color="auto"/>
          </w:divBdr>
          <w:divsChild>
            <w:div w:id="594022701">
              <w:marLeft w:val="0"/>
              <w:marRight w:val="0"/>
              <w:marTop w:val="0"/>
              <w:marBottom w:val="0"/>
              <w:divBdr>
                <w:top w:val="none" w:sz="0" w:space="0" w:color="auto"/>
                <w:left w:val="none" w:sz="0" w:space="0" w:color="auto"/>
                <w:bottom w:val="none" w:sz="0" w:space="0" w:color="auto"/>
                <w:right w:val="none" w:sz="0" w:space="0" w:color="auto"/>
              </w:divBdr>
              <w:divsChild>
                <w:div w:id="1734959672">
                  <w:marLeft w:val="0"/>
                  <w:marRight w:val="0"/>
                  <w:marTop w:val="0"/>
                  <w:marBottom w:val="0"/>
                  <w:divBdr>
                    <w:top w:val="none" w:sz="0" w:space="0" w:color="auto"/>
                    <w:left w:val="none" w:sz="0" w:space="0" w:color="auto"/>
                    <w:bottom w:val="none" w:sz="0" w:space="0" w:color="auto"/>
                    <w:right w:val="none" w:sz="0" w:space="0" w:color="auto"/>
                  </w:divBdr>
                  <w:divsChild>
                    <w:div w:id="2018844790">
                      <w:marLeft w:val="0"/>
                      <w:marRight w:val="0"/>
                      <w:marTop w:val="0"/>
                      <w:marBottom w:val="0"/>
                      <w:divBdr>
                        <w:top w:val="none" w:sz="0" w:space="0" w:color="auto"/>
                        <w:left w:val="none" w:sz="0" w:space="0" w:color="auto"/>
                        <w:bottom w:val="none" w:sz="0" w:space="0" w:color="auto"/>
                        <w:right w:val="none" w:sz="0" w:space="0" w:color="auto"/>
                      </w:divBdr>
                      <w:divsChild>
                        <w:div w:id="261690209">
                          <w:marLeft w:val="0"/>
                          <w:marRight w:val="0"/>
                          <w:marTop w:val="0"/>
                          <w:marBottom w:val="0"/>
                          <w:divBdr>
                            <w:top w:val="none" w:sz="0" w:space="0" w:color="auto"/>
                            <w:left w:val="none" w:sz="0" w:space="0" w:color="auto"/>
                            <w:bottom w:val="none" w:sz="0" w:space="0" w:color="auto"/>
                            <w:right w:val="none" w:sz="0" w:space="0" w:color="auto"/>
                          </w:divBdr>
                          <w:divsChild>
                            <w:div w:id="1397048412">
                              <w:marLeft w:val="0"/>
                              <w:marRight w:val="0"/>
                              <w:marTop w:val="0"/>
                              <w:marBottom w:val="0"/>
                              <w:divBdr>
                                <w:top w:val="none" w:sz="0" w:space="0" w:color="auto"/>
                                <w:left w:val="none" w:sz="0" w:space="0" w:color="auto"/>
                                <w:bottom w:val="none" w:sz="0" w:space="0" w:color="auto"/>
                                <w:right w:val="none" w:sz="0" w:space="0" w:color="auto"/>
                              </w:divBdr>
                              <w:divsChild>
                                <w:div w:id="1313170414">
                                  <w:marLeft w:val="0"/>
                                  <w:marRight w:val="0"/>
                                  <w:marTop w:val="0"/>
                                  <w:marBottom w:val="0"/>
                                  <w:divBdr>
                                    <w:top w:val="none" w:sz="0" w:space="0" w:color="auto"/>
                                    <w:left w:val="none" w:sz="0" w:space="0" w:color="auto"/>
                                    <w:bottom w:val="none" w:sz="0" w:space="0" w:color="auto"/>
                                    <w:right w:val="none" w:sz="0" w:space="0" w:color="auto"/>
                                  </w:divBdr>
                                  <w:divsChild>
                                    <w:div w:id="263465962">
                                      <w:marLeft w:val="0"/>
                                      <w:marRight w:val="0"/>
                                      <w:marTop w:val="0"/>
                                      <w:marBottom w:val="0"/>
                                      <w:divBdr>
                                        <w:top w:val="none" w:sz="0" w:space="0" w:color="auto"/>
                                        <w:left w:val="none" w:sz="0" w:space="0" w:color="auto"/>
                                        <w:bottom w:val="none" w:sz="0" w:space="0" w:color="auto"/>
                                        <w:right w:val="none" w:sz="0" w:space="0" w:color="auto"/>
                                      </w:divBdr>
                                      <w:divsChild>
                                        <w:div w:id="858931672">
                                          <w:marLeft w:val="0"/>
                                          <w:marRight w:val="0"/>
                                          <w:marTop w:val="0"/>
                                          <w:marBottom w:val="0"/>
                                          <w:divBdr>
                                            <w:top w:val="none" w:sz="0" w:space="0" w:color="auto"/>
                                            <w:left w:val="none" w:sz="0" w:space="0" w:color="auto"/>
                                            <w:bottom w:val="none" w:sz="0" w:space="0" w:color="auto"/>
                                            <w:right w:val="none" w:sz="0" w:space="0" w:color="auto"/>
                                          </w:divBdr>
                                          <w:divsChild>
                                            <w:div w:id="2139294912">
                                              <w:marLeft w:val="0"/>
                                              <w:marRight w:val="0"/>
                                              <w:marTop w:val="0"/>
                                              <w:marBottom w:val="0"/>
                                              <w:divBdr>
                                                <w:top w:val="none" w:sz="0" w:space="0" w:color="auto"/>
                                                <w:left w:val="none" w:sz="0" w:space="0" w:color="auto"/>
                                                <w:bottom w:val="none" w:sz="0" w:space="0" w:color="auto"/>
                                                <w:right w:val="none" w:sz="0" w:space="0" w:color="auto"/>
                                              </w:divBdr>
                                              <w:divsChild>
                                                <w:div w:id="1734814049">
                                                  <w:marLeft w:val="0"/>
                                                  <w:marRight w:val="0"/>
                                                  <w:marTop w:val="0"/>
                                                  <w:marBottom w:val="0"/>
                                                  <w:divBdr>
                                                    <w:top w:val="none" w:sz="0" w:space="0" w:color="auto"/>
                                                    <w:left w:val="none" w:sz="0" w:space="0" w:color="auto"/>
                                                    <w:bottom w:val="none" w:sz="0" w:space="0" w:color="auto"/>
                                                    <w:right w:val="none" w:sz="0" w:space="0" w:color="auto"/>
                                                  </w:divBdr>
                                                  <w:divsChild>
                                                    <w:div w:id="1132289987">
                                                      <w:marLeft w:val="0"/>
                                                      <w:marRight w:val="0"/>
                                                      <w:marTop w:val="0"/>
                                                      <w:marBottom w:val="0"/>
                                                      <w:divBdr>
                                                        <w:top w:val="none" w:sz="0" w:space="0" w:color="auto"/>
                                                        <w:left w:val="none" w:sz="0" w:space="0" w:color="auto"/>
                                                        <w:bottom w:val="none" w:sz="0" w:space="0" w:color="auto"/>
                                                        <w:right w:val="none" w:sz="0" w:space="0" w:color="auto"/>
                                                      </w:divBdr>
                                                      <w:divsChild>
                                                        <w:div w:id="694816560">
                                                          <w:marLeft w:val="0"/>
                                                          <w:marRight w:val="0"/>
                                                          <w:marTop w:val="0"/>
                                                          <w:marBottom w:val="0"/>
                                                          <w:divBdr>
                                                            <w:top w:val="none" w:sz="0" w:space="0" w:color="auto"/>
                                                            <w:left w:val="none" w:sz="0" w:space="0" w:color="auto"/>
                                                            <w:bottom w:val="none" w:sz="0" w:space="0" w:color="auto"/>
                                                            <w:right w:val="none" w:sz="0" w:space="0" w:color="auto"/>
                                                          </w:divBdr>
                                                          <w:divsChild>
                                                            <w:div w:id="18651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7247653">
      <w:bodyDiv w:val="1"/>
      <w:marLeft w:val="0"/>
      <w:marRight w:val="0"/>
      <w:marTop w:val="0"/>
      <w:marBottom w:val="0"/>
      <w:divBdr>
        <w:top w:val="none" w:sz="0" w:space="0" w:color="auto"/>
        <w:left w:val="none" w:sz="0" w:space="0" w:color="auto"/>
        <w:bottom w:val="none" w:sz="0" w:space="0" w:color="auto"/>
        <w:right w:val="none" w:sz="0" w:space="0" w:color="auto"/>
      </w:divBdr>
      <w:divsChild>
        <w:div w:id="403648026">
          <w:marLeft w:val="0"/>
          <w:marRight w:val="0"/>
          <w:marTop w:val="0"/>
          <w:marBottom w:val="0"/>
          <w:divBdr>
            <w:top w:val="none" w:sz="0" w:space="0" w:color="auto"/>
            <w:left w:val="none" w:sz="0" w:space="0" w:color="auto"/>
            <w:bottom w:val="none" w:sz="0" w:space="0" w:color="auto"/>
            <w:right w:val="none" w:sz="0" w:space="0" w:color="auto"/>
          </w:divBdr>
          <w:divsChild>
            <w:div w:id="1096176756">
              <w:marLeft w:val="0"/>
              <w:marRight w:val="0"/>
              <w:marTop w:val="0"/>
              <w:marBottom w:val="0"/>
              <w:divBdr>
                <w:top w:val="none" w:sz="0" w:space="0" w:color="auto"/>
                <w:left w:val="none" w:sz="0" w:space="0" w:color="auto"/>
                <w:bottom w:val="none" w:sz="0" w:space="0" w:color="auto"/>
                <w:right w:val="none" w:sz="0" w:space="0" w:color="auto"/>
              </w:divBdr>
              <w:divsChild>
                <w:div w:id="231741310">
                  <w:marLeft w:val="0"/>
                  <w:marRight w:val="0"/>
                  <w:marTop w:val="0"/>
                  <w:marBottom w:val="0"/>
                  <w:divBdr>
                    <w:top w:val="none" w:sz="0" w:space="0" w:color="auto"/>
                    <w:left w:val="none" w:sz="0" w:space="0" w:color="auto"/>
                    <w:bottom w:val="none" w:sz="0" w:space="0" w:color="auto"/>
                    <w:right w:val="none" w:sz="0" w:space="0" w:color="auto"/>
                  </w:divBdr>
                  <w:divsChild>
                    <w:div w:id="447941633">
                      <w:marLeft w:val="0"/>
                      <w:marRight w:val="0"/>
                      <w:marTop w:val="0"/>
                      <w:marBottom w:val="0"/>
                      <w:divBdr>
                        <w:top w:val="none" w:sz="0" w:space="0" w:color="auto"/>
                        <w:left w:val="none" w:sz="0" w:space="0" w:color="auto"/>
                        <w:bottom w:val="none" w:sz="0" w:space="0" w:color="auto"/>
                        <w:right w:val="none" w:sz="0" w:space="0" w:color="auto"/>
                      </w:divBdr>
                      <w:divsChild>
                        <w:div w:id="2041276007">
                          <w:marLeft w:val="0"/>
                          <w:marRight w:val="0"/>
                          <w:marTop w:val="0"/>
                          <w:marBottom w:val="0"/>
                          <w:divBdr>
                            <w:top w:val="none" w:sz="0" w:space="0" w:color="auto"/>
                            <w:left w:val="none" w:sz="0" w:space="0" w:color="auto"/>
                            <w:bottom w:val="none" w:sz="0" w:space="0" w:color="auto"/>
                            <w:right w:val="none" w:sz="0" w:space="0" w:color="auto"/>
                          </w:divBdr>
                          <w:divsChild>
                            <w:div w:id="2051805148">
                              <w:marLeft w:val="0"/>
                              <w:marRight w:val="0"/>
                              <w:marTop w:val="0"/>
                              <w:marBottom w:val="0"/>
                              <w:divBdr>
                                <w:top w:val="none" w:sz="0" w:space="0" w:color="auto"/>
                                <w:left w:val="none" w:sz="0" w:space="0" w:color="auto"/>
                                <w:bottom w:val="none" w:sz="0" w:space="0" w:color="auto"/>
                                <w:right w:val="none" w:sz="0" w:space="0" w:color="auto"/>
                              </w:divBdr>
                              <w:divsChild>
                                <w:div w:id="2007781912">
                                  <w:marLeft w:val="0"/>
                                  <w:marRight w:val="0"/>
                                  <w:marTop w:val="0"/>
                                  <w:marBottom w:val="0"/>
                                  <w:divBdr>
                                    <w:top w:val="none" w:sz="0" w:space="0" w:color="auto"/>
                                    <w:left w:val="none" w:sz="0" w:space="0" w:color="auto"/>
                                    <w:bottom w:val="none" w:sz="0" w:space="0" w:color="auto"/>
                                    <w:right w:val="none" w:sz="0" w:space="0" w:color="auto"/>
                                  </w:divBdr>
                                  <w:divsChild>
                                    <w:div w:id="1326935094">
                                      <w:marLeft w:val="0"/>
                                      <w:marRight w:val="0"/>
                                      <w:marTop w:val="0"/>
                                      <w:marBottom w:val="0"/>
                                      <w:divBdr>
                                        <w:top w:val="none" w:sz="0" w:space="0" w:color="auto"/>
                                        <w:left w:val="none" w:sz="0" w:space="0" w:color="auto"/>
                                        <w:bottom w:val="none" w:sz="0" w:space="0" w:color="auto"/>
                                        <w:right w:val="none" w:sz="0" w:space="0" w:color="auto"/>
                                      </w:divBdr>
                                      <w:divsChild>
                                        <w:div w:id="465509350">
                                          <w:marLeft w:val="0"/>
                                          <w:marRight w:val="0"/>
                                          <w:marTop w:val="0"/>
                                          <w:marBottom w:val="0"/>
                                          <w:divBdr>
                                            <w:top w:val="none" w:sz="0" w:space="0" w:color="auto"/>
                                            <w:left w:val="none" w:sz="0" w:space="0" w:color="auto"/>
                                            <w:bottom w:val="none" w:sz="0" w:space="0" w:color="auto"/>
                                            <w:right w:val="none" w:sz="0" w:space="0" w:color="auto"/>
                                          </w:divBdr>
                                          <w:divsChild>
                                            <w:div w:id="1626039217">
                                              <w:marLeft w:val="0"/>
                                              <w:marRight w:val="0"/>
                                              <w:marTop w:val="0"/>
                                              <w:marBottom w:val="0"/>
                                              <w:divBdr>
                                                <w:top w:val="none" w:sz="0" w:space="0" w:color="auto"/>
                                                <w:left w:val="none" w:sz="0" w:space="0" w:color="auto"/>
                                                <w:bottom w:val="none" w:sz="0" w:space="0" w:color="auto"/>
                                                <w:right w:val="none" w:sz="0" w:space="0" w:color="auto"/>
                                              </w:divBdr>
                                              <w:divsChild>
                                                <w:div w:id="595526882">
                                                  <w:marLeft w:val="0"/>
                                                  <w:marRight w:val="0"/>
                                                  <w:marTop w:val="0"/>
                                                  <w:marBottom w:val="0"/>
                                                  <w:divBdr>
                                                    <w:top w:val="none" w:sz="0" w:space="0" w:color="auto"/>
                                                    <w:left w:val="none" w:sz="0" w:space="0" w:color="auto"/>
                                                    <w:bottom w:val="none" w:sz="0" w:space="0" w:color="auto"/>
                                                    <w:right w:val="none" w:sz="0" w:space="0" w:color="auto"/>
                                                  </w:divBdr>
                                                  <w:divsChild>
                                                    <w:div w:id="1007825507">
                                                      <w:marLeft w:val="0"/>
                                                      <w:marRight w:val="0"/>
                                                      <w:marTop w:val="0"/>
                                                      <w:marBottom w:val="0"/>
                                                      <w:divBdr>
                                                        <w:top w:val="none" w:sz="0" w:space="0" w:color="auto"/>
                                                        <w:left w:val="none" w:sz="0" w:space="0" w:color="auto"/>
                                                        <w:bottom w:val="none" w:sz="0" w:space="0" w:color="auto"/>
                                                        <w:right w:val="none" w:sz="0" w:space="0" w:color="auto"/>
                                                      </w:divBdr>
                                                      <w:divsChild>
                                                        <w:div w:id="1926525494">
                                                          <w:marLeft w:val="0"/>
                                                          <w:marRight w:val="0"/>
                                                          <w:marTop w:val="0"/>
                                                          <w:marBottom w:val="0"/>
                                                          <w:divBdr>
                                                            <w:top w:val="none" w:sz="0" w:space="0" w:color="auto"/>
                                                            <w:left w:val="none" w:sz="0" w:space="0" w:color="auto"/>
                                                            <w:bottom w:val="none" w:sz="0" w:space="0" w:color="auto"/>
                                                            <w:right w:val="none" w:sz="0" w:space="0" w:color="auto"/>
                                                          </w:divBdr>
                                                          <w:divsChild>
                                                            <w:div w:id="103418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36931585">
      <w:bodyDiv w:val="1"/>
      <w:marLeft w:val="0"/>
      <w:marRight w:val="0"/>
      <w:marTop w:val="0"/>
      <w:marBottom w:val="0"/>
      <w:divBdr>
        <w:top w:val="none" w:sz="0" w:space="0" w:color="auto"/>
        <w:left w:val="none" w:sz="0" w:space="0" w:color="auto"/>
        <w:bottom w:val="none" w:sz="0" w:space="0" w:color="auto"/>
        <w:right w:val="none" w:sz="0" w:space="0" w:color="auto"/>
      </w:divBdr>
      <w:divsChild>
        <w:div w:id="1629627553">
          <w:marLeft w:val="0"/>
          <w:marRight w:val="0"/>
          <w:marTop w:val="0"/>
          <w:marBottom w:val="0"/>
          <w:divBdr>
            <w:top w:val="none" w:sz="0" w:space="0" w:color="auto"/>
            <w:left w:val="none" w:sz="0" w:space="0" w:color="auto"/>
            <w:bottom w:val="none" w:sz="0" w:space="0" w:color="auto"/>
            <w:right w:val="none" w:sz="0" w:space="0" w:color="auto"/>
          </w:divBdr>
          <w:divsChild>
            <w:div w:id="1627538029">
              <w:marLeft w:val="0"/>
              <w:marRight w:val="0"/>
              <w:marTop w:val="0"/>
              <w:marBottom w:val="0"/>
              <w:divBdr>
                <w:top w:val="none" w:sz="0" w:space="0" w:color="auto"/>
                <w:left w:val="none" w:sz="0" w:space="0" w:color="auto"/>
                <w:bottom w:val="none" w:sz="0" w:space="0" w:color="auto"/>
                <w:right w:val="none" w:sz="0" w:space="0" w:color="auto"/>
              </w:divBdr>
              <w:divsChild>
                <w:div w:id="1915316137">
                  <w:marLeft w:val="0"/>
                  <w:marRight w:val="0"/>
                  <w:marTop w:val="0"/>
                  <w:marBottom w:val="0"/>
                  <w:divBdr>
                    <w:top w:val="none" w:sz="0" w:space="0" w:color="auto"/>
                    <w:left w:val="none" w:sz="0" w:space="0" w:color="auto"/>
                    <w:bottom w:val="none" w:sz="0" w:space="0" w:color="auto"/>
                    <w:right w:val="none" w:sz="0" w:space="0" w:color="auto"/>
                  </w:divBdr>
                  <w:divsChild>
                    <w:div w:id="1215193404">
                      <w:marLeft w:val="0"/>
                      <w:marRight w:val="0"/>
                      <w:marTop w:val="0"/>
                      <w:marBottom w:val="0"/>
                      <w:divBdr>
                        <w:top w:val="none" w:sz="0" w:space="0" w:color="auto"/>
                        <w:left w:val="none" w:sz="0" w:space="0" w:color="auto"/>
                        <w:bottom w:val="none" w:sz="0" w:space="0" w:color="auto"/>
                        <w:right w:val="none" w:sz="0" w:space="0" w:color="auto"/>
                      </w:divBdr>
                      <w:divsChild>
                        <w:div w:id="2109735384">
                          <w:marLeft w:val="0"/>
                          <w:marRight w:val="0"/>
                          <w:marTop w:val="0"/>
                          <w:marBottom w:val="0"/>
                          <w:divBdr>
                            <w:top w:val="none" w:sz="0" w:space="0" w:color="auto"/>
                            <w:left w:val="none" w:sz="0" w:space="0" w:color="auto"/>
                            <w:bottom w:val="none" w:sz="0" w:space="0" w:color="auto"/>
                            <w:right w:val="none" w:sz="0" w:space="0" w:color="auto"/>
                          </w:divBdr>
                          <w:divsChild>
                            <w:div w:id="1024552677">
                              <w:marLeft w:val="0"/>
                              <w:marRight w:val="0"/>
                              <w:marTop w:val="0"/>
                              <w:marBottom w:val="0"/>
                              <w:divBdr>
                                <w:top w:val="none" w:sz="0" w:space="0" w:color="auto"/>
                                <w:left w:val="none" w:sz="0" w:space="0" w:color="auto"/>
                                <w:bottom w:val="none" w:sz="0" w:space="0" w:color="auto"/>
                                <w:right w:val="none" w:sz="0" w:space="0" w:color="auto"/>
                              </w:divBdr>
                              <w:divsChild>
                                <w:div w:id="1914118685">
                                  <w:marLeft w:val="0"/>
                                  <w:marRight w:val="0"/>
                                  <w:marTop w:val="0"/>
                                  <w:marBottom w:val="0"/>
                                  <w:divBdr>
                                    <w:top w:val="none" w:sz="0" w:space="0" w:color="auto"/>
                                    <w:left w:val="none" w:sz="0" w:space="0" w:color="auto"/>
                                    <w:bottom w:val="none" w:sz="0" w:space="0" w:color="auto"/>
                                    <w:right w:val="none" w:sz="0" w:space="0" w:color="auto"/>
                                  </w:divBdr>
                                  <w:divsChild>
                                    <w:div w:id="526063247">
                                      <w:marLeft w:val="0"/>
                                      <w:marRight w:val="0"/>
                                      <w:marTop w:val="0"/>
                                      <w:marBottom w:val="0"/>
                                      <w:divBdr>
                                        <w:top w:val="none" w:sz="0" w:space="0" w:color="auto"/>
                                        <w:left w:val="none" w:sz="0" w:space="0" w:color="auto"/>
                                        <w:bottom w:val="none" w:sz="0" w:space="0" w:color="auto"/>
                                        <w:right w:val="none" w:sz="0" w:space="0" w:color="auto"/>
                                      </w:divBdr>
                                      <w:divsChild>
                                        <w:div w:id="580679946">
                                          <w:marLeft w:val="0"/>
                                          <w:marRight w:val="0"/>
                                          <w:marTop w:val="0"/>
                                          <w:marBottom w:val="0"/>
                                          <w:divBdr>
                                            <w:top w:val="none" w:sz="0" w:space="0" w:color="auto"/>
                                            <w:left w:val="none" w:sz="0" w:space="0" w:color="auto"/>
                                            <w:bottom w:val="none" w:sz="0" w:space="0" w:color="auto"/>
                                            <w:right w:val="none" w:sz="0" w:space="0" w:color="auto"/>
                                          </w:divBdr>
                                          <w:divsChild>
                                            <w:div w:id="1433816454">
                                              <w:marLeft w:val="0"/>
                                              <w:marRight w:val="0"/>
                                              <w:marTop w:val="0"/>
                                              <w:marBottom w:val="0"/>
                                              <w:divBdr>
                                                <w:top w:val="none" w:sz="0" w:space="0" w:color="auto"/>
                                                <w:left w:val="none" w:sz="0" w:space="0" w:color="auto"/>
                                                <w:bottom w:val="none" w:sz="0" w:space="0" w:color="auto"/>
                                                <w:right w:val="none" w:sz="0" w:space="0" w:color="auto"/>
                                              </w:divBdr>
                                              <w:divsChild>
                                                <w:div w:id="2088108955">
                                                  <w:marLeft w:val="0"/>
                                                  <w:marRight w:val="0"/>
                                                  <w:marTop w:val="0"/>
                                                  <w:marBottom w:val="0"/>
                                                  <w:divBdr>
                                                    <w:top w:val="none" w:sz="0" w:space="0" w:color="auto"/>
                                                    <w:left w:val="none" w:sz="0" w:space="0" w:color="auto"/>
                                                    <w:bottom w:val="none" w:sz="0" w:space="0" w:color="auto"/>
                                                    <w:right w:val="none" w:sz="0" w:space="0" w:color="auto"/>
                                                  </w:divBdr>
                                                  <w:divsChild>
                                                    <w:div w:id="609896720">
                                                      <w:marLeft w:val="0"/>
                                                      <w:marRight w:val="0"/>
                                                      <w:marTop w:val="0"/>
                                                      <w:marBottom w:val="0"/>
                                                      <w:divBdr>
                                                        <w:top w:val="none" w:sz="0" w:space="0" w:color="auto"/>
                                                        <w:left w:val="none" w:sz="0" w:space="0" w:color="auto"/>
                                                        <w:bottom w:val="none" w:sz="0" w:space="0" w:color="auto"/>
                                                        <w:right w:val="none" w:sz="0" w:space="0" w:color="auto"/>
                                                      </w:divBdr>
                                                      <w:divsChild>
                                                        <w:div w:id="1334916794">
                                                          <w:marLeft w:val="0"/>
                                                          <w:marRight w:val="0"/>
                                                          <w:marTop w:val="0"/>
                                                          <w:marBottom w:val="0"/>
                                                          <w:divBdr>
                                                            <w:top w:val="none" w:sz="0" w:space="0" w:color="auto"/>
                                                            <w:left w:val="none" w:sz="0" w:space="0" w:color="auto"/>
                                                            <w:bottom w:val="none" w:sz="0" w:space="0" w:color="auto"/>
                                                            <w:right w:val="none" w:sz="0" w:space="0" w:color="auto"/>
                                                          </w:divBdr>
                                                          <w:divsChild>
                                                            <w:div w:id="56514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98988510">
      <w:bodyDiv w:val="1"/>
      <w:marLeft w:val="0"/>
      <w:marRight w:val="0"/>
      <w:marTop w:val="0"/>
      <w:marBottom w:val="0"/>
      <w:divBdr>
        <w:top w:val="none" w:sz="0" w:space="0" w:color="auto"/>
        <w:left w:val="none" w:sz="0" w:space="0" w:color="auto"/>
        <w:bottom w:val="none" w:sz="0" w:space="0" w:color="auto"/>
        <w:right w:val="none" w:sz="0" w:space="0" w:color="auto"/>
      </w:divBdr>
      <w:divsChild>
        <w:div w:id="1765611400">
          <w:marLeft w:val="0"/>
          <w:marRight w:val="0"/>
          <w:marTop w:val="0"/>
          <w:marBottom w:val="0"/>
          <w:divBdr>
            <w:top w:val="none" w:sz="0" w:space="0" w:color="auto"/>
            <w:left w:val="none" w:sz="0" w:space="0" w:color="auto"/>
            <w:bottom w:val="none" w:sz="0" w:space="0" w:color="auto"/>
            <w:right w:val="none" w:sz="0" w:space="0" w:color="auto"/>
          </w:divBdr>
          <w:divsChild>
            <w:div w:id="731195030">
              <w:marLeft w:val="0"/>
              <w:marRight w:val="0"/>
              <w:marTop w:val="0"/>
              <w:marBottom w:val="0"/>
              <w:divBdr>
                <w:top w:val="none" w:sz="0" w:space="0" w:color="auto"/>
                <w:left w:val="none" w:sz="0" w:space="0" w:color="auto"/>
                <w:bottom w:val="none" w:sz="0" w:space="0" w:color="auto"/>
                <w:right w:val="none" w:sz="0" w:space="0" w:color="auto"/>
              </w:divBdr>
              <w:divsChild>
                <w:div w:id="1728796946">
                  <w:marLeft w:val="0"/>
                  <w:marRight w:val="0"/>
                  <w:marTop w:val="0"/>
                  <w:marBottom w:val="0"/>
                  <w:divBdr>
                    <w:top w:val="none" w:sz="0" w:space="0" w:color="auto"/>
                    <w:left w:val="none" w:sz="0" w:space="0" w:color="auto"/>
                    <w:bottom w:val="none" w:sz="0" w:space="0" w:color="auto"/>
                    <w:right w:val="none" w:sz="0" w:space="0" w:color="auto"/>
                  </w:divBdr>
                  <w:divsChild>
                    <w:div w:id="347409501">
                      <w:marLeft w:val="0"/>
                      <w:marRight w:val="0"/>
                      <w:marTop w:val="0"/>
                      <w:marBottom w:val="0"/>
                      <w:divBdr>
                        <w:top w:val="none" w:sz="0" w:space="0" w:color="auto"/>
                        <w:left w:val="none" w:sz="0" w:space="0" w:color="auto"/>
                        <w:bottom w:val="none" w:sz="0" w:space="0" w:color="auto"/>
                        <w:right w:val="none" w:sz="0" w:space="0" w:color="auto"/>
                      </w:divBdr>
                      <w:divsChild>
                        <w:div w:id="1553349987">
                          <w:marLeft w:val="0"/>
                          <w:marRight w:val="0"/>
                          <w:marTop w:val="0"/>
                          <w:marBottom w:val="0"/>
                          <w:divBdr>
                            <w:top w:val="none" w:sz="0" w:space="0" w:color="auto"/>
                            <w:left w:val="none" w:sz="0" w:space="0" w:color="auto"/>
                            <w:bottom w:val="none" w:sz="0" w:space="0" w:color="auto"/>
                            <w:right w:val="none" w:sz="0" w:space="0" w:color="auto"/>
                          </w:divBdr>
                          <w:divsChild>
                            <w:div w:id="1303460410">
                              <w:marLeft w:val="0"/>
                              <w:marRight w:val="0"/>
                              <w:marTop w:val="0"/>
                              <w:marBottom w:val="0"/>
                              <w:divBdr>
                                <w:top w:val="none" w:sz="0" w:space="0" w:color="auto"/>
                                <w:left w:val="none" w:sz="0" w:space="0" w:color="auto"/>
                                <w:bottom w:val="none" w:sz="0" w:space="0" w:color="auto"/>
                                <w:right w:val="none" w:sz="0" w:space="0" w:color="auto"/>
                              </w:divBdr>
                              <w:divsChild>
                                <w:div w:id="1615137638">
                                  <w:marLeft w:val="0"/>
                                  <w:marRight w:val="0"/>
                                  <w:marTop w:val="0"/>
                                  <w:marBottom w:val="0"/>
                                  <w:divBdr>
                                    <w:top w:val="none" w:sz="0" w:space="0" w:color="auto"/>
                                    <w:left w:val="none" w:sz="0" w:space="0" w:color="auto"/>
                                    <w:bottom w:val="none" w:sz="0" w:space="0" w:color="auto"/>
                                    <w:right w:val="none" w:sz="0" w:space="0" w:color="auto"/>
                                  </w:divBdr>
                                  <w:divsChild>
                                    <w:div w:id="379092283">
                                      <w:marLeft w:val="0"/>
                                      <w:marRight w:val="0"/>
                                      <w:marTop w:val="0"/>
                                      <w:marBottom w:val="0"/>
                                      <w:divBdr>
                                        <w:top w:val="none" w:sz="0" w:space="0" w:color="auto"/>
                                        <w:left w:val="none" w:sz="0" w:space="0" w:color="auto"/>
                                        <w:bottom w:val="none" w:sz="0" w:space="0" w:color="auto"/>
                                        <w:right w:val="none" w:sz="0" w:space="0" w:color="auto"/>
                                      </w:divBdr>
                                      <w:divsChild>
                                        <w:div w:id="808475338">
                                          <w:marLeft w:val="0"/>
                                          <w:marRight w:val="0"/>
                                          <w:marTop w:val="0"/>
                                          <w:marBottom w:val="0"/>
                                          <w:divBdr>
                                            <w:top w:val="none" w:sz="0" w:space="0" w:color="auto"/>
                                            <w:left w:val="none" w:sz="0" w:space="0" w:color="auto"/>
                                            <w:bottom w:val="none" w:sz="0" w:space="0" w:color="auto"/>
                                            <w:right w:val="none" w:sz="0" w:space="0" w:color="auto"/>
                                          </w:divBdr>
                                          <w:divsChild>
                                            <w:div w:id="1312177287">
                                              <w:marLeft w:val="0"/>
                                              <w:marRight w:val="0"/>
                                              <w:marTop w:val="0"/>
                                              <w:marBottom w:val="0"/>
                                              <w:divBdr>
                                                <w:top w:val="none" w:sz="0" w:space="0" w:color="auto"/>
                                                <w:left w:val="none" w:sz="0" w:space="0" w:color="auto"/>
                                                <w:bottom w:val="none" w:sz="0" w:space="0" w:color="auto"/>
                                                <w:right w:val="none" w:sz="0" w:space="0" w:color="auto"/>
                                              </w:divBdr>
                                              <w:divsChild>
                                                <w:div w:id="2069958756">
                                                  <w:marLeft w:val="0"/>
                                                  <w:marRight w:val="0"/>
                                                  <w:marTop w:val="0"/>
                                                  <w:marBottom w:val="0"/>
                                                  <w:divBdr>
                                                    <w:top w:val="none" w:sz="0" w:space="0" w:color="auto"/>
                                                    <w:left w:val="none" w:sz="0" w:space="0" w:color="auto"/>
                                                    <w:bottom w:val="none" w:sz="0" w:space="0" w:color="auto"/>
                                                    <w:right w:val="none" w:sz="0" w:space="0" w:color="auto"/>
                                                  </w:divBdr>
                                                  <w:divsChild>
                                                    <w:div w:id="1434589816">
                                                      <w:marLeft w:val="0"/>
                                                      <w:marRight w:val="0"/>
                                                      <w:marTop w:val="0"/>
                                                      <w:marBottom w:val="0"/>
                                                      <w:divBdr>
                                                        <w:top w:val="none" w:sz="0" w:space="0" w:color="auto"/>
                                                        <w:left w:val="none" w:sz="0" w:space="0" w:color="auto"/>
                                                        <w:bottom w:val="none" w:sz="0" w:space="0" w:color="auto"/>
                                                        <w:right w:val="none" w:sz="0" w:space="0" w:color="auto"/>
                                                      </w:divBdr>
                                                      <w:divsChild>
                                                        <w:div w:id="229771126">
                                                          <w:marLeft w:val="0"/>
                                                          <w:marRight w:val="0"/>
                                                          <w:marTop w:val="0"/>
                                                          <w:marBottom w:val="0"/>
                                                          <w:divBdr>
                                                            <w:top w:val="none" w:sz="0" w:space="0" w:color="auto"/>
                                                            <w:left w:val="none" w:sz="0" w:space="0" w:color="auto"/>
                                                            <w:bottom w:val="none" w:sz="0" w:space="0" w:color="auto"/>
                                                            <w:right w:val="none" w:sz="0" w:space="0" w:color="auto"/>
                                                          </w:divBdr>
                                                          <w:divsChild>
                                                            <w:div w:id="7131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95340543">
      <w:bodyDiv w:val="1"/>
      <w:marLeft w:val="0"/>
      <w:marRight w:val="0"/>
      <w:marTop w:val="0"/>
      <w:marBottom w:val="0"/>
      <w:divBdr>
        <w:top w:val="none" w:sz="0" w:space="0" w:color="auto"/>
        <w:left w:val="none" w:sz="0" w:space="0" w:color="auto"/>
        <w:bottom w:val="none" w:sz="0" w:space="0" w:color="auto"/>
        <w:right w:val="none" w:sz="0" w:space="0" w:color="auto"/>
      </w:divBdr>
    </w:div>
    <w:div w:id="1216425702">
      <w:bodyDiv w:val="1"/>
      <w:marLeft w:val="0"/>
      <w:marRight w:val="0"/>
      <w:marTop w:val="0"/>
      <w:marBottom w:val="0"/>
      <w:divBdr>
        <w:top w:val="none" w:sz="0" w:space="0" w:color="auto"/>
        <w:left w:val="none" w:sz="0" w:space="0" w:color="auto"/>
        <w:bottom w:val="none" w:sz="0" w:space="0" w:color="auto"/>
        <w:right w:val="none" w:sz="0" w:space="0" w:color="auto"/>
      </w:divBdr>
      <w:divsChild>
        <w:div w:id="1372413560">
          <w:marLeft w:val="0"/>
          <w:marRight w:val="0"/>
          <w:marTop w:val="0"/>
          <w:marBottom w:val="0"/>
          <w:divBdr>
            <w:top w:val="none" w:sz="0" w:space="0" w:color="auto"/>
            <w:left w:val="none" w:sz="0" w:space="0" w:color="auto"/>
            <w:bottom w:val="none" w:sz="0" w:space="0" w:color="auto"/>
            <w:right w:val="none" w:sz="0" w:space="0" w:color="auto"/>
          </w:divBdr>
          <w:divsChild>
            <w:div w:id="368530640">
              <w:marLeft w:val="0"/>
              <w:marRight w:val="0"/>
              <w:marTop w:val="0"/>
              <w:marBottom w:val="0"/>
              <w:divBdr>
                <w:top w:val="none" w:sz="0" w:space="0" w:color="auto"/>
                <w:left w:val="none" w:sz="0" w:space="0" w:color="auto"/>
                <w:bottom w:val="none" w:sz="0" w:space="0" w:color="auto"/>
                <w:right w:val="none" w:sz="0" w:space="0" w:color="auto"/>
              </w:divBdr>
              <w:divsChild>
                <w:div w:id="1669360164">
                  <w:marLeft w:val="0"/>
                  <w:marRight w:val="0"/>
                  <w:marTop w:val="0"/>
                  <w:marBottom w:val="0"/>
                  <w:divBdr>
                    <w:top w:val="none" w:sz="0" w:space="0" w:color="auto"/>
                    <w:left w:val="none" w:sz="0" w:space="0" w:color="auto"/>
                    <w:bottom w:val="none" w:sz="0" w:space="0" w:color="auto"/>
                    <w:right w:val="none" w:sz="0" w:space="0" w:color="auto"/>
                  </w:divBdr>
                  <w:divsChild>
                    <w:div w:id="1505392257">
                      <w:marLeft w:val="0"/>
                      <w:marRight w:val="0"/>
                      <w:marTop w:val="0"/>
                      <w:marBottom w:val="0"/>
                      <w:divBdr>
                        <w:top w:val="none" w:sz="0" w:space="0" w:color="auto"/>
                        <w:left w:val="none" w:sz="0" w:space="0" w:color="auto"/>
                        <w:bottom w:val="none" w:sz="0" w:space="0" w:color="auto"/>
                        <w:right w:val="none" w:sz="0" w:space="0" w:color="auto"/>
                      </w:divBdr>
                      <w:divsChild>
                        <w:div w:id="2005889952">
                          <w:marLeft w:val="0"/>
                          <w:marRight w:val="0"/>
                          <w:marTop w:val="0"/>
                          <w:marBottom w:val="0"/>
                          <w:divBdr>
                            <w:top w:val="none" w:sz="0" w:space="0" w:color="auto"/>
                            <w:left w:val="none" w:sz="0" w:space="0" w:color="auto"/>
                            <w:bottom w:val="none" w:sz="0" w:space="0" w:color="auto"/>
                            <w:right w:val="none" w:sz="0" w:space="0" w:color="auto"/>
                          </w:divBdr>
                          <w:divsChild>
                            <w:div w:id="133959841">
                              <w:marLeft w:val="0"/>
                              <w:marRight w:val="0"/>
                              <w:marTop w:val="0"/>
                              <w:marBottom w:val="0"/>
                              <w:divBdr>
                                <w:top w:val="none" w:sz="0" w:space="0" w:color="auto"/>
                                <w:left w:val="none" w:sz="0" w:space="0" w:color="auto"/>
                                <w:bottom w:val="none" w:sz="0" w:space="0" w:color="auto"/>
                                <w:right w:val="none" w:sz="0" w:space="0" w:color="auto"/>
                              </w:divBdr>
                              <w:divsChild>
                                <w:div w:id="1009598719">
                                  <w:marLeft w:val="0"/>
                                  <w:marRight w:val="0"/>
                                  <w:marTop w:val="0"/>
                                  <w:marBottom w:val="0"/>
                                  <w:divBdr>
                                    <w:top w:val="none" w:sz="0" w:space="0" w:color="auto"/>
                                    <w:left w:val="none" w:sz="0" w:space="0" w:color="auto"/>
                                    <w:bottom w:val="none" w:sz="0" w:space="0" w:color="auto"/>
                                    <w:right w:val="none" w:sz="0" w:space="0" w:color="auto"/>
                                  </w:divBdr>
                                  <w:divsChild>
                                    <w:div w:id="721750792">
                                      <w:marLeft w:val="0"/>
                                      <w:marRight w:val="0"/>
                                      <w:marTop w:val="0"/>
                                      <w:marBottom w:val="0"/>
                                      <w:divBdr>
                                        <w:top w:val="none" w:sz="0" w:space="0" w:color="auto"/>
                                        <w:left w:val="none" w:sz="0" w:space="0" w:color="auto"/>
                                        <w:bottom w:val="none" w:sz="0" w:space="0" w:color="auto"/>
                                        <w:right w:val="none" w:sz="0" w:space="0" w:color="auto"/>
                                      </w:divBdr>
                                      <w:divsChild>
                                        <w:div w:id="1844516043">
                                          <w:marLeft w:val="0"/>
                                          <w:marRight w:val="0"/>
                                          <w:marTop w:val="0"/>
                                          <w:marBottom w:val="0"/>
                                          <w:divBdr>
                                            <w:top w:val="none" w:sz="0" w:space="0" w:color="auto"/>
                                            <w:left w:val="none" w:sz="0" w:space="0" w:color="auto"/>
                                            <w:bottom w:val="none" w:sz="0" w:space="0" w:color="auto"/>
                                            <w:right w:val="none" w:sz="0" w:space="0" w:color="auto"/>
                                          </w:divBdr>
                                          <w:divsChild>
                                            <w:div w:id="960069300">
                                              <w:marLeft w:val="0"/>
                                              <w:marRight w:val="0"/>
                                              <w:marTop w:val="0"/>
                                              <w:marBottom w:val="0"/>
                                              <w:divBdr>
                                                <w:top w:val="none" w:sz="0" w:space="0" w:color="auto"/>
                                                <w:left w:val="none" w:sz="0" w:space="0" w:color="auto"/>
                                                <w:bottom w:val="none" w:sz="0" w:space="0" w:color="auto"/>
                                                <w:right w:val="none" w:sz="0" w:space="0" w:color="auto"/>
                                              </w:divBdr>
                                              <w:divsChild>
                                                <w:div w:id="757867657">
                                                  <w:marLeft w:val="0"/>
                                                  <w:marRight w:val="0"/>
                                                  <w:marTop w:val="0"/>
                                                  <w:marBottom w:val="0"/>
                                                  <w:divBdr>
                                                    <w:top w:val="none" w:sz="0" w:space="0" w:color="auto"/>
                                                    <w:left w:val="none" w:sz="0" w:space="0" w:color="auto"/>
                                                    <w:bottom w:val="none" w:sz="0" w:space="0" w:color="auto"/>
                                                    <w:right w:val="none" w:sz="0" w:space="0" w:color="auto"/>
                                                  </w:divBdr>
                                                  <w:divsChild>
                                                    <w:div w:id="1352801927">
                                                      <w:marLeft w:val="0"/>
                                                      <w:marRight w:val="0"/>
                                                      <w:marTop w:val="0"/>
                                                      <w:marBottom w:val="0"/>
                                                      <w:divBdr>
                                                        <w:top w:val="none" w:sz="0" w:space="0" w:color="auto"/>
                                                        <w:left w:val="none" w:sz="0" w:space="0" w:color="auto"/>
                                                        <w:bottom w:val="none" w:sz="0" w:space="0" w:color="auto"/>
                                                        <w:right w:val="none" w:sz="0" w:space="0" w:color="auto"/>
                                                      </w:divBdr>
                                                      <w:divsChild>
                                                        <w:div w:id="734090341">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2082663">
      <w:bodyDiv w:val="1"/>
      <w:marLeft w:val="0"/>
      <w:marRight w:val="0"/>
      <w:marTop w:val="0"/>
      <w:marBottom w:val="0"/>
      <w:divBdr>
        <w:top w:val="none" w:sz="0" w:space="0" w:color="auto"/>
        <w:left w:val="none" w:sz="0" w:space="0" w:color="auto"/>
        <w:bottom w:val="none" w:sz="0" w:space="0" w:color="auto"/>
        <w:right w:val="none" w:sz="0" w:space="0" w:color="auto"/>
      </w:divBdr>
      <w:divsChild>
        <w:div w:id="2053773089">
          <w:marLeft w:val="0"/>
          <w:marRight w:val="0"/>
          <w:marTop w:val="0"/>
          <w:marBottom w:val="0"/>
          <w:divBdr>
            <w:top w:val="none" w:sz="0" w:space="0" w:color="auto"/>
            <w:left w:val="none" w:sz="0" w:space="0" w:color="auto"/>
            <w:bottom w:val="none" w:sz="0" w:space="0" w:color="auto"/>
            <w:right w:val="none" w:sz="0" w:space="0" w:color="auto"/>
          </w:divBdr>
          <w:divsChild>
            <w:div w:id="811410838">
              <w:marLeft w:val="0"/>
              <w:marRight w:val="0"/>
              <w:marTop w:val="0"/>
              <w:marBottom w:val="0"/>
              <w:divBdr>
                <w:top w:val="none" w:sz="0" w:space="0" w:color="auto"/>
                <w:left w:val="none" w:sz="0" w:space="0" w:color="auto"/>
                <w:bottom w:val="none" w:sz="0" w:space="0" w:color="auto"/>
                <w:right w:val="none" w:sz="0" w:space="0" w:color="auto"/>
              </w:divBdr>
              <w:divsChild>
                <w:div w:id="1437215982">
                  <w:marLeft w:val="0"/>
                  <w:marRight w:val="0"/>
                  <w:marTop w:val="0"/>
                  <w:marBottom w:val="0"/>
                  <w:divBdr>
                    <w:top w:val="none" w:sz="0" w:space="0" w:color="auto"/>
                    <w:left w:val="none" w:sz="0" w:space="0" w:color="auto"/>
                    <w:bottom w:val="none" w:sz="0" w:space="0" w:color="auto"/>
                    <w:right w:val="none" w:sz="0" w:space="0" w:color="auto"/>
                  </w:divBdr>
                  <w:divsChild>
                    <w:div w:id="176622405">
                      <w:marLeft w:val="0"/>
                      <w:marRight w:val="0"/>
                      <w:marTop w:val="0"/>
                      <w:marBottom w:val="0"/>
                      <w:divBdr>
                        <w:top w:val="none" w:sz="0" w:space="0" w:color="auto"/>
                        <w:left w:val="none" w:sz="0" w:space="0" w:color="auto"/>
                        <w:bottom w:val="none" w:sz="0" w:space="0" w:color="auto"/>
                        <w:right w:val="none" w:sz="0" w:space="0" w:color="auto"/>
                      </w:divBdr>
                      <w:divsChild>
                        <w:div w:id="73432036">
                          <w:marLeft w:val="0"/>
                          <w:marRight w:val="0"/>
                          <w:marTop w:val="0"/>
                          <w:marBottom w:val="0"/>
                          <w:divBdr>
                            <w:top w:val="none" w:sz="0" w:space="0" w:color="auto"/>
                            <w:left w:val="none" w:sz="0" w:space="0" w:color="auto"/>
                            <w:bottom w:val="none" w:sz="0" w:space="0" w:color="auto"/>
                            <w:right w:val="none" w:sz="0" w:space="0" w:color="auto"/>
                          </w:divBdr>
                          <w:divsChild>
                            <w:div w:id="2022121564">
                              <w:marLeft w:val="0"/>
                              <w:marRight w:val="0"/>
                              <w:marTop w:val="0"/>
                              <w:marBottom w:val="0"/>
                              <w:divBdr>
                                <w:top w:val="none" w:sz="0" w:space="0" w:color="auto"/>
                                <w:left w:val="none" w:sz="0" w:space="0" w:color="auto"/>
                                <w:bottom w:val="none" w:sz="0" w:space="0" w:color="auto"/>
                                <w:right w:val="none" w:sz="0" w:space="0" w:color="auto"/>
                              </w:divBdr>
                              <w:divsChild>
                                <w:div w:id="100926617">
                                  <w:marLeft w:val="0"/>
                                  <w:marRight w:val="0"/>
                                  <w:marTop w:val="0"/>
                                  <w:marBottom w:val="0"/>
                                  <w:divBdr>
                                    <w:top w:val="none" w:sz="0" w:space="0" w:color="auto"/>
                                    <w:left w:val="none" w:sz="0" w:space="0" w:color="auto"/>
                                    <w:bottom w:val="none" w:sz="0" w:space="0" w:color="auto"/>
                                    <w:right w:val="none" w:sz="0" w:space="0" w:color="auto"/>
                                  </w:divBdr>
                                  <w:divsChild>
                                    <w:div w:id="352220829">
                                      <w:marLeft w:val="0"/>
                                      <w:marRight w:val="0"/>
                                      <w:marTop w:val="0"/>
                                      <w:marBottom w:val="0"/>
                                      <w:divBdr>
                                        <w:top w:val="none" w:sz="0" w:space="0" w:color="auto"/>
                                        <w:left w:val="none" w:sz="0" w:space="0" w:color="auto"/>
                                        <w:bottom w:val="none" w:sz="0" w:space="0" w:color="auto"/>
                                        <w:right w:val="none" w:sz="0" w:space="0" w:color="auto"/>
                                      </w:divBdr>
                                      <w:divsChild>
                                        <w:div w:id="1355956769">
                                          <w:marLeft w:val="0"/>
                                          <w:marRight w:val="0"/>
                                          <w:marTop w:val="0"/>
                                          <w:marBottom w:val="0"/>
                                          <w:divBdr>
                                            <w:top w:val="none" w:sz="0" w:space="0" w:color="auto"/>
                                            <w:left w:val="none" w:sz="0" w:space="0" w:color="auto"/>
                                            <w:bottom w:val="none" w:sz="0" w:space="0" w:color="auto"/>
                                            <w:right w:val="none" w:sz="0" w:space="0" w:color="auto"/>
                                          </w:divBdr>
                                          <w:divsChild>
                                            <w:div w:id="1914269459">
                                              <w:marLeft w:val="0"/>
                                              <w:marRight w:val="0"/>
                                              <w:marTop w:val="0"/>
                                              <w:marBottom w:val="0"/>
                                              <w:divBdr>
                                                <w:top w:val="none" w:sz="0" w:space="0" w:color="auto"/>
                                                <w:left w:val="none" w:sz="0" w:space="0" w:color="auto"/>
                                                <w:bottom w:val="none" w:sz="0" w:space="0" w:color="auto"/>
                                                <w:right w:val="none" w:sz="0" w:space="0" w:color="auto"/>
                                              </w:divBdr>
                                              <w:divsChild>
                                                <w:div w:id="135296855">
                                                  <w:marLeft w:val="0"/>
                                                  <w:marRight w:val="0"/>
                                                  <w:marTop w:val="0"/>
                                                  <w:marBottom w:val="0"/>
                                                  <w:divBdr>
                                                    <w:top w:val="none" w:sz="0" w:space="0" w:color="auto"/>
                                                    <w:left w:val="none" w:sz="0" w:space="0" w:color="auto"/>
                                                    <w:bottom w:val="none" w:sz="0" w:space="0" w:color="auto"/>
                                                    <w:right w:val="none" w:sz="0" w:space="0" w:color="auto"/>
                                                  </w:divBdr>
                                                  <w:divsChild>
                                                    <w:div w:id="471480551">
                                                      <w:marLeft w:val="0"/>
                                                      <w:marRight w:val="0"/>
                                                      <w:marTop w:val="0"/>
                                                      <w:marBottom w:val="0"/>
                                                      <w:divBdr>
                                                        <w:top w:val="none" w:sz="0" w:space="0" w:color="auto"/>
                                                        <w:left w:val="none" w:sz="0" w:space="0" w:color="auto"/>
                                                        <w:bottom w:val="none" w:sz="0" w:space="0" w:color="auto"/>
                                                        <w:right w:val="none" w:sz="0" w:space="0" w:color="auto"/>
                                                      </w:divBdr>
                                                      <w:divsChild>
                                                        <w:div w:id="1895434144">
                                                          <w:marLeft w:val="0"/>
                                                          <w:marRight w:val="0"/>
                                                          <w:marTop w:val="0"/>
                                                          <w:marBottom w:val="0"/>
                                                          <w:divBdr>
                                                            <w:top w:val="none" w:sz="0" w:space="0" w:color="auto"/>
                                                            <w:left w:val="none" w:sz="0" w:space="0" w:color="auto"/>
                                                            <w:bottom w:val="none" w:sz="0" w:space="0" w:color="auto"/>
                                                            <w:right w:val="none" w:sz="0" w:space="0" w:color="auto"/>
                                                          </w:divBdr>
                                                          <w:divsChild>
                                                            <w:div w:id="65433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08448436">
      <w:bodyDiv w:val="1"/>
      <w:marLeft w:val="0"/>
      <w:marRight w:val="0"/>
      <w:marTop w:val="0"/>
      <w:marBottom w:val="0"/>
      <w:divBdr>
        <w:top w:val="none" w:sz="0" w:space="0" w:color="auto"/>
        <w:left w:val="none" w:sz="0" w:space="0" w:color="auto"/>
        <w:bottom w:val="none" w:sz="0" w:space="0" w:color="auto"/>
        <w:right w:val="none" w:sz="0" w:space="0" w:color="auto"/>
      </w:divBdr>
      <w:divsChild>
        <w:div w:id="1263222567">
          <w:marLeft w:val="0"/>
          <w:marRight w:val="0"/>
          <w:marTop w:val="0"/>
          <w:marBottom w:val="0"/>
          <w:divBdr>
            <w:top w:val="none" w:sz="0" w:space="0" w:color="auto"/>
            <w:left w:val="none" w:sz="0" w:space="0" w:color="auto"/>
            <w:bottom w:val="none" w:sz="0" w:space="0" w:color="auto"/>
            <w:right w:val="none" w:sz="0" w:space="0" w:color="auto"/>
          </w:divBdr>
          <w:divsChild>
            <w:div w:id="385840652">
              <w:marLeft w:val="0"/>
              <w:marRight w:val="0"/>
              <w:marTop w:val="0"/>
              <w:marBottom w:val="0"/>
              <w:divBdr>
                <w:top w:val="none" w:sz="0" w:space="0" w:color="auto"/>
                <w:left w:val="none" w:sz="0" w:space="0" w:color="auto"/>
                <w:bottom w:val="none" w:sz="0" w:space="0" w:color="auto"/>
                <w:right w:val="none" w:sz="0" w:space="0" w:color="auto"/>
              </w:divBdr>
              <w:divsChild>
                <w:div w:id="712966688">
                  <w:marLeft w:val="0"/>
                  <w:marRight w:val="0"/>
                  <w:marTop w:val="0"/>
                  <w:marBottom w:val="0"/>
                  <w:divBdr>
                    <w:top w:val="none" w:sz="0" w:space="0" w:color="auto"/>
                    <w:left w:val="none" w:sz="0" w:space="0" w:color="auto"/>
                    <w:bottom w:val="none" w:sz="0" w:space="0" w:color="auto"/>
                    <w:right w:val="none" w:sz="0" w:space="0" w:color="auto"/>
                  </w:divBdr>
                  <w:divsChild>
                    <w:div w:id="1401097288">
                      <w:marLeft w:val="0"/>
                      <w:marRight w:val="0"/>
                      <w:marTop w:val="0"/>
                      <w:marBottom w:val="0"/>
                      <w:divBdr>
                        <w:top w:val="none" w:sz="0" w:space="0" w:color="auto"/>
                        <w:left w:val="none" w:sz="0" w:space="0" w:color="auto"/>
                        <w:bottom w:val="none" w:sz="0" w:space="0" w:color="auto"/>
                        <w:right w:val="none" w:sz="0" w:space="0" w:color="auto"/>
                      </w:divBdr>
                      <w:divsChild>
                        <w:div w:id="726806924">
                          <w:marLeft w:val="0"/>
                          <w:marRight w:val="0"/>
                          <w:marTop w:val="0"/>
                          <w:marBottom w:val="0"/>
                          <w:divBdr>
                            <w:top w:val="none" w:sz="0" w:space="0" w:color="auto"/>
                            <w:left w:val="none" w:sz="0" w:space="0" w:color="auto"/>
                            <w:bottom w:val="none" w:sz="0" w:space="0" w:color="auto"/>
                            <w:right w:val="none" w:sz="0" w:space="0" w:color="auto"/>
                          </w:divBdr>
                          <w:divsChild>
                            <w:div w:id="961302221">
                              <w:marLeft w:val="0"/>
                              <w:marRight w:val="0"/>
                              <w:marTop w:val="0"/>
                              <w:marBottom w:val="0"/>
                              <w:divBdr>
                                <w:top w:val="none" w:sz="0" w:space="0" w:color="auto"/>
                                <w:left w:val="none" w:sz="0" w:space="0" w:color="auto"/>
                                <w:bottom w:val="none" w:sz="0" w:space="0" w:color="auto"/>
                                <w:right w:val="none" w:sz="0" w:space="0" w:color="auto"/>
                              </w:divBdr>
                              <w:divsChild>
                                <w:div w:id="1716201393">
                                  <w:marLeft w:val="0"/>
                                  <w:marRight w:val="0"/>
                                  <w:marTop w:val="0"/>
                                  <w:marBottom w:val="0"/>
                                  <w:divBdr>
                                    <w:top w:val="none" w:sz="0" w:space="0" w:color="auto"/>
                                    <w:left w:val="none" w:sz="0" w:space="0" w:color="auto"/>
                                    <w:bottom w:val="none" w:sz="0" w:space="0" w:color="auto"/>
                                    <w:right w:val="none" w:sz="0" w:space="0" w:color="auto"/>
                                  </w:divBdr>
                                  <w:divsChild>
                                    <w:div w:id="1463040360">
                                      <w:marLeft w:val="0"/>
                                      <w:marRight w:val="0"/>
                                      <w:marTop w:val="0"/>
                                      <w:marBottom w:val="0"/>
                                      <w:divBdr>
                                        <w:top w:val="none" w:sz="0" w:space="0" w:color="auto"/>
                                        <w:left w:val="none" w:sz="0" w:space="0" w:color="auto"/>
                                        <w:bottom w:val="none" w:sz="0" w:space="0" w:color="auto"/>
                                        <w:right w:val="none" w:sz="0" w:space="0" w:color="auto"/>
                                      </w:divBdr>
                                      <w:divsChild>
                                        <w:div w:id="2132360829">
                                          <w:marLeft w:val="0"/>
                                          <w:marRight w:val="0"/>
                                          <w:marTop w:val="0"/>
                                          <w:marBottom w:val="0"/>
                                          <w:divBdr>
                                            <w:top w:val="none" w:sz="0" w:space="0" w:color="auto"/>
                                            <w:left w:val="none" w:sz="0" w:space="0" w:color="auto"/>
                                            <w:bottom w:val="none" w:sz="0" w:space="0" w:color="auto"/>
                                            <w:right w:val="none" w:sz="0" w:space="0" w:color="auto"/>
                                          </w:divBdr>
                                          <w:divsChild>
                                            <w:div w:id="404692327">
                                              <w:marLeft w:val="0"/>
                                              <w:marRight w:val="0"/>
                                              <w:marTop w:val="0"/>
                                              <w:marBottom w:val="0"/>
                                              <w:divBdr>
                                                <w:top w:val="none" w:sz="0" w:space="0" w:color="auto"/>
                                                <w:left w:val="none" w:sz="0" w:space="0" w:color="auto"/>
                                                <w:bottom w:val="none" w:sz="0" w:space="0" w:color="auto"/>
                                                <w:right w:val="none" w:sz="0" w:space="0" w:color="auto"/>
                                              </w:divBdr>
                                              <w:divsChild>
                                                <w:div w:id="772284622">
                                                  <w:marLeft w:val="0"/>
                                                  <w:marRight w:val="0"/>
                                                  <w:marTop w:val="0"/>
                                                  <w:marBottom w:val="0"/>
                                                  <w:divBdr>
                                                    <w:top w:val="none" w:sz="0" w:space="0" w:color="auto"/>
                                                    <w:left w:val="none" w:sz="0" w:space="0" w:color="auto"/>
                                                    <w:bottom w:val="none" w:sz="0" w:space="0" w:color="auto"/>
                                                    <w:right w:val="none" w:sz="0" w:space="0" w:color="auto"/>
                                                  </w:divBdr>
                                                  <w:divsChild>
                                                    <w:div w:id="111943066">
                                                      <w:marLeft w:val="0"/>
                                                      <w:marRight w:val="0"/>
                                                      <w:marTop w:val="0"/>
                                                      <w:marBottom w:val="0"/>
                                                      <w:divBdr>
                                                        <w:top w:val="none" w:sz="0" w:space="0" w:color="auto"/>
                                                        <w:left w:val="none" w:sz="0" w:space="0" w:color="auto"/>
                                                        <w:bottom w:val="none" w:sz="0" w:space="0" w:color="auto"/>
                                                        <w:right w:val="none" w:sz="0" w:space="0" w:color="auto"/>
                                                      </w:divBdr>
                                                      <w:divsChild>
                                                        <w:div w:id="553128167">
                                                          <w:marLeft w:val="0"/>
                                                          <w:marRight w:val="0"/>
                                                          <w:marTop w:val="0"/>
                                                          <w:marBottom w:val="0"/>
                                                          <w:divBdr>
                                                            <w:top w:val="none" w:sz="0" w:space="0" w:color="auto"/>
                                                            <w:left w:val="none" w:sz="0" w:space="0" w:color="auto"/>
                                                            <w:bottom w:val="none" w:sz="0" w:space="0" w:color="auto"/>
                                                            <w:right w:val="none" w:sz="0" w:space="0" w:color="auto"/>
                                                          </w:divBdr>
                                                          <w:divsChild>
                                                            <w:div w:id="154201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10215591">
      <w:bodyDiv w:val="1"/>
      <w:marLeft w:val="0"/>
      <w:marRight w:val="0"/>
      <w:marTop w:val="0"/>
      <w:marBottom w:val="0"/>
      <w:divBdr>
        <w:top w:val="none" w:sz="0" w:space="0" w:color="auto"/>
        <w:left w:val="none" w:sz="0" w:space="0" w:color="auto"/>
        <w:bottom w:val="none" w:sz="0" w:space="0" w:color="auto"/>
        <w:right w:val="none" w:sz="0" w:space="0" w:color="auto"/>
      </w:divBdr>
      <w:divsChild>
        <w:div w:id="1273366821">
          <w:marLeft w:val="0"/>
          <w:marRight w:val="0"/>
          <w:marTop w:val="0"/>
          <w:marBottom w:val="0"/>
          <w:divBdr>
            <w:top w:val="none" w:sz="0" w:space="0" w:color="auto"/>
            <w:left w:val="none" w:sz="0" w:space="0" w:color="auto"/>
            <w:bottom w:val="none" w:sz="0" w:space="0" w:color="auto"/>
            <w:right w:val="none" w:sz="0" w:space="0" w:color="auto"/>
          </w:divBdr>
          <w:divsChild>
            <w:div w:id="231739445">
              <w:marLeft w:val="0"/>
              <w:marRight w:val="0"/>
              <w:marTop w:val="0"/>
              <w:marBottom w:val="0"/>
              <w:divBdr>
                <w:top w:val="none" w:sz="0" w:space="0" w:color="auto"/>
                <w:left w:val="none" w:sz="0" w:space="0" w:color="auto"/>
                <w:bottom w:val="none" w:sz="0" w:space="0" w:color="auto"/>
                <w:right w:val="none" w:sz="0" w:space="0" w:color="auto"/>
              </w:divBdr>
              <w:divsChild>
                <w:div w:id="1916090369">
                  <w:marLeft w:val="0"/>
                  <w:marRight w:val="0"/>
                  <w:marTop w:val="0"/>
                  <w:marBottom w:val="0"/>
                  <w:divBdr>
                    <w:top w:val="none" w:sz="0" w:space="0" w:color="auto"/>
                    <w:left w:val="none" w:sz="0" w:space="0" w:color="auto"/>
                    <w:bottom w:val="none" w:sz="0" w:space="0" w:color="auto"/>
                    <w:right w:val="none" w:sz="0" w:space="0" w:color="auto"/>
                  </w:divBdr>
                  <w:divsChild>
                    <w:div w:id="16587130">
                      <w:marLeft w:val="0"/>
                      <w:marRight w:val="0"/>
                      <w:marTop w:val="0"/>
                      <w:marBottom w:val="0"/>
                      <w:divBdr>
                        <w:top w:val="none" w:sz="0" w:space="0" w:color="auto"/>
                        <w:left w:val="none" w:sz="0" w:space="0" w:color="auto"/>
                        <w:bottom w:val="none" w:sz="0" w:space="0" w:color="auto"/>
                        <w:right w:val="none" w:sz="0" w:space="0" w:color="auto"/>
                      </w:divBdr>
                      <w:divsChild>
                        <w:div w:id="1053697807">
                          <w:marLeft w:val="0"/>
                          <w:marRight w:val="0"/>
                          <w:marTop w:val="0"/>
                          <w:marBottom w:val="0"/>
                          <w:divBdr>
                            <w:top w:val="none" w:sz="0" w:space="0" w:color="auto"/>
                            <w:left w:val="none" w:sz="0" w:space="0" w:color="auto"/>
                            <w:bottom w:val="none" w:sz="0" w:space="0" w:color="auto"/>
                            <w:right w:val="none" w:sz="0" w:space="0" w:color="auto"/>
                          </w:divBdr>
                          <w:divsChild>
                            <w:div w:id="1410039718">
                              <w:marLeft w:val="0"/>
                              <w:marRight w:val="0"/>
                              <w:marTop w:val="0"/>
                              <w:marBottom w:val="0"/>
                              <w:divBdr>
                                <w:top w:val="none" w:sz="0" w:space="0" w:color="auto"/>
                                <w:left w:val="none" w:sz="0" w:space="0" w:color="auto"/>
                                <w:bottom w:val="none" w:sz="0" w:space="0" w:color="auto"/>
                                <w:right w:val="none" w:sz="0" w:space="0" w:color="auto"/>
                              </w:divBdr>
                              <w:divsChild>
                                <w:div w:id="818421884">
                                  <w:marLeft w:val="0"/>
                                  <w:marRight w:val="0"/>
                                  <w:marTop w:val="0"/>
                                  <w:marBottom w:val="0"/>
                                  <w:divBdr>
                                    <w:top w:val="none" w:sz="0" w:space="0" w:color="auto"/>
                                    <w:left w:val="none" w:sz="0" w:space="0" w:color="auto"/>
                                    <w:bottom w:val="none" w:sz="0" w:space="0" w:color="auto"/>
                                    <w:right w:val="none" w:sz="0" w:space="0" w:color="auto"/>
                                  </w:divBdr>
                                  <w:divsChild>
                                    <w:div w:id="1573616947">
                                      <w:marLeft w:val="0"/>
                                      <w:marRight w:val="0"/>
                                      <w:marTop w:val="0"/>
                                      <w:marBottom w:val="0"/>
                                      <w:divBdr>
                                        <w:top w:val="none" w:sz="0" w:space="0" w:color="auto"/>
                                        <w:left w:val="none" w:sz="0" w:space="0" w:color="auto"/>
                                        <w:bottom w:val="none" w:sz="0" w:space="0" w:color="auto"/>
                                        <w:right w:val="none" w:sz="0" w:space="0" w:color="auto"/>
                                      </w:divBdr>
                                      <w:divsChild>
                                        <w:div w:id="672031336">
                                          <w:marLeft w:val="0"/>
                                          <w:marRight w:val="0"/>
                                          <w:marTop w:val="0"/>
                                          <w:marBottom w:val="0"/>
                                          <w:divBdr>
                                            <w:top w:val="none" w:sz="0" w:space="0" w:color="auto"/>
                                            <w:left w:val="none" w:sz="0" w:space="0" w:color="auto"/>
                                            <w:bottom w:val="none" w:sz="0" w:space="0" w:color="auto"/>
                                            <w:right w:val="none" w:sz="0" w:space="0" w:color="auto"/>
                                          </w:divBdr>
                                          <w:divsChild>
                                            <w:div w:id="484467213">
                                              <w:marLeft w:val="0"/>
                                              <w:marRight w:val="0"/>
                                              <w:marTop w:val="0"/>
                                              <w:marBottom w:val="0"/>
                                              <w:divBdr>
                                                <w:top w:val="none" w:sz="0" w:space="0" w:color="auto"/>
                                                <w:left w:val="none" w:sz="0" w:space="0" w:color="auto"/>
                                                <w:bottom w:val="none" w:sz="0" w:space="0" w:color="auto"/>
                                                <w:right w:val="none" w:sz="0" w:space="0" w:color="auto"/>
                                              </w:divBdr>
                                              <w:divsChild>
                                                <w:div w:id="609582249">
                                                  <w:marLeft w:val="0"/>
                                                  <w:marRight w:val="0"/>
                                                  <w:marTop w:val="0"/>
                                                  <w:marBottom w:val="0"/>
                                                  <w:divBdr>
                                                    <w:top w:val="none" w:sz="0" w:space="0" w:color="auto"/>
                                                    <w:left w:val="none" w:sz="0" w:space="0" w:color="auto"/>
                                                    <w:bottom w:val="none" w:sz="0" w:space="0" w:color="auto"/>
                                                    <w:right w:val="none" w:sz="0" w:space="0" w:color="auto"/>
                                                  </w:divBdr>
                                                  <w:divsChild>
                                                    <w:div w:id="1865901881">
                                                      <w:marLeft w:val="0"/>
                                                      <w:marRight w:val="0"/>
                                                      <w:marTop w:val="0"/>
                                                      <w:marBottom w:val="0"/>
                                                      <w:divBdr>
                                                        <w:top w:val="none" w:sz="0" w:space="0" w:color="auto"/>
                                                        <w:left w:val="none" w:sz="0" w:space="0" w:color="auto"/>
                                                        <w:bottom w:val="none" w:sz="0" w:space="0" w:color="auto"/>
                                                        <w:right w:val="none" w:sz="0" w:space="0" w:color="auto"/>
                                                      </w:divBdr>
                                                      <w:divsChild>
                                                        <w:div w:id="6489244">
                                                          <w:marLeft w:val="0"/>
                                                          <w:marRight w:val="0"/>
                                                          <w:marTop w:val="0"/>
                                                          <w:marBottom w:val="0"/>
                                                          <w:divBdr>
                                                            <w:top w:val="none" w:sz="0" w:space="0" w:color="auto"/>
                                                            <w:left w:val="none" w:sz="0" w:space="0" w:color="auto"/>
                                                            <w:bottom w:val="none" w:sz="0" w:space="0" w:color="auto"/>
                                                            <w:right w:val="none" w:sz="0" w:space="0" w:color="auto"/>
                                                          </w:divBdr>
                                                          <w:divsChild>
                                                            <w:div w:id="15309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63786735">
      <w:bodyDiv w:val="1"/>
      <w:marLeft w:val="0"/>
      <w:marRight w:val="0"/>
      <w:marTop w:val="0"/>
      <w:marBottom w:val="0"/>
      <w:divBdr>
        <w:top w:val="none" w:sz="0" w:space="0" w:color="auto"/>
        <w:left w:val="none" w:sz="0" w:space="0" w:color="auto"/>
        <w:bottom w:val="none" w:sz="0" w:space="0" w:color="auto"/>
        <w:right w:val="none" w:sz="0" w:space="0" w:color="auto"/>
      </w:divBdr>
      <w:divsChild>
        <w:div w:id="1000352486">
          <w:marLeft w:val="0"/>
          <w:marRight w:val="0"/>
          <w:marTop w:val="0"/>
          <w:marBottom w:val="0"/>
          <w:divBdr>
            <w:top w:val="none" w:sz="0" w:space="0" w:color="auto"/>
            <w:left w:val="none" w:sz="0" w:space="0" w:color="auto"/>
            <w:bottom w:val="none" w:sz="0" w:space="0" w:color="auto"/>
            <w:right w:val="none" w:sz="0" w:space="0" w:color="auto"/>
          </w:divBdr>
          <w:divsChild>
            <w:div w:id="2096509870">
              <w:marLeft w:val="0"/>
              <w:marRight w:val="0"/>
              <w:marTop w:val="0"/>
              <w:marBottom w:val="0"/>
              <w:divBdr>
                <w:top w:val="none" w:sz="0" w:space="0" w:color="auto"/>
                <w:left w:val="none" w:sz="0" w:space="0" w:color="auto"/>
                <w:bottom w:val="none" w:sz="0" w:space="0" w:color="auto"/>
                <w:right w:val="none" w:sz="0" w:space="0" w:color="auto"/>
              </w:divBdr>
              <w:divsChild>
                <w:div w:id="1811246801">
                  <w:marLeft w:val="0"/>
                  <w:marRight w:val="0"/>
                  <w:marTop w:val="0"/>
                  <w:marBottom w:val="0"/>
                  <w:divBdr>
                    <w:top w:val="none" w:sz="0" w:space="0" w:color="auto"/>
                    <w:left w:val="none" w:sz="0" w:space="0" w:color="auto"/>
                    <w:bottom w:val="none" w:sz="0" w:space="0" w:color="auto"/>
                    <w:right w:val="none" w:sz="0" w:space="0" w:color="auto"/>
                  </w:divBdr>
                  <w:divsChild>
                    <w:div w:id="1524631372">
                      <w:marLeft w:val="0"/>
                      <w:marRight w:val="0"/>
                      <w:marTop w:val="0"/>
                      <w:marBottom w:val="0"/>
                      <w:divBdr>
                        <w:top w:val="none" w:sz="0" w:space="0" w:color="auto"/>
                        <w:left w:val="none" w:sz="0" w:space="0" w:color="auto"/>
                        <w:bottom w:val="none" w:sz="0" w:space="0" w:color="auto"/>
                        <w:right w:val="none" w:sz="0" w:space="0" w:color="auto"/>
                      </w:divBdr>
                      <w:divsChild>
                        <w:div w:id="1575237852">
                          <w:marLeft w:val="0"/>
                          <w:marRight w:val="0"/>
                          <w:marTop w:val="0"/>
                          <w:marBottom w:val="0"/>
                          <w:divBdr>
                            <w:top w:val="none" w:sz="0" w:space="0" w:color="auto"/>
                            <w:left w:val="none" w:sz="0" w:space="0" w:color="auto"/>
                            <w:bottom w:val="none" w:sz="0" w:space="0" w:color="auto"/>
                            <w:right w:val="none" w:sz="0" w:space="0" w:color="auto"/>
                          </w:divBdr>
                          <w:divsChild>
                            <w:div w:id="1462575442">
                              <w:marLeft w:val="0"/>
                              <w:marRight w:val="0"/>
                              <w:marTop w:val="0"/>
                              <w:marBottom w:val="0"/>
                              <w:divBdr>
                                <w:top w:val="none" w:sz="0" w:space="0" w:color="auto"/>
                                <w:left w:val="none" w:sz="0" w:space="0" w:color="auto"/>
                                <w:bottom w:val="none" w:sz="0" w:space="0" w:color="auto"/>
                                <w:right w:val="none" w:sz="0" w:space="0" w:color="auto"/>
                              </w:divBdr>
                              <w:divsChild>
                                <w:div w:id="598179180">
                                  <w:marLeft w:val="0"/>
                                  <w:marRight w:val="0"/>
                                  <w:marTop w:val="0"/>
                                  <w:marBottom w:val="0"/>
                                  <w:divBdr>
                                    <w:top w:val="none" w:sz="0" w:space="0" w:color="auto"/>
                                    <w:left w:val="none" w:sz="0" w:space="0" w:color="auto"/>
                                    <w:bottom w:val="none" w:sz="0" w:space="0" w:color="auto"/>
                                    <w:right w:val="none" w:sz="0" w:space="0" w:color="auto"/>
                                  </w:divBdr>
                                  <w:divsChild>
                                    <w:div w:id="1883053192">
                                      <w:marLeft w:val="0"/>
                                      <w:marRight w:val="0"/>
                                      <w:marTop w:val="0"/>
                                      <w:marBottom w:val="0"/>
                                      <w:divBdr>
                                        <w:top w:val="none" w:sz="0" w:space="0" w:color="auto"/>
                                        <w:left w:val="none" w:sz="0" w:space="0" w:color="auto"/>
                                        <w:bottom w:val="none" w:sz="0" w:space="0" w:color="auto"/>
                                        <w:right w:val="none" w:sz="0" w:space="0" w:color="auto"/>
                                      </w:divBdr>
                                      <w:divsChild>
                                        <w:div w:id="806357496">
                                          <w:marLeft w:val="0"/>
                                          <w:marRight w:val="0"/>
                                          <w:marTop w:val="0"/>
                                          <w:marBottom w:val="0"/>
                                          <w:divBdr>
                                            <w:top w:val="none" w:sz="0" w:space="0" w:color="auto"/>
                                            <w:left w:val="none" w:sz="0" w:space="0" w:color="auto"/>
                                            <w:bottom w:val="none" w:sz="0" w:space="0" w:color="auto"/>
                                            <w:right w:val="none" w:sz="0" w:space="0" w:color="auto"/>
                                          </w:divBdr>
                                          <w:divsChild>
                                            <w:div w:id="2043242247">
                                              <w:marLeft w:val="0"/>
                                              <w:marRight w:val="0"/>
                                              <w:marTop w:val="0"/>
                                              <w:marBottom w:val="0"/>
                                              <w:divBdr>
                                                <w:top w:val="none" w:sz="0" w:space="0" w:color="auto"/>
                                                <w:left w:val="none" w:sz="0" w:space="0" w:color="auto"/>
                                                <w:bottom w:val="none" w:sz="0" w:space="0" w:color="auto"/>
                                                <w:right w:val="none" w:sz="0" w:space="0" w:color="auto"/>
                                              </w:divBdr>
                                              <w:divsChild>
                                                <w:div w:id="1748191924">
                                                  <w:marLeft w:val="0"/>
                                                  <w:marRight w:val="0"/>
                                                  <w:marTop w:val="0"/>
                                                  <w:marBottom w:val="0"/>
                                                  <w:divBdr>
                                                    <w:top w:val="none" w:sz="0" w:space="0" w:color="auto"/>
                                                    <w:left w:val="none" w:sz="0" w:space="0" w:color="auto"/>
                                                    <w:bottom w:val="none" w:sz="0" w:space="0" w:color="auto"/>
                                                    <w:right w:val="none" w:sz="0" w:space="0" w:color="auto"/>
                                                  </w:divBdr>
                                                  <w:divsChild>
                                                    <w:div w:id="1470786930">
                                                      <w:marLeft w:val="0"/>
                                                      <w:marRight w:val="0"/>
                                                      <w:marTop w:val="0"/>
                                                      <w:marBottom w:val="0"/>
                                                      <w:divBdr>
                                                        <w:top w:val="none" w:sz="0" w:space="0" w:color="auto"/>
                                                        <w:left w:val="none" w:sz="0" w:space="0" w:color="auto"/>
                                                        <w:bottom w:val="none" w:sz="0" w:space="0" w:color="auto"/>
                                                        <w:right w:val="none" w:sz="0" w:space="0" w:color="auto"/>
                                                      </w:divBdr>
                                                      <w:divsChild>
                                                        <w:div w:id="261383638">
                                                          <w:marLeft w:val="0"/>
                                                          <w:marRight w:val="0"/>
                                                          <w:marTop w:val="0"/>
                                                          <w:marBottom w:val="0"/>
                                                          <w:divBdr>
                                                            <w:top w:val="none" w:sz="0" w:space="0" w:color="auto"/>
                                                            <w:left w:val="none" w:sz="0" w:space="0" w:color="auto"/>
                                                            <w:bottom w:val="none" w:sz="0" w:space="0" w:color="auto"/>
                                                            <w:right w:val="none" w:sz="0" w:space="0" w:color="auto"/>
                                                          </w:divBdr>
                                                          <w:divsChild>
                                                            <w:div w:id="160028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981834">
      <w:bodyDiv w:val="1"/>
      <w:marLeft w:val="0"/>
      <w:marRight w:val="0"/>
      <w:marTop w:val="0"/>
      <w:marBottom w:val="0"/>
      <w:divBdr>
        <w:top w:val="none" w:sz="0" w:space="0" w:color="auto"/>
        <w:left w:val="none" w:sz="0" w:space="0" w:color="auto"/>
        <w:bottom w:val="none" w:sz="0" w:space="0" w:color="auto"/>
        <w:right w:val="none" w:sz="0" w:space="0" w:color="auto"/>
      </w:divBdr>
    </w:div>
    <w:div w:id="1829325610">
      <w:bodyDiv w:val="1"/>
      <w:marLeft w:val="0"/>
      <w:marRight w:val="0"/>
      <w:marTop w:val="0"/>
      <w:marBottom w:val="0"/>
      <w:divBdr>
        <w:top w:val="none" w:sz="0" w:space="0" w:color="auto"/>
        <w:left w:val="none" w:sz="0" w:space="0" w:color="auto"/>
        <w:bottom w:val="none" w:sz="0" w:space="0" w:color="auto"/>
        <w:right w:val="none" w:sz="0" w:space="0" w:color="auto"/>
      </w:divBdr>
      <w:divsChild>
        <w:div w:id="1967852084">
          <w:marLeft w:val="0"/>
          <w:marRight w:val="0"/>
          <w:marTop w:val="0"/>
          <w:marBottom w:val="0"/>
          <w:divBdr>
            <w:top w:val="none" w:sz="0" w:space="0" w:color="auto"/>
            <w:left w:val="none" w:sz="0" w:space="0" w:color="auto"/>
            <w:bottom w:val="none" w:sz="0" w:space="0" w:color="auto"/>
            <w:right w:val="none" w:sz="0" w:space="0" w:color="auto"/>
          </w:divBdr>
          <w:divsChild>
            <w:div w:id="272786409">
              <w:marLeft w:val="0"/>
              <w:marRight w:val="0"/>
              <w:marTop w:val="0"/>
              <w:marBottom w:val="0"/>
              <w:divBdr>
                <w:top w:val="none" w:sz="0" w:space="0" w:color="auto"/>
                <w:left w:val="none" w:sz="0" w:space="0" w:color="auto"/>
                <w:bottom w:val="none" w:sz="0" w:space="0" w:color="auto"/>
                <w:right w:val="none" w:sz="0" w:space="0" w:color="auto"/>
              </w:divBdr>
              <w:divsChild>
                <w:div w:id="863590797">
                  <w:marLeft w:val="0"/>
                  <w:marRight w:val="0"/>
                  <w:marTop w:val="0"/>
                  <w:marBottom w:val="0"/>
                  <w:divBdr>
                    <w:top w:val="none" w:sz="0" w:space="0" w:color="auto"/>
                    <w:left w:val="none" w:sz="0" w:space="0" w:color="auto"/>
                    <w:bottom w:val="none" w:sz="0" w:space="0" w:color="auto"/>
                    <w:right w:val="none" w:sz="0" w:space="0" w:color="auto"/>
                  </w:divBdr>
                  <w:divsChild>
                    <w:div w:id="359550252">
                      <w:marLeft w:val="0"/>
                      <w:marRight w:val="0"/>
                      <w:marTop w:val="0"/>
                      <w:marBottom w:val="0"/>
                      <w:divBdr>
                        <w:top w:val="none" w:sz="0" w:space="0" w:color="auto"/>
                        <w:left w:val="none" w:sz="0" w:space="0" w:color="auto"/>
                        <w:bottom w:val="none" w:sz="0" w:space="0" w:color="auto"/>
                        <w:right w:val="none" w:sz="0" w:space="0" w:color="auto"/>
                      </w:divBdr>
                      <w:divsChild>
                        <w:div w:id="1416631151">
                          <w:marLeft w:val="0"/>
                          <w:marRight w:val="0"/>
                          <w:marTop w:val="0"/>
                          <w:marBottom w:val="0"/>
                          <w:divBdr>
                            <w:top w:val="none" w:sz="0" w:space="0" w:color="auto"/>
                            <w:left w:val="none" w:sz="0" w:space="0" w:color="auto"/>
                            <w:bottom w:val="none" w:sz="0" w:space="0" w:color="auto"/>
                            <w:right w:val="none" w:sz="0" w:space="0" w:color="auto"/>
                          </w:divBdr>
                          <w:divsChild>
                            <w:div w:id="258221714">
                              <w:marLeft w:val="0"/>
                              <w:marRight w:val="0"/>
                              <w:marTop w:val="0"/>
                              <w:marBottom w:val="0"/>
                              <w:divBdr>
                                <w:top w:val="none" w:sz="0" w:space="0" w:color="auto"/>
                                <w:left w:val="none" w:sz="0" w:space="0" w:color="auto"/>
                                <w:bottom w:val="none" w:sz="0" w:space="0" w:color="auto"/>
                                <w:right w:val="none" w:sz="0" w:space="0" w:color="auto"/>
                              </w:divBdr>
                              <w:divsChild>
                                <w:div w:id="1131939664">
                                  <w:marLeft w:val="0"/>
                                  <w:marRight w:val="0"/>
                                  <w:marTop w:val="0"/>
                                  <w:marBottom w:val="0"/>
                                  <w:divBdr>
                                    <w:top w:val="none" w:sz="0" w:space="0" w:color="auto"/>
                                    <w:left w:val="none" w:sz="0" w:space="0" w:color="auto"/>
                                    <w:bottom w:val="none" w:sz="0" w:space="0" w:color="auto"/>
                                    <w:right w:val="none" w:sz="0" w:space="0" w:color="auto"/>
                                  </w:divBdr>
                                  <w:divsChild>
                                    <w:div w:id="320736982">
                                      <w:marLeft w:val="0"/>
                                      <w:marRight w:val="0"/>
                                      <w:marTop w:val="0"/>
                                      <w:marBottom w:val="0"/>
                                      <w:divBdr>
                                        <w:top w:val="none" w:sz="0" w:space="0" w:color="auto"/>
                                        <w:left w:val="none" w:sz="0" w:space="0" w:color="auto"/>
                                        <w:bottom w:val="none" w:sz="0" w:space="0" w:color="auto"/>
                                        <w:right w:val="none" w:sz="0" w:space="0" w:color="auto"/>
                                      </w:divBdr>
                                      <w:divsChild>
                                        <w:div w:id="1563982950">
                                          <w:marLeft w:val="0"/>
                                          <w:marRight w:val="0"/>
                                          <w:marTop w:val="0"/>
                                          <w:marBottom w:val="0"/>
                                          <w:divBdr>
                                            <w:top w:val="none" w:sz="0" w:space="0" w:color="auto"/>
                                            <w:left w:val="none" w:sz="0" w:space="0" w:color="auto"/>
                                            <w:bottom w:val="none" w:sz="0" w:space="0" w:color="auto"/>
                                            <w:right w:val="none" w:sz="0" w:space="0" w:color="auto"/>
                                          </w:divBdr>
                                          <w:divsChild>
                                            <w:div w:id="1833401111">
                                              <w:marLeft w:val="0"/>
                                              <w:marRight w:val="0"/>
                                              <w:marTop w:val="0"/>
                                              <w:marBottom w:val="0"/>
                                              <w:divBdr>
                                                <w:top w:val="none" w:sz="0" w:space="0" w:color="auto"/>
                                                <w:left w:val="none" w:sz="0" w:space="0" w:color="auto"/>
                                                <w:bottom w:val="none" w:sz="0" w:space="0" w:color="auto"/>
                                                <w:right w:val="none" w:sz="0" w:space="0" w:color="auto"/>
                                              </w:divBdr>
                                              <w:divsChild>
                                                <w:div w:id="1250505934">
                                                  <w:marLeft w:val="0"/>
                                                  <w:marRight w:val="0"/>
                                                  <w:marTop w:val="0"/>
                                                  <w:marBottom w:val="0"/>
                                                  <w:divBdr>
                                                    <w:top w:val="none" w:sz="0" w:space="0" w:color="auto"/>
                                                    <w:left w:val="none" w:sz="0" w:space="0" w:color="auto"/>
                                                    <w:bottom w:val="none" w:sz="0" w:space="0" w:color="auto"/>
                                                    <w:right w:val="none" w:sz="0" w:space="0" w:color="auto"/>
                                                  </w:divBdr>
                                                  <w:divsChild>
                                                    <w:div w:id="1986010426">
                                                      <w:marLeft w:val="0"/>
                                                      <w:marRight w:val="0"/>
                                                      <w:marTop w:val="0"/>
                                                      <w:marBottom w:val="0"/>
                                                      <w:divBdr>
                                                        <w:top w:val="none" w:sz="0" w:space="0" w:color="auto"/>
                                                        <w:left w:val="none" w:sz="0" w:space="0" w:color="auto"/>
                                                        <w:bottom w:val="none" w:sz="0" w:space="0" w:color="auto"/>
                                                        <w:right w:val="none" w:sz="0" w:space="0" w:color="auto"/>
                                                      </w:divBdr>
                                                      <w:divsChild>
                                                        <w:div w:id="2094738455">
                                                          <w:marLeft w:val="0"/>
                                                          <w:marRight w:val="0"/>
                                                          <w:marTop w:val="0"/>
                                                          <w:marBottom w:val="0"/>
                                                          <w:divBdr>
                                                            <w:top w:val="none" w:sz="0" w:space="0" w:color="auto"/>
                                                            <w:left w:val="none" w:sz="0" w:space="0" w:color="auto"/>
                                                            <w:bottom w:val="none" w:sz="0" w:space="0" w:color="auto"/>
                                                            <w:right w:val="none" w:sz="0" w:space="0" w:color="auto"/>
                                                          </w:divBdr>
                                                          <w:divsChild>
                                                            <w:div w:id="205287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32715823">
      <w:bodyDiv w:val="1"/>
      <w:marLeft w:val="0"/>
      <w:marRight w:val="0"/>
      <w:marTop w:val="0"/>
      <w:marBottom w:val="0"/>
      <w:divBdr>
        <w:top w:val="none" w:sz="0" w:space="0" w:color="auto"/>
        <w:left w:val="none" w:sz="0" w:space="0" w:color="auto"/>
        <w:bottom w:val="none" w:sz="0" w:space="0" w:color="auto"/>
        <w:right w:val="none" w:sz="0" w:space="0" w:color="auto"/>
      </w:divBdr>
      <w:divsChild>
        <w:div w:id="1332028741">
          <w:marLeft w:val="0"/>
          <w:marRight w:val="0"/>
          <w:marTop w:val="0"/>
          <w:marBottom w:val="0"/>
          <w:divBdr>
            <w:top w:val="none" w:sz="0" w:space="0" w:color="auto"/>
            <w:left w:val="none" w:sz="0" w:space="0" w:color="auto"/>
            <w:bottom w:val="none" w:sz="0" w:space="0" w:color="auto"/>
            <w:right w:val="none" w:sz="0" w:space="0" w:color="auto"/>
          </w:divBdr>
          <w:divsChild>
            <w:div w:id="1351251908">
              <w:marLeft w:val="0"/>
              <w:marRight w:val="0"/>
              <w:marTop w:val="0"/>
              <w:marBottom w:val="0"/>
              <w:divBdr>
                <w:top w:val="none" w:sz="0" w:space="0" w:color="auto"/>
                <w:left w:val="none" w:sz="0" w:space="0" w:color="auto"/>
                <w:bottom w:val="none" w:sz="0" w:space="0" w:color="auto"/>
                <w:right w:val="none" w:sz="0" w:space="0" w:color="auto"/>
              </w:divBdr>
              <w:divsChild>
                <w:div w:id="1342858866">
                  <w:marLeft w:val="0"/>
                  <w:marRight w:val="0"/>
                  <w:marTop w:val="0"/>
                  <w:marBottom w:val="0"/>
                  <w:divBdr>
                    <w:top w:val="none" w:sz="0" w:space="0" w:color="auto"/>
                    <w:left w:val="none" w:sz="0" w:space="0" w:color="auto"/>
                    <w:bottom w:val="none" w:sz="0" w:space="0" w:color="auto"/>
                    <w:right w:val="none" w:sz="0" w:space="0" w:color="auto"/>
                  </w:divBdr>
                  <w:divsChild>
                    <w:div w:id="1274945710">
                      <w:marLeft w:val="0"/>
                      <w:marRight w:val="0"/>
                      <w:marTop w:val="0"/>
                      <w:marBottom w:val="0"/>
                      <w:divBdr>
                        <w:top w:val="none" w:sz="0" w:space="0" w:color="auto"/>
                        <w:left w:val="none" w:sz="0" w:space="0" w:color="auto"/>
                        <w:bottom w:val="none" w:sz="0" w:space="0" w:color="auto"/>
                        <w:right w:val="none" w:sz="0" w:space="0" w:color="auto"/>
                      </w:divBdr>
                      <w:divsChild>
                        <w:div w:id="983896761">
                          <w:marLeft w:val="0"/>
                          <w:marRight w:val="0"/>
                          <w:marTop w:val="0"/>
                          <w:marBottom w:val="0"/>
                          <w:divBdr>
                            <w:top w:val="none" w:sz="0" w:space="0" w:color="auto"/>
                            <w:left w:val="none" w:sz="0" w:space="0" w:color="auto"/>
                            <w:bottom w:val="none" w:sz="0" w:space="0" w:color="auto"/>
                            <w:right w:val="none" w:sz="0" w:space="0" w:color="auto"/>
                          </w:divBdr>
                          <w:divsChild>
                            <w:div w:id="223369127">
                              <w:marLeft w:val="0"/>
                              <w:marRight w:val="0"/>
                              <w:marTop w:val="0"/>
                              <w:marBottom w:val="0"/>
                              <w:divBdr>
                                <w:top w:val="none" w:sz="0" w:space="0" w:color="auto"/>
                                <w:left w:val="none" w:sz="0" w:space="0" w:color="auto"/>
                                <w:bottom w:val="none" w:sz="0" w:space="0" w:color="auto"/>
                                <w:right w:val="none" w:sz="0" w:space="0" w:color="auto"/>
                              </w:divBdr>
                              <w:divsChild>
                                <w:div w:id="400374204">
                                  <w:marLeft w:val="0"/>
                                  <w:marRight w:val="0"/>
                                  <w:marTop w:val="0"/>
                                  <w:marBottom w:val="0"/>
                                  <w:divBdr>
                                    <w:top w:val="none" w:sz="0" w:space="0" w:color="auto"/>
                                    <w:left w:val="none" w:sz="0" w:space="0" w:color="auto"/>
                                    <w:bottom w:val="none" w:sz="0" w:space="0" w:color="auto"/>
                                    <w:right w:val="none" w:sz="0" w:space="0" w:color="auto"/>
                                  </w:divBdr>
                                  <w:divsChild>
                                    <w:div w:id="639385755">
                                      <w:marLeft w:val="0"/>
                                      <w:marRight w:val="0"/>
                                      <w:marTop w:val="0"/>
                                      <w:marBottom w:val="0"/>
                                      <w:divBdr>
                                        <w:top w:val="none" w:sz="0" w:space="0" w:color="auto"/>
                                        <w:left w:val="none" w:sz="0" w:space="0" w:color="auto"/>
                                        <w:bottom w:val="none" w:sz="0" w:space="0" w:color="auto"/>
                                        <w:right w:val="none" w:sz="0" w:space="0" w:color="auto"/>
                                      </w:divBdr>
                                      <w:divsChild>
                                        <w:div w:id="1318925810">
                                          <w:marLeft w:val="0"/>
                                          <w:marRight w:val="0"/>
                                          <w:marTop w:val="0"/>
                                          <w:marBottom w:val="0"/>
                                          <w:divBdr>
                                            <w:top w:val="none" w:sz="0" w:space="0" w:color="auto"/>
                                            <w:left w:val="none" w:sz="0" w:space="0" w:color="auto"/>
                                            <w:bottom w:val="none" w:sz="0" w:space="0" w:color="auto"/>
                                            <w:right w:val="none" w:sz="0" w:space="0" w:color="auto"/>
                                          </w:divBdr>
                                          <w:divsChild>
                                            <w:div w:id="1011907588">
                                              <w:marLeft w:val="0"/>
                                              <w:marRight w:val="0"/>
                                              <w:marTop w:val="0"/>
                                              <w:marBottom w:val="0"/>
                                              <w:divBdr>
                                                <w:top w:val="none" w:sz="0" w:space="0" w:color="auto"/>
                                                <w:left w:val="none" w:sz="0" w:space="0" w:color="auto"/>
                                                <w:bottom w:val="none" w:sz="0" w:space="0" w:color="auto"/>
                                                <w:right w:val="none" w:sz="0" w:space="0" w:color="auto"/>
                                              </w:divBdr>
                                              <w:divsChild>
                                                <w:div w:id="2082826966">
                                                  <w:marLeft w:val="0"/>
                                                  <w:marRight w:val="0"/>
                                                  <w:marTop w:val="0"/>
                                                  <w:marBottom w:val="0"/>
                                                  <w:divBdr>
                                                    <w:top w:val="none" w:sz="0" w:space="0" w:color="auto"/>
                                                    <w:left w:val="none" w:sz="0" w:space="0" w:color="auto"/>
                                                    <w:bottom w:val="none" w:sz="0" w:space="0" w:color="auto"/>
                                                    <w:right w:val="none" w:sz="0" w:space="0" w:color="auto"/>
                                                  </w:divBdr>
                                                  <w:divsChild>
                                                    <w:div w:id="612371543">
                                                      <w:marLeft w:val="0"/>
                                                      <w:marRight w:val="0"/>
                                                      <w:marTop w:val="0"/>
                                                      <w:marBottom w:val="0"/>
                                                      <w:divBdr>
                                                        <w:top w:val="none" w:sz="0" w:space="0" w:color="auto"/>
                                                        <w:left w:val="none" w:sz="0" w:space="0" w:color="auto"/>
                                                        <w:bottom w:val="none" w:sz="0" w:space="0" w:color="auto"/>
                                                        <w:right w:val="none" w:sz="0" w:space="0" w:color="auto"/>
                                                      </w:divBdr>
                                                      <w:divsChild>
                                                        <w:div w:id="379862935">
                                                          <w:marLeft w:val="0"/>
                                                          <w:marRight w:val="0"/>
                                                          <w:marTop w:val="0"/>
                                                          <w:marBottom w:val="0"/>
                                                          <w:divBdr>
                                                            <w:top w:val="none" w:sz="0" w:space="0" w:color="auto"/>
                                                            <w:left w:val="none" w:sz="0" w:space="0" w:color="auto"/>
                                                            <w:bottom w:val="none" w:sz="0" w:space="0" w:color="auto"/>
                                                            <w:right w:val="none" w:sz="0" w:space="0" w:color="auto"/>
                                                          </w:divBdr>
                                                          <w:divsChild>
                                                            <w:div w:id="66833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81480724">
      <w:bodyDiv w:val="1"/>
      <w:marLeft w:val="0"/>
      <w:marRight w:val="0"/>
      <w:marTop w:val="0"/>
      <w:marBottom w:val="0"/>
      <w:divBdr>
        <w:top w:val="none" w:sz="0" w:space="0" w:color="auto"/>
        <w:left w:val="none" w:sz="0" w:space="0" w:color="auto"/>
        <w:bottom w:val="none" w:sz="0" w:space="0" w:color="auto"/>
        <w:right w:val="none" w:sz="0" w:space="0" w:color="auto"/>
      </w:divBdr>
      <w:divsChild>
        <w:div w:id="1986660285">
          <w:marLeft w:val="0"/>
          <w:marRight w:val="0"/>
          <w:marTop w:val="0"/>
          <w:marBottom w:val="0"/>
          <w:divBdr>
            <w:top w:val="none" w:sz="0" w:space="0" w:color="auto"/>
            <w:left w:val="none" w:sz="0" w:space="0" w:color="auto"/>
            <w:bottom w:val="none" w:sz="0" w:space="0" w:color="auto"/>
            <w:right w:val="none" w:sz="0" w:space="0" w:color="auto"/>
          </w:divBdr>
          <w:divsChild>
            <w:div w:id="2319510">
              <w:marLeft w:val="0"/>
              <w:marRight w:val="0"/>
              <w:marTop w:val="0"/>
              <w:marBottom w:val="0"/>
              <w:divBdr>
                <w:top w:val="none" w:sz="0" w:space="0" w:color="auto"/>
                <w:left w:val="none" w:sz="0" w:space="0" w:color="auto"/>
                <w:bottom w:val="none" w:sz="0" w:space="0" w:color="auto"/>
                <w:right w:val="none" w:sz="0" w:space="0" w:color="auto"/>
              </w:divBdr>
              <w:divsChild>
                <w:div w:id="2006203473">
                  <w:marLeft w:val="0"/>
                  <w:marRight w:val="0"/>
                  <w:marTop w:val="0"/>
                  <w:marBottom w:val="0"/>
                  <w:divBdr>
                    <w:top w:val="none" w:sz="0" w:space="0" w:color="auto"/>
                    <w:left w:val="none" w:sz="0" w:space="0" w:color="auto"/>
                    <w:bottom w:val="none" w:sz="0" w:space="0" w:color="auto"/>
                    <w:right w:val="none" w:sz="0" w:space="0" w:color="auto"/>
                  </w:divBdr>
                  <w:divsChild>
                    <w:div w:id="515733575">
                      <w:marLeft w:val="0"/>
                      <w:marRight w:val="0"/>
                      <w:marTop w:val="0"/>
                      <w:marBottom w:val="0"/>
                      <w:divBdr>
                        <w:top w:val="none" w:sz="0" w:space="0" w:color="auto"/>
                        <w:left w:val="none" w:sz="0" w:space="0" w:color="auto"/>
                        <w:bottom w:val="none" w:sz="0" w:space="0" w:color="auto"/>
                        <w:right w:val="none" w:sz="0" w:space="0" w:color="auto"/>
                      </w:divBdr>
                      <w:divsChild>
                        <w:div w:id="140267336">
                          <w:marLeft w:val="0"/>
                          <w:marRight w:val="0"/>
                          <w:marTop w:val="0"/>
                          <w:marBottom w:val="0"/>
                          <w:divBdr>
                            <w:top w:val="none" w:sz="0" w:space="0" w:color="auto"/>
                            <w:left w:val="none" w:sz="0" w:space="0" w:color="auto"/>
                            <w:bottom w:val="none" w:sz="0" w:space="0" w:color="auto"/>
                            <w:right w:val="none" w:sz="0" w:space="0" w:color="auto"/>
                          </w:divBdr>
                          <w:divsChild>
                            <w:div w:id="1627275012">
                              <w:marLeft w:val="0"/>
                              <w:marRight w:val="0"/>
                              <w:marTop w:val="0"/>
                              <w:marBottom w:val="0"/>
                              <w:divBdr>
                                <w:top w:val="none" w:sz="0" w:space="0" w:color="auto"/>
                                <w:left w:val="none" w:sz="0" w:space="0" w:color="auto"/>
                                <w:bottom w:val="none" w:sz="0" w:space="0" w:color="auto"/>
                                <w:right w:val="none" w:sz="0" w:space="0" w:color="auto"/>
                              </w:divBdr>
                              <w:divsChild>
                                <w:div w:id="303437791">
                                  <w:marLeft w:val="0"/>
                                  <w:marRight w:val="0"/>
                                  <w:marTop w:val="0"/>
                                  <w:marBottom w:val="0"/>
                                  <w:divBdr>
                                    <w:top w:val="none" w:sz="0" w:space="0" w:color="auto"/>
                                    <w:left w:val="none" w:sz="0" w:space="0" w:color="auto"/>
                                    <w:bottom w:val="none" w:sz="0" w:space="0" w:color="auto"/>
                                    <w:right w:val="none" w:sz="0" w:space="0" w:color="auto"/>
                                  </w:divBdr>
                                  <w:divsChild>
                                    <w:div w:id="2007783260">
                                      <w:marLeft w:val="0"/>
                                      <w:marRight w:val="0"/>
                                      <w:marTop w:val="0"/>
                                      <w:marBottom w:val="0"/>
                                      <w:divBdr>
                                        <w:top w:val="none" w:sz="0" w:space="0" w:color="auto"/>
                                        <w:left w:val="none" w:sz="0" w:space="0" w:color="auto"/>
                                        <w:bottom w:val="none" w:sz="0" w:space="0" w:color="auto"/>
                                        <w:right w:val="none" w:sz="0" w:space="0" w:color="auto"/>
                                      </w:divBdr>
                                      <w:divsChild>
                                        <w:div w:id="1494486137">
                                          <w:marLeft w:val="0"/>
                                          <w:marRight w:val="0"/>
                                          <w:marTop w:val="0"/>
                                          <w:marBottom w:val="0"/>
                                          <w:divBdr>
                                            <w:top w:val="none" w:sz="0" w:space="0" w:color="auto"/>
                                            <w:left w:val="none" w:sz="0" w:space="0" w:color="auto"/>
                                            <w:bottom w:val="none" w:sz="0" w:space="0" w:color="auto"/>
                                            <w:right w:val="none" w:sz="0" w:space="0" w:color="auto"/>
                                          </w:divBdr>
                                          <w:divsChild>
                                            <w:div w:id="1282879430">
                                              <w:marLeft w:val="0"/>
                                              <w:marRight w:val="0"/>
                                              <w:marTop w:val="0"/>
                                              <w:marBottom w:val="0"/>
                                              <w:divBdr>
                                                <w:top w:val="none" w:sz="0" w:space="0" w:color="auto"/>
                                                <w:left w:val="none" w:sz="0" w:space="0" w:color="auto"/>
                                                <w:bottom w:val="none" w:sz="0" w:space="0" w:color="auto"/>
                                                <w:right w:val="none" w:sz="0" w:space="0" w:color="auto"/>
                                              </w:divBdr>
                                              <w:divsChild>
                                                <w:div w:id="951397137">
                                                  <w:marLeft w:val="0"/>
                                                  <w:marRight w:val="0"/>
                                                  <w:marTop w:val="0"/>
                                                  <w:marBottom w:val="0"/>
                                                  <w:divBdr>
                                                    <w:top w:val="none" w:sz="0" w:space="0" w:color="auto"/>
                                                    <w:left w:val="none" w:sz="0" w:space="0" w:color="auto"/>
                                                    <w:bottom w:val="none" w:sz="0" w:space="0" w:color="auto"/>
                                                    <w:right w:val="none" w:sz="0" w:space="0" w:color="auto"/>
                                                  </w:divBdr>
                                                  <w:divsChild>
                                                    <w:div w:id="1447890900">
                                                      <w:marLeft w:val="0"/>
                                                      <w:marRight w:val="0"/>
                                                      <w:marTop w:val="0"/>
                                                      <w:marBottom w:val="0"/>
                                                      <w:divBdr>
                                                        <w:top w:val="none" w:sz="0" w:space="0" w:color="auto"/>
                                                        <w:left w:val="none" w:sz="0" w:space="0" w:color="auto"/>
                                                        <w:bottom w:val="none" w:sz="0" w:space="0" w:color="auto"/>
                                                        <w:right w:val="none" w:sz="0" w:space="0" w:color="auto"/>
                                                      </w:divBdr>
                                                      <w:divsChild>
                                                        <w:div w:id="1188249777">
                                                          <w:marLeft w:val="0"/>
                                                          <w:marRight w:val="0"/>
                                                          <w:marTop w:val="0"/>
                                                          <w:marBottom w:val="0"/>
                                                          <w:divBdr>
                                                            <w:top w:val="none" w:sz="0" w:space="0" w:color="auto"/>
                                                            <w:left w:val="none" w:sz="0" w:space="0" w:color="auto"/>
                                                            <w:bottom w:val="none" w:sz="0" w:space="0" w:color="auto"/>
                                                            <w:right w:val="none" w:sz="0" w:space="0" w:color="auto"/>
                                                          </w:divBdr>
                                                          <w:divsChild>
                                                            <w:div w:id="124919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9870411">
      <w:bodyDiv w:val="1"/>
      <w:marLeft w:val="0"/>
      <w:marRight w:val="0"/>
      <w:marTop w:val="0"/>
      <w:marBottom w:val="0"/>
      <w:divBdr>
        <w:top w:val="none" w:sz="0" w:space="0" w:color="auto"/>
        <w:left w:val="none" w:sz="0" w:space="0" w:color="auto"/>
        <w:bottom w:val="none" w:sz="0" w:space="0" w:color="auto"/>
        <w:right w:val="none" w:sz="0" w:space="0" w:color="auto"/>
      </w:divBdr>
      <w:divsChild>
        <w:div w:id="1315840239">
          <w:marLeft w:val="0"/>
          <w:marRight w:val="0"/>
          <w:marTop w:val="0"/>
          <w:marBottom w:val="0"/>
          <w:divBdr>
            <w:top w:val="none" w:sz="0" w:space="0" w:color="auto"/>
            <w:left w:val="none" w:sz="0" w:space="0" w:color="auto"/>
            <w:bottom w:val="none" w:sz="0" w:space="0" w:color="auto"/>
            <w:right w:val="none" w:sz="0" w:space="0" w:color="auto"/>
          </w:divBdr>
          <w:divsChild>
            <w:div w:id="935359214">
              <w:marLeft w:val="0"/>
              <w:marRight w:val="0"/>
              <w:marTop w:val="0"/>
              <w:marBottom w:val="0"/>
              <w:divBdr>
                <w:top w:val="none" w:sz="0" w:space="0" w:color="auto"/>
                <w:left w:val="none" w:sz="0" w:space="0" w:color="auto"/>
                <w:bottom w:val="none" w:sz="0" w:space="0" w:color="auto"/>
                <w:right w:val="none" w:sz="0" w:space="0" w:color="auto"/>
              </w:divBdr>
              <w:divsChild>
                <w:div w:id="70393042">
                  <w:marLeft w:val="0"/>
                  <w:marRight w:val="0"/>
                  <w:marTop w:val="0"/>
                  <w:marBottom w:val="0"/>
                  <w:divBdr>
                    <w:top w:val="none" w:sz="0" w:space="0" w:color="auto"/>
                    <w:left w:val="none" w:sz="0" w:space="0" w:color="auto"/>
                    <w:bottom w:val="none" w:sz="0" w:space="0" w:color="auto"/>
                    <w:right w:val="none" w:sz="0" w:space="0" w:color="auto"/>
                  </w:divBdr>
                  <w:divsChild>
                    <w:div w:id="1870097749">
                      <w:marLeft w:val="0"/>
                      <w:marRight w:val="0"/>
                      <w:marTop w:val="0"/>
                      <w:marBottom w:val="0"/>
                      <w:divBdr>
                        <w:top w:val="none" w:sz="0" w:space="0" w:color="auto"/>
                        <w:left w:val="none" w:sz="0" w:space="0" w:color="auto"/>
                        <w:bottom w:val="none" w:sz="0" w:space="0" w:color="auto"/>
                        <w:right w:val="none" w:sz="0" w:space="0" w:color="auto"/>
                      </w:divBdr>
                      <w:divsChild>
                        <w:div w:id="499929460">
                          <w:marLeft w:val="0"/>
                          <w:marRight w:val="0"/>
                          <w:marTop w:val="0"/>
                          <w:marBottom w:val="0"/>
                          <w:divBdr>
                            <w:top w:val="none" w:sz="0" w:space="0" w:color="auto"/>
                            <w:left w:val="none" w:sz="0" w:space="0" w:color="auto"/>
                            <w:bottom w:val="none" w:sz="0" w:space="0" w:color="auto"/>
                            <w:right w:val="none" w:sz="0" w:space="0" w:color="auto"/>
                          </w:divBdr>
                          <w:divsChild>
                            <w:div w:id="665938692">
                              <w:marLeft w:val="0"/>
                              <w:marRight w:val="0"/>
                              <w:marTop w:val="0"/>
                              <w:marBottom w:val="0"/>
                              <w:divBdr>
                                <w:top w:val="none" w:sz="0" w:space="0" w:color="auto"/>
                                <w:left w:val="none" w:sz="0" w:space="0" w:color="auto"/>
                                <w:bottom w:val="none" w:sz="0" w:space="0" w:color="auto"/>
                                <w:right w:val="none" w:sz="0" w:space="0" w:color="auto"/>
                              </w:divBdr>
                              <w:divsChild>
                                <w:div w:id="1710186564">
                                  <w:marLeft w:val="0"/>
                                  <w:marRight w:val="0"/>
                                  <w:marTop w:val="0"/>
                                  <w:marBottom w:val="0"/>
                                  <w:divBdr>
                                    <w:top w:val="none" w:sz="0" w:space="0" w:color="auto"/>
                                    <w:left w:val="none" w:sz="0" w:space="0" w:color="auto"/>
                                    <w:bottom w:val="none" w:sz="0" w:space="0" w:color="auto"/>
                                    <w:right w:val="none" w:sz="0" w:space="0" w:color="auto"/>
                                  </w:divBdr>
                                  <w:divsChild>
                                    <w:div w:id="689837730">
                                      <w:marLeft w:val="0"/>
                                      <w:marRight w:val="0"/>
                                      <w:marTop w:val="0"/>
                                      <w:marBottom w:val="0"/>
                                      <w:divBdr>
                                        <w:top w:val="none" w:sz="0" w:space="0" w:color="auto"/>
                                        <w:left w:val="none" w:sz="0" w:space="0" w:color="auto"/>
                                        <w:bottom w:val="none" w:sz="0" w:space="0" w:color="auto"/>
                                        <w:right w:val="none" w:sz="0" w:space="0" w:color="auto"/>
                                      </w:divBdr>
                                      <w:divsChild>
                                        <w:div w:id="1933470275">
                                          <w:marLeft w:val="0"/>
                                          <w:marRight w:val="0"/>
                                          <w:marTop w:val="0"/>
                                          <w:marBottom w:val="0"/>
                                          <w:divBdr>
                                            <w:top w:val="none" w:sz="0" w:space="0" w:color="auto"/>
                                            <w:left w:val="none" w:sz="0" w:space="0" w:color="auto"/>
                                            <w:bottom w:val="none" w:sz="0" w:space="0" w:color="auto"/>
                                            <w:right w:val="none" w:sz="0" w:space="0" w:color="auto"/>
                                          </w:divBdr>
                                          <w:divsChild>
                                            <w:div w:id="1410075628">
                                              <w:marLeft w:val="0"/>
                                              <w:marRight w:val="0"/>
                                              <w:marTop w:val="0"/>
                                              <w:marBottom w:val="0"/>
                                              <w:divBdr>
                                                <w:top w:val="none" w:sz="0" w:space="0" w:color="auto"/>
                                                <w:left w:val="none" w:sz="0" w:space="0" w:color="auto"/>
                                                <w:bottom w:val="none" w:sz="0" w:space="0" w:color="auto"/>
                                                <w:right w:val="none" w:sz="0" w:space="0" w:color="auto"/>
                                              </w:divBdr>
                                              <w:divsChild>
                                                <w:div w:id="623461616">
                                                  <w:marLeft w:val="0"/>
                                                  <w:marRight w:val="0"/>
                                                  <w:marTop w:val="0"/>
                                                  <w:marBottom w:val="0"/>
                                                  <w:divBdr>
                                                    <w:top w:val="none" w:sz="0" w:space="0" w:color="auto"/>
                                                    <w:left w:val="none" w:sz="0" w:space="0" w:color="auto"/>
                                                    <w:bottom w:val="none" w:sz="0" w:space="0" w:color="auto"/>
                                                    <w:right w:val="none" w:sz="0" w:space="0" w:color="auto"/>
                                                  </w:divBdr>
                                                  <w:divsChild>
                                                    <w:div w:id="1437293559">
                                                      <w:marLeft w:val="0"/>
                                                      <w:marRight w:val="0"/>
                                                      <w:marTop w:val="0"/>
                                                      <w:marBottom w:val="0"/>
                                                      <w:divBdr>
                                                        <w:top w:val="none" w:sz="0" w:space="0" w:color="auto"/>
                                                        <w:left w:val="none" w:sz="0" w:space="0" w:color="auto"/>
                                                        <w:bottom w:val="none" w:sz="0" w:space="0" w:color="auto"/>
                                                        <w:right w:val="none" w:sz="0" w:space="0" w:color="auto"/>
                                                      </w:divBdr>
                                                      <w:divsChild>
                                                        <w:div w:id="121003977">
                                                          <w:marLeft w:val="0"/>
                                                          <w:marRight w:val="0"/>
                                                          <w:marTop w:val="0"/>
                                                          <w:marBottom w:val="0"/>
                                                          <w:divBdr>
                                                            <w:top w:val="none" w:sz="0" w:space="0" w:color="auto"/>
                                                            <w:left w:val="none" w:sz="0" w:space="0" w:color="auto"/>
                                                            <w:bottom w:val="none" w:sz="0" w:space="0" w:color="auto"/>
                                                            <w:right w:val="none" w:sz="0" w:space="0" w:color="auto"/>
                                                          </w:divBdr>
                                                          <w:divsChild>
                                                            <w:div w:id="113378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2320597">
      <w:bodyDiv w:val="1"/>
      <w:marLeft w:val="0"/>
      <w:marRight w:val="0"/>
      <w:marTop w:val="0"/>
      <w:marBottom w:val="0"/>
      <w:divBdr>
        <w:top w:val="none" w:sz="0" w:space="0" w:color="auto"/>
        <w:left w:val="none" w:sz="0" w:space="0" w:color="auto"/>
        <w:bottom w:val="none" w:sz="0" w:space="0" w:color="auto"/>
        <w:right w:val="none" w:sz="0" w:space="0" w:color="auto"/>
      </w:divBdr>
    </w:div>
    <w:div w:id="2064061602">
      <w:bodyDiv w:val="1"/>
      <w:marLeft w:val="0"/>
      <w:marRight w:val="0"/>
      <w:marTop w:val="0"/>
      <w:marBottom w:val="0"/>
      <w:divBdr>
        <w:top w:val="none" w:sz="0" w:space="0" w:color="auto"/>
        <w:left w:val="none" w:sz="0" w:space="0" w:color="auto"/>
        <w:bottom w:val="none" w:sz="0" w:space="0" w:color="auto"/>
        <w:right w:val="none" w:sz="0" w:space="0" w:color="auto"/>
      </w:divBdr>
      <w:divsChild>
        <w:div w:id="1844859629">
          <w:marLeft w:val="0"/>
          <w:marRight w:val="0"/>
          <w:marTop w:val="0"/>
          <w:marBottom w:val="0"/>
          <w:divBdr>
            <w:top w:val="none" w:sz="0" w:space="0" w:color="auto"/>
            <w:left w:val="none" w:sz="0" w:space="0" w:color="auto"/>
            <w:bottom w:val="none" w:sz="0" w:space="0" w:color="auto"/>
            <w:right w:val="none" w:sz="0" w:space="0" w:color="auto"/>
          </w:divBdr>
          <w:divsChild>
            <w:div w:id="1690909636">
              <w:marLeft w:val="0"/>
              <w:marRight w:val="0"/>
              <w:marTop w:val="0"/>
              <w:marBottom w:val="0"/>
              <w:divBdr>
                <w:top w:val="none" w:sz="0" w:space="0" w:color="auto"/>
                <w:left w:val="none" w:sz="0" w:space="0" w:color="auto"/>
                <w:bottom w:val="none" w:sz="0" w:space="0" w:color="auto"/>
                <w:right w:val="none" w:sz="0" w:space="0" w:color="auto"/>
              </w:divBdr>
              <w:divsChild>
                <w:div w:id="480541353">
                  <w:marLeft w:val="0"/>
                  <w:marRight w:val="0"/>
                  <w:marTop w:val="0"/>
                  <w:marBottom w:val="0"/>
                  <w:divBdr>
                    <w:top w:val="none" w:sz="0" w:space="0" w:color="auto"/>
                    <w:left w:val="none" w:sz="0" w:space="0" w:color="auto"/>
                    <w:bottom w:val="none" w:sz="0" w:space="0" w:color="auto"/>
                    <w:right w:val="none" w:sz="0" w:space="0" w:color="auto"/>
                  </w:divBdr>
                  <w:divsChild>
                    <w:div w:id="1716924053">
                      <w:marLeft w:val="0"/>
                      <w:marRight w:val="0"/>
                      <w:marTop w:val="0"/>
                      <w:marBottom w:val="0"/>
                      <w:divBdr>
                        <w:top w:val="none" w:sz="0" w:space="0" w:color="auto"/>
                        <w:left w:val="none" w:sz="0" w:space="0" w:color="auto"/>
                        <w:bottom w:val="none" w:sz="0" w:space="0" w:color="auto"/>
                        <w:right w:val="none" w:sz="0" w:space="0" w:color="auto"/>
                      </w:divBdr>
                      <w:divsChild>
                        <w:div w:id="1644964583">
                          <w:marLeft w:val="0"/>
                          <w:marRight w:val="0"/>
                          <w:marTop w:val="0"/>
                          <w:marBottom w:val="0"/>
                          <w:divBdr>
                            <w:top w:val="none" w:sz="0" w:space="0" w:color="auto"/>
                            <w:left w:val="none" w:sz="0" w:space="0" w:color="auto"/>
                            <w:bottom w:val="none" w:sz="0" w:space="0" w:color="auto"/>
                            <w:right w:val="none" w:sz="0" w:space="0" w:color="auto"/>
                          </w:divBdr>
                          <w:divsChild>
                            <w:div w:id="691415963">
                              <w:marLeft w:val="0"/>
                              <w:marRight w:val="0"/>
                              <w:marTop w:val="0"/>
                              <w:marBottom w:val="0"/>
                              <w:divBdr>
                                <w:top w:val="none" w:sz="0" w:space="0" w:color="auto"/>
                                <w:left w:val="none" w:sz="0" w:space="0" w:color="auto"/>
                                <w:bottom w:val="none" w:sz="0" w:space="0" w:color="auto"/>
                                <w:right w:val="none" w:sz="0" w:space="0" w:color="auto"/>
                              </w:divBdr>
                              <w:divsChild>
                                <w:div w:id="2082559293">
                                  <w:marLeft w:val="0"/>
                                  <w:marRight w:val="0"/>
                                  <w:marTop w:val="0"/>
                                  <w:marBottom w:val="0"/>
                                  <w:divBdr>
                                    <w:top w:val="none" w:sz="0" w:space="0" w:color="auto"/>
                                    <w:left w:val="none" w:sz="0" w:space="0" w:color="auto"/>
                                    <w:bottom w:val="none" w:sz="0" w:space="0" w:color="auto"/>
                                    <w:right w:val="none" w:sz="0" w:space="0" w:color="auto"/>
                                  </w:divBdr>
                                  <w:divsChild>
                                    <w:div w:id="1812676182">
                                      <w:marLeft w:val="0"/>
                                      <w:marRight w:val="0"/>
                                      <w:marTop w:val="0"/>
                                      <w:marBottom w:val="0"/>
                                      <w:divBdr>
                                        <w:top w:val="none" w:sz="0" w:space="0" w:color="auto"/>
                                        <w:left w:val="none" w:sz="0" w:space="0" w:color="auto"/>
                                        <w:bottom w:val="none" w:sz="0" w:space="0" w:color="auto"/>
                                        <w:right w:val="none" w:sz="0" w:space="0" w:color="auto"/>
                                      </w:divBdr>
                                      <w:divsChild>
                                        <w:div w:id="1943610840">
                                          <w:marLeft w:val="0"/>
                                          <w:marRight w:val="0"/>
                                          <w:marTop w:val="0"/>
                                          <w:marBottom w:val="0"/>
                                          <w:divBdr>
                                            <w:top w:val="none" w:sz="0" w:space="0" w:color="auto"/>
                                            <w:left w:val="none" w:sz="0" w:space="0" w:color="auto"/>
                                            <w:bottom w:val="none" w:sz="0" w:space="0" w:color="auto"/>
                                            <w:right w:val="none" w:sz="0" w:space="0" w:color="auto"/>
                                          </w:divBdr>
                                          <w:divsChild>
                                            <w:div w:id="444547336">
                                              <w:marLeft w:val="0"/>
                                              <w:marRight w:val="0"/>
                                              <w:marTop w:val="0"/>
                                              <w:marBottom w:val="0"/>
                                              <w:divBdr>
                                                <w:top w:val="none" w:sz="0" w:space="0" w:color="auto"/>
                                                <w:left w:val="none" w:sz="0" w:space="0" w:color="auto"/>
                                                <w:bottom w:val="none" w:sz="0" w:space="0" w:color="auto"/>
                                                <w:right w:val="none" w:sz="0" w:space="0" w:color="auto"/>
                                              </w:divBdr>
                                              <w:divsChild>
                                                <w:div w:id="577056331">
                                                  <w:marLeft w:val="0"/>
                                                  <w:marRight w:val="0"/>
                                                  <w:marTop w:val="0"/>
                                                  <w:marBottom w:val="0"/>
                                                  <w:divBdr>
                                                    <w:top w:val="none" w:sz="0" w:space="0" w:color="auto"/>
                                                    <w:left w:val="none" w:sz="0" w:space="0" w:color="auto"/>
                                                    <w:bottom w:val="none" w:sz="0" w:space="0" w:color="auto"/>
                                                    <w:right w:val="none" w:sz="0" w:space="0" w:color="auto"/>
                                                  </w:divBdr>
                                                  <w:divsChild>
                                                    <w:div w:id="1097284997">
                                                      <w:marLeft w:val="0"/>
                                                      <w:marRight w:val="0"/>
                                                      <w:marTop w:val="0"/>
                                                      <w:marBottom w:val="0"/>
                                                      <w:divBdr>
                                                        <w:top w:val="none" w:sz="0" w:space="0" w:color="auto"/>
                                                        <w:left w:val="none" w:sz="0" w:space="0" w:color="auto"/>
                                                        <w:bottom w:val="none" w:sz="0" w:space="0" w:color="auto"/>
                                                        <w:right w:val="none" w:sz="0" w:space="0" w:color="auto"/>
                                                      </w:divBdr>
                                                      <w:divsChild>
                                                        <w:div w:id="803543881">
                                                          <w:marLeft w:val="0"/>
                                                          <w:marRight w:val="0"/>
                                                          <w:marTop w:val="0"/>
                                                          <w:marBottom w:val="0"/>
                                                          <w:divBdr>
                                                            <w:top w:val="none" w:sz="0" w:space="0" w:color="auto"/>
                                                            <w:left w:val="none" w:sz="0" w:space="0" w:color="auto"/>
                                                            <w:bottom w:val="none" w:sz="0" w:space="0" w:color="auto"/>
                                                            <w:right w:val="none" w:sz="0" w:space="0" w:color="auto"/>
                                                          </w:divBdr>
                                                          <w:divsChild>
                                                            <w:div w:id="144442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79395841">
      <w:bodyDiv w:val="1"/>
      <w:marLeft w:val="0"/>
      <w:marRight w:val="0"/>
      <w:marTop w:val="0"/>
      <w:marBottom w:val="0"/>
      <w:divBdr>
        <w:top w:val="none" w:sz="0" w:space="0" w:color="auto"/>
        <w:left w:val="none" w:sz="0" w:space="0" w:color="auto"/>
        <w:bottom w:val="none" w:sz="0" w:space="0" w:color="auto"/>
        <w:right w:val="none" w:sz="0" w:space="0" w:color="auto"/>
      </w:divBdr>
      <w:divsChild>
        <w:div w:id="2050060909">
          <w:marLeft w:val="0"/>
          <w:marRight w:val="0"/>
          <w:marTop w:val="0"/>
          <w:marBottom w:val="0"/>
          <w:divBdr>
            <w:top w:val="none" w:sz="0" w:space="0" w:color="auto"/>
            <w:left w:val="none" w:sz="0" w:space="0" w:color="auto"/>
            <w:bottom w:val="none" w:sz="0" w:space="0" w:color="auto"/>
            <w:right w:val="none" w:sz="0" w:space="0" w:color="auto"/>
          </w:divBdr>
          <w:divsChild>
            <w:div w:id="1431584806">
              <w:marLeft w:val="0"/>
              <w:marRight w:val="0"/>
              <w:marTop w:val="0"/>
              <w:marBottom w:val="0"/>
              <w:divBdr>
                <w:top w:val="none" w:sz="0" w:space="0" w:color="auto"/>
                <w:left w:val="none" w:sz="0" w:space="0" w:color="auto"/>
                <w:bottom w:val="none" w:sz="0" w:space="0" w:color="auto"/>
                <w:right w:val="none" w:sz="0" w:space="0" w:color="auto"/>
              </w:divBdr>
              <w:divsChild>
                <w:div w:id="1455174415">
                  <w:marLeft w:val="0"/>
                  <w:marRight w:val="0"/>
                  <w:marTop w:val="0"/>
                  <w:marBottom w:val="0"/>
                  <w:divBdr>
                    <w:top w:val="none" w:sz="0" w:space="0" w:color="auto"/>
                    <w:left w:val="none" w:sz="0" w:space="0" w:color="auto"/>
                    <w:bottom w:val="none" w:sz="0" w:space="0" w:color="auto"/>
                    <w:right w:val="none" w:sz="0" w:space="0" w:color="auto"/>
                  </w:divBdr>
                  <w:divsChild>
                    <w:div w:id="1456219157">
                      <w:marLeft w:val="0"/>
                      <w:marRight w:val="0"/>
                      <w:marTop w:val="0"/>
                      <w:marBottom w:val="0"/>
                      <w:divBdr>
                        <w:top w:val="none" w:sz="0" w:space="0" w:color="auto"/>
                        <w:left w:val="none" w:sz="0" w:space="0" w:color="auto"/>
                        <w:bottom w:val="none" w:sz="0" w:space="0" w:color="auto"/>
                        <w:right w:val="none" w:sz="0" w:space="0" w:color="auto"/>
                      </w:divBdr>
                      <w:divsChild>
                        <w:div w:id="2143232255">
                          <w:marLeft w:val="0"/>
                          <w:marRight w:val="0"/>
                          <w:marTop w:val="0"/>
                          <w:marBottom w:val="0"/>
                          <w:divBdr>
                            <w:top w:val="none" w:sz="0" w:space="0" w:color="auto"/>
                            <w:left w:val="none" w:sz="0" w:space="0" w:color="auto"/>
                            <w:bottom w:val="none" w:sz="0" w:space="0" w:color="auto"/>
                            <w:right w:val="none" w:sz="0" w:space="0" w:color="auto"/>
                          </w:divBdr>
                          <w:divsChild>
                            <w:div w:id="1230767598">
                              <w:marLeft w:val="0"/>
                              <w:marRight w:val="0"/>
                              <w:marTop w:val="0"/>
                              <w:marBottom w:val="0"/>
                              <w:divBdr>
                                <w:top w:val="none" w:sz="0" w:space="0" w:color="auto"/>
                                <w:left w:val="none" w:sz="0" w:space="0" w:color="auto"/>
                                <w:bottom w:val="none" w:sz="0" w:space="0" w:color="auto"/>
                                <w:right w:val="none" w:sz="0" w:space="0" w:color="auto"/>
                              </w:divBdr>
                              <w:divsChild>
                                <w:div w:id="442266003">
                                  <w:marLeft w:val="0"/>
                                  <w:marRight w:val="0"/>
                                  <w:marTop w:val="0"/>
                                  <w:marBottom w:val="0"/>
                                  <w:divBdr>
                                    <w:top w:val="none" w:sz="0" w:space="0" w:color="auto"/>
                                    <w:left w:val="none" w:sz="0" w:space="0" w:color="auto"/>
                                    <w:bottom w:val="none" w:sz="0" w:space="0" w:color="auto"/>
                                    <w:right w:val="none" w:sz="0" w:space="0" w:color="auto"/>
                                  </w:divBdr>
                                  <w:divsChild>
                                    <w:div w:id="459687231">
                                      <w:marLeft w:val="0"/>
                                      <w:marRight w:val="0"/>
                                      <w:marTop w:val="0"/>
                                      <w:marBottom w:val="0"/>
                                      <w:divBdr>
                                        <w:top w:val="none" w:sz="0" w:space="0" w:color="auto"/>
                                        <w:left w:val="none" w:sz="0" w:space="0" w:color="auto"/>
                                        <w:bottom w:val="none" w:sz="0" w:space="0" w:color="auto"/>
                                        <w:right w:val="none" w:sz="0" w:space="0" w:color="auto"/>
                                      </w:divBdr>
                                      <w:divsChild>
                                        <w:div w:id="778835069">
                                          <w:marLeft w:val="0"/>
                                          <w:marRight w:val="0"/>
                                          <w:marTop w:val="0"/>
                                          <w:marBottom w:val="0"/>
                                          <w:divBdr>
                                            <w:top w:val="none" w:sz="0" w:space="0" w:color="auto"/>
                                            <w:left w:val="none" w:sz="0" w:space="0" w:color="auto"/>
                                            <w:bottom w:val="none" w:sz="0" w:space="0" w:color="auto"/>
                                            <w:right w:val="none" w:sz="0" w:space="0" w:color="auto"/>
                                          </w:divBdr>
                                          <w:divsChild>
                                            <w:div w:id="251545803">
                                              <w:marLeft w:val="0"/>
                                              <w:marRight w:val="0"/>
                                              <w:marTop w:val="0"/>
                                              <w:marBottom w:val="0"/>
                                              <w:divBdr>
                                                <w:top w:val="none" w:sz="0" w:space="0" w:color="auto"/>
                                                <w:left w:val="none" w:sz="0" w:space="0" w:color="auto"/>
                                                <w:bottom w:val="none" w:sz="0" w:space="0" w:color="auto"/>
                                                <w:right w:val="none" w:sz="0" w:space="0" w:color="auto"/>
                                              </w:divBdr>
                                              <w:divsChild>
                                                <w:div w:id="1304963749">
                                                  <w:marLeft w:val="0"/>
                                                  <w:marRight w:val="0"/>
                                                  <w:marTop w:val="0"/>
                                                  <w:marBottom w:val="0"/>
                                                  <w:divBdr>
                                                    <w:top w:val="none" w:sz="0" w:space="0" w:color="auto"/>
                                                    <w:left w:val="none" w:sz="0" w:space="0" w:color="auto"/>
                                                    <w:bottom w:val="none" w:sz="0" w:space="0" w:color="auto"/>
                                                    <w:right w:val="none" w:sz="0" w:space="0" w:color="auto"/>
                                                  </w:divBdr>
                                                  <w:divsChild>
                                                    <w:div w:id="310057918">
                                                      <w:marLeft w:val="0"/>
                                                      <w:marRight w:val="0"/>
                                                      <w:marTop w:val="0"/>
                                                      <w:marBottom w:val="0"/>
                                                      <w:divBdr>
                                                        <w:top w:val="none" w:sz="0" w:space="0" w:color="auto"/>
                                                        <w:left w:val="none" w:sz="0" w:space="0" w:color="auto"/>
                                                        <w:bottom w:val="none" w:sz="0" w:space="0" w:color="auto"/>
                                                        <w:right w:val="none" w:sz="0" w:space="0" w:color="auto"/>
                                                      </w:divBdr>
                                                      <w:divsChild>
                                                        <w:div w:id="864447142">
                                                          <w:marLeft w:val="0"/>
                                                          <w:marRight w:val="0"/>
                                                          <w:marTop w:val="0"/>
                                                          <w:marBottom w:val="0"/>
                                                          <w:divBdr>
                                                            <w:top w:val="none" w:sz="0" w:space="0" w:color="auto"/>
                                                            <w:left w:val="none" w:sz="0" w:space="0" w:color="auto"/>
                                                            <w:bottom w:val="none" w:sz="0" w:space="0" w:color="auto"/>
                                                            <w:right w:val="none" w:sz="0" w:space="0" w:color="auto"/>
                                                          </w:divBdr>
                                                          <w:divsChild>
                                                            <w:div w:id="162977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tgrid.eu/uploads/files/dir715/dir35/dir1/10_0.php"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psog.lt/uploads/documents/files/EPSO-G%20Supplier%20Code%20of%20Conduct%202022%2011%2025.pdf" TargetMode="Externa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epsog.lt/uploads/documents/files/Politikos/Antikorupcines%20veiklos%20politika%20_ENG_2023.pdf" TargetMode="Externa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hyperlink" Target="https://www.litgrid.eu/uploads/files/dir659/dir32/dir1/18_0.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9797E4C815D7D4FA176C9BE15686DAA" ma:contentTypeVersion="4" ma:contentTypeDescription="Kurkite naują dokumentą." ma:contentTypeScope="" ma:versionID="69aa397c521f6ae3fc96dc6e5d3518de">
  <xsd:schema xmlns:xsd="http://www.w3.org/2001/XMLSchema" xmlns:xs="http://www.w3.org/2001/XMLSchema" xmlns:p="http://schemas.microsoft.com/office/2006/metadata/properties" xmlns:ns2="9d108d83-da60-47f0-a449-64e047f51a30" targetNamespace="http://schemas.microsoft.com/office/2006/metadata/properties" ma:root="true" ma:fieldsID="1346e4069ce2b70cb46f431ea19b6da7" ns2:_="">
    <xsd:import namespace="9d108d83-da60-47f0-a449-64e047f51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108d83-da60-47f0-a449-64e047f51a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0EE353-696C-49AF-951A-A176B5B1E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108d83-da60-47f0-a449-64e047f51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0B1DBD-AF9E-440C-825A-FC42FC707A19}">
  <ds:schemaRefs>
    <ds:schemaRef ds:uri="http://schemas.openxmlformats.org/officeDocument/2006/bibliography"/>
  </ds:schemaRefs>
</ds:datastoreItem>
</file>

<file path=customXml/itemProps3.xml><?xml version="1.0" encoding="utf-8"?>
<ds:datastoreItem xmlns:ds="http://schemas.openxmlformats.org/officeDocument/2006/customXml" ds:itemID="{B74964CA-A197-4121-BE05-FB08486F7C3E}">
  <ds:schemaRefs>
    <ds:schemaRef ds:uri="http://www.w3.org/XML/1998/namespace"/>
    <ds:schemaRef ds:uri="http://schemas.openxmlformats.org/package/2006/metadata/core-properties"/>
    <ds:schemaRef ds:uri="http://purl.org/dc/terms/"/>
    <ds:schemaRef ds:uri="http://schemas.microsoft.com/office/2006/documentManagement/types"/>
    <ds:schemaRef ds:uri="9d108d83-da60-47f0-a449-64e047f51a30"/>
    <ds:schemaRef ds:uri="http://schemas.microsoft.com/office/infopath/2007/PartnerControls"/>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84A4BF4F-B854-484E-A4C9-F7E56204E5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19</Pages>
  <Words>9986</Words>
  <Characters>59784</Characters>
  <Application>Microsoft Office Word</Application>
  <DocSecurity>0</DocSecurity>
  <Lines>2135</Lines>
  <Paragraphs>704</Paragraphs>
  <ScaleCrop>false</ScaleCrop>
  <Company/>
  <LinksUpToDate>false</LinksUpToDate>
  <CharactersWithSpaces>69066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Endzinaitė</dc:creator>
  <cp:keywords/>
  <dc:description/>
  <cp:lastModifiedBy>Nerijus Mačiolis</cp:lastModifiedBy>
  <cp:revision>33</cp:revision>
  <dcterms:created xsi:type="dcterms:W3CDTF">2025-01-15T03:18:00Z</dcterms:created>
  <dcterms:modified xsi:type="dcterms:W3CDTF">2025-01-20T14:12:00Z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2024-02-23T07:09:33Z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1fb3b98a-cbd4-477c-9606-845bc00acc02</vt:lpwstr>
  </property>
  <property fmtid="{D5CDD505-2E9C-101B-9397-08002B2CF9AE}" pid="8" name="MSIP_Label_32ae7b5d-0aac-474b-ae2b-02c331ef2874_ContentBits">
    <vt:lpwstr>0</vt:lpwstr>
  </property>
  <property fmtid="{D5CDD505-2E9C-101B-9397-08002B2CF9AE}" pid="9" name="ContentTypeId">
    <vt:lpwstr>0x01010069797E4C815D7D4FA176C9BE15686DAA</vt:lpwstr>
  </property>
</Properties>
</file>